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2D24A" w14:textId="77777777" w:rsidR="00F24293" w:rsidRPr="00F24293" w:rsidRDefault="00D8601F" w:rsidP="00F24293">
      <w:pPr>
        <w:tabs>
          <w:tab w:val="left" w:pos="3715"/>
          <w:tab w:val="center" w:pos="4818"/>
          <w:tab w:val="left" w:pos="709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</w:t>
      </w:r>
      <w:r w:rsidR="00F24293" w:rsidRPr="00F24293">
        <w:rPr>
          <w:rFonts w:ascii="Tms Rmn" w:eastAsia="Times New Roman" w:hAnsi="Tms Rmn"/>
          <w:b/>
          <w:noProof/>
          <w:sz w:val="24"/>
          <w:szCs w:val="24"/>
          <w:lang w:eastAsia="ru-RU"/>
        </w:rPr>
        <w:drawing>
          <wp:inline distT="0" distB="0" distL="0" distR="0" wp14:anchorId="381F0754" wp14:editId="1968E9C0">
            <wp:extent cx="464185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3D7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ПРОЕКТ № 725 від 16.11.2021</w:t>
      </w:r>
    </w:p>
    <w:p w14:paraId="3CDA230C" w14:textId="77777777" w:rsidR="00F24293" w:rsidRPr="00F24293" w:rsidRDefault="00F24293" w:rsidP="00F242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2429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УКРАЇНА</w:t>
      </w:r>
    </w:p>
    <w:p w14:paraId="177F45C0" w14:textId="77777777" w:rsidR="00F24293" w:rsidRPr="00F24293" w:rsidRDefault="00F24293" w:rsidP="00F242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2429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ЧЕРНІГІВСЬКА ОБЛАСТЬ</w:t>
      </w:r>
    </w:p>
    <w:p w14:paraId="08A387AF" w14:textId="77777777" w:rsidR="00F24293" w:rsidRPr="00F24293" w:rsidRDefault="00F24293" w:rsidP="00F2429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F2429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Н І Ж И Н С Ь К А   М І С Ь К А   Р А Д А </w:t>
      </w:r>
    </w:p>
    <w:p w14:paraId="0498E925" w14:textId="77777777" w:rsidR="00F24293" w:rsidRPr="00F24293" w:rsidRDefault="00F24293" w:rsidP="00F242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516A5">
        <w:rPr>
          <w:rFonts w:ascii="Times New Roman" w:eastAsia="Times New Roman" w:hAnsi="Times New Roman"/>
          <w:sz w:val="28"/>
          <w:szCs w:val="28"/>
          <w:lang w:val="uk-UA" w:eastAsia="ru-RU"/>
        </w:rPr>
        <w:t>___</w:t>
      </w:r>
      <w:r w:rsidRPr="00F2429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сесія VIII скликання </w:t>
      </w:r>
    </w:p>
    <w:p w14:paraId="7934D621" w14:textId="77777777" w:rsidR="00F24293" w:rsidRPr="00F24293" w:rsidRDefault="00F24293" w:rsidP="00F24293">
      <w:pPr>
        <w:spacing w:after="0" w:line="240" w:lineRule="auto"/>
        <w:jc w:val="center"/>
        <w:rPr>
          <w:rFonts w:ascii="Times New Roman" w:eastAsia="Times New Roman" w:hAnsi="Times New Roman"/>
          <w:sz w:val="6"/>
          <w:szCs w:val="6"/>
          <w:lang w:val="uk-UA" w:eastAsia="ru-RU"/>
        </w:rPr>
      </w:pPr>
      <w:r w:rsidRPr="00F24293">
        <w:rPr>
          <w:rFonts w:ascii="Times New Roman" w:eastAsia="Times New Roman" w:hAnsi="Times New Roman"/>
          <w:sz w:val="6"/>
          <w:szCs w:val="6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7B0797D6" w14:textId="77777777" w:rsidR="00F24293" w:rsidRPr="00F24293" w:rsidRDefault="00F24293" w:rsidP="00F24293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val="uk-UA" w:eastAsia="ru-RU"/>
        </w:rPr>
      </w:pPr>
      <w:r w:rsidRPr="00F24293"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F24293"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>Н</w:t>
      </w:r>
      <w:proofErr w:type="spellEnd"/>
      <w:r w:rsidRPr="00F24293"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 xml:space="preserve"> Я</w:t>
      </w:r>
    </w:p>
    <w:p w14:paraId="6D58E3A7" w14:textId="77777777" w:rsidR="00F24293" w:rsidRPr="00F24293" w:rsidRDefault="00F24293" w:rsidP="00F2429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14:paraId="062261B3" w14:textId="77777777" w:rsidR="00F24293" w:rsidRPr="00F24293" w:rsidRDefault="00F24293" w:rsidP="00F242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24293">
        <w:rPr>
          <w:rFonts w:ascii="Times New Roman" w:eastAsia="Times New Roman" w:hAnsi="Times New Roman"/>
          <w:sz w:val="28"/>
          <w:szCs w:val="28"/>
          <w:lang w:val="uk-UA" w:eastAsia="ru-RU"/>
        </w:rPr>
        <w:t>від ___ листопада 2021 р.             м. Ніжин</w:t>
      </w:r>
      <w:r w:rsidRPr="00F24293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</w:t>
      </w:r>
      <w:r w:rsidRPr="00F24293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№ _____/2021             </w:t>
      </w:r>
    </w:p>
    <w:p w14:paraId="700AD662" w14:textId="77777777" w:rsidR="00F24293" w:rsidRPr="00F24293" w:rsidRDefault="00F24293" w:rsidP="00B516A5">
      <w:pPr>
        <w:spacing w:after="0" w:line="240" w:lineRule="auto"/>
        <w:ind w:left="4962" w:hanging="4962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ACF5CF1" w14:textId="77777777" w:rsidR="0037463F" w:rsidRPr="00B516A5" w:rsidRDefault="0037463F" w:rsidP="00B516A5">
      <w:pPr>
        <w:spacing w:after="0"/>
        <w:ind w:left="4962" w:hanging="4962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</w:t>
      </w:r>
    </w:p>
    <w:p w14:paraId="302D86C2" w14:textId="77777777" w:rsidR="0037463F" w:rsidRPr="00B516A5" w:rsidRDefault="0037463F" w:rsidP="00B516A5">
      <w:pPr>
        <w:spacing w:after="0"/>
        <w:ind w:left="4962" w:hanging="4962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B516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  <w:r w:rsidR="00B516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ефективності </w:t>
      </w:r>
    </w:p>
    <w:p w14:paraId="5D978808" w14:textId="77777777" w:rsidR="0037463F" w:rsidRPr="00B516A5" w:rsidRDefault="0037463F" w:rsidP="00B516A5">
      <w:pPr>
        <w:spacing w:after="0"/>
        <w:ind w:left="4962" w:hanging="4962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="00B516A5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активами </w:t>
      </w:r>
    </w:p>
    <w:p w14:paraId="194A86A8" w14:textId="77777777" w:rsidR="0037463F" w:rsidRPr="00B516A5" w:rsidRDefault="0037463F" w:rsidP="00B516A5">
      <w:pPr>
        <w:spacing w:after="0"/>
        <w:ind w:left="4962" w:hanging="4962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Ніжинської </w:t>
      </w:r>
      <w:r w:rsidR="00B516A5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територіальної </w:t>
      </w:r>
    </w:p>
    <w:p w14:paraId="5B1C9626" w14:textId="77777777" w:rsidR="00F002EE" w:rsidRPr="00B516A5" w:rsidRDefault="0037463F" w:rsidP="00B516A5">
      <w:pPr>
        <w:spacing w:after="0"/>
        <w:ind w:left="4962" w:hanging="4962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 w:rsidR="00B516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>на</w:t>
      </w:r>
      <w:r w:rsidR="00B516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520795" w:rsidRPr="00B516A5">
        <w:rPr>
          <w:rFonts w:ascii="Times New Roman" w:hAnsi="Times New Roman"/>
          <w:sz w:val="28"/>
          <w:szCs w:val="28"/>
          <w:lang w:val="uk-UA"/>
        </w:rPr>
        <w:t>2</w:t>
      </w:r>
      <w:r w:rsidRPr="00B516A5">
        <w:rPr>
          <w:rFonts w:ascii="Times New Roman" w:hAnsi="Times New Roman"/>
          <w:sz w:val="28"/>
          <w:szCs w:val="28"/>
          <w:lang w:val="uk-UA"/>
        </w:rPr>
        <w:t>-202</w:t>
      </w:r>
      <w:r w:rsidR="00520795" w:rsidRPr="00B516A5">
        <w:rPr>
          <w:rFonts w:ascii="Times New Roman" w:hAnsi="Times New Roman"/>
          <w:sz w:val="28"/>
          <w:szCs w:val="28"/>
          <w:lang w:val="uk-UA"/>
        </w:rPr>
        <w:t>4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14:paraId="72B915B4" w14:textId="77777777" w:rsidR="00CD7B21" w:rsidRDefault="00CD7B21" w:rsidP="00CD7B2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1829BCB" w14:textId="77777777" w:rsidR="00B516A5" w:rsidRDefault="00F002EE" w:rsidP="005D0004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статей 25, 26, 42, 59, 60, 73 Закону України «Про місцеве самоврядування в Україні», Закон</w:t>
      </w:r>
      <w:r w:rsidR="005D0004" w:rsidRPr="00B516A5"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  <w:r w:rsidRPr="00B516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</w:t>
      </w:r>
      <w:r w:rsidR="005B0115" w:rsidRPr="00B516A5">
        <w:rPr>
          <w:rFonts w:ascii="Times New Roman" w:hAnsi="Times New Roman"/>
          <w:sz w:val="28"/>
          <w:szCs w:val="28"/>
          <w:lang w:val="uk-UA"/>
        </w:rPr>
        <w:t xml:space="preserve">«Про передачу об’єктів права державної та комунальної власності», «Про оренду державного та комунального майна», «Про приватизацію державного та комунального майна», Бюджетного кодексу України, Земельного кодексу України, </w:t>
      </w:r>
      <w:r w:rsidR="008F29FE" w:rsidRPr="008F29FE">
        <w:rPr>
          <w:rFonts w:ascii="Times New Roman" w:eastAsia="Times New Roman" w:hAnsi="Times New Roman"/>
          <w:sz w:val="28"/>
          <w:szCs w:val="28"/>
          <w:lang w:val="uk-UA" w:eastAsia="ru-RU"/>
        </w:rPr>
        <w:t>Регламентy Ніжинської міської ради Чернігівської області, затвердженого рішенням Ніжинської міської ради від 27 листопада 2020 року №3-2/2020 (зі змінами),</w:t>
      </w:r>
      <w:r w:rsidR="008F29FE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5B0115" w:rsidRPr="00B516A5">
        <w:rPr>
          <w:rFonts w:ascii="Times New Roman" w:hAnsi="Times New Roman"/>
          <w:sz w:val="28"/>
          <w:szCs w:val="28"/>
          <w:lang w:val="uk-UA"/>
        </w:rPr>
        <w:t xml:space="preserve">з метою раціонального та ефективного управління майном комунальної власності </w:t>
      </w:r>
      <w:r w:rsidR="00B516A5">
        <w:rPr>
          <w:rFonts w:ascii="Times New Roman" w:hAnsi="Times New Roman"/>
          <w:sz w:val="28"/>
          <w:szCs w:val="28"/>
          <w:lang w:val="uk-UA"/>
        </w:rPr>
        <w:t xml:space="preserve">Ніжинської </w:t>
      </w:r>
      <w:r w:rsidR="005B0115" w:rsidRPr="00B516A5">
        <w:rPr>
          <w:rFonts w:ascii="Times New Roman" w:hAnsi="Times New Roman"/>
          <w:sz w:val="28"/>
          <w:szCs w:val="28"/>
          <w:lang w:val="uk-UA"/>
        </w:rPr>
        <w:t>територіальної</w:t>
      </w:r>
      <w:r w:rsidR="00B516A5"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r w:rsidR="005B0115" w:rsidRPr="00B516A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16A5">
        <w:rPr>
          <w:rFonts w:ascii="Times New Roman" w:hAnsi="Times New Roman"/>
          <w:sz w:val="28"/>
          <w:szCs w:val="28"/>
          <w:lang w:val="uk-UA"/>
        </w:rPr>
        <w:t>міська</w:t>
      </w:r>
      <w:r w:rsidR="005B0115" w:rsidRPr="00B516A5">
        <w:rPr>
          <w:rFonts w:ascii="Times New Roman" w:hAnsi="Times New Roman"/>
          <w:sz w:val="28"/>
          <w:szCs w:val="28"/>
          <w:lang w:val="uk-UA"/>
        </w:rPr>
        <w:t xml:space="preserve"> рада </w:t>
      </w:r>
      <w:r w:rsidR="00B516A5">
        <w:rPr>
          <w:rFonts w:ascii="Times New Roman" w:hAnsi="Times New Roman"/>
          <w:sz w:val="28"/>
          <w:szCs w:val="28"/>
          <w:lang w:val="uk-UA"/>
        </w:rPr>
        <w:t>вирішила</w:t>
      </w:r>
      <w:r w:rsidR="005B0115" w:rsidRPr="00B516A5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14:paraId="4A9F88E5" w14:textId="77777777" w:rsidR="00D7747E" w:rsidRDefault="005B0115" w:rsidP="00F3405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1.Затвердити Програму з підвищення ефективності управління </w:t>
      </w:r>
      <w:r w:rsidR="00F3405F">
        <w:rPr>
          <w:rFonts w:ascii="Times New Roman" w:hAnsi="Times New Roman"/>
          <w:sz w:val="28"/>
          <w:szCs w:val="28"/>
          <w:lang w:val="uk-UA"/>
        </w:rPr>
        <w:t>а</w:t>
      </w:r>
      <w:r w:rsidR="00F3405F" w:rsidRPr="00B516A5">
        <w:rPr>
          <w:rFonts w:ascii="Times New Roman" w:hAnsi="Times New Roman"/>
          <w:sz w:val="28"/>
          <w:szCs w:val="28"/>
          <w:lang w:val="uk-UA"/>
        </w:rPr>
        <w:t>ктивами Ніжинської територіальної громади на</w:t>
      </w:r>
      <w:r w:rsidR="00F340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405F" w:rsidRPr="00B516A5">
        <w:rPr>
          <w:rFonts w:ascii="Times New Roman" w:hAnsi="Times New Roman"/>
          <w:sz w:val="28"/>
          <w:szCs w:val="28"/>
          <w:lang w:val="uk-UA"/>
        </w:rPr>
        <w:t xml:space="preserve">2022-2024 роки </w:t>
      </w:r>
      <w:r w:rsidRPr="00B516A5"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54D46DB4" w14:textId="49C7EA0B" w:rsidR="00346988" w:rsidRPr="00533F1A" w:rsidRDefault="00F3405F" w:rsidP="00533F1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4C09">
        <w:rPr>
          <w:rFonts w:ascii="Times New Roman" w:hAnsi="Times New Roman"/>
          <w:sz w:val="28"/>
          <w:szCs w:val="28"/>
          <w:lang w:val="uk-UA"/>
        </w:rPr>
        <w:t>2.</w:t>
      </w:r>
      <w:r w:rsidR="00346988"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Ф.І</w:t>
      </w:r>
      <w:r w:rsidR="00CD7B2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748172E5" w14:textId="34036965" w:rsidR="00346988" w:rsidRPr="00346988" w:rsidRDefault="00346988" w:rsidP="00346988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533F1A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.Контроль за виконанням даного рішення покласти на постійну комісію міської ради з питань житлово-комунального господарства, комунальної власності,  транспорту  і  зв’язку  та  енергозбереження  (голова комісії Дегтяренко В.М.).</w:t>
      </w:r>
    </w:p>
    <w:p w14:paraId="2521B999" w14:textId="77777777" w:rsidR="00346988" w:rsidRPr="00346988" w:rsidRDefault="00346988" w:rsidP="00346988">
      <w:pPr>
        <w:spacing w:after="0" w:line="240" w:lineRule="auto"/>
        <w:ind w:left="-142" w:right="-284" w:firstLine="14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C9F3D12" w14:textId="77777777" w:rsidR="00533F1A" w:rsidRDefault="00533F1A" w:rsidP="00346988">
      <w:pPr>
        <w:spacing w:after="0" w:line="240" w:lineRule="auto"/>
        <w:ind w:right="-28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E22932D" w14:textId="77777777" w:rsidR="00533F1A" w:rsidRDefault="00533F1A" w:rsidP="00346988">
      <w:pPr>
        <w:spacing w:after="0" w:line="240" w:lineRule="auto"/>
        <w:ind w:right="-28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9D9E68B" w14:textId="63F6CCFB" w:rsidR="00346988" w:rsidRPr="00346988" w:rsidRDefault="00346988" w:rsidP="00346988">
      <w:pPr>
        <w:spacing w:after="0" w:line="240" w:lineRule="auto"/>
        <w:ind w:right="-28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     Олександр КОДОЛА</w:t>
      </w:r>
    </w:p>
    <w:p w14:paraId="576E32AB" w14:textId="77777777" w:rsidR="00726CA5" w:rsidRDefault="00726CA5" w:rsidP="0034698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4D22B8DF" w14:textId="77777777" w:rsidR="00533F1A" w:rsidRDefault="00533F1A" w:rsidP="0034698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399AB199" w14:textId="60C5A9EF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Подає:</w:t>
      </w:r>
    </w:p>
    <w:p w14:paraId="7E9C0E80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3E52F20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 управління комунального майна</w:t>
      </w:r>
    </w:p>
    <w:p w14:paraId="4A4DA462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та земельних відносин Ніжинської міської ради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Ірина ОНОКАЛО</w:t>
      </w:r>
    </w:p>
    <w:p w14:paraId="1FA82190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14:paraId="101C629D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14:paraId="2BFFD796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Погоджують:</w:t>
      </w:r>
    </w:p>
    <w:p w14:paraId="10FE51F6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Перший заступник міського </w:t>
      </w:r>
    </w:p>
    <w:p w14:paraId="079B1440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голови з питань діяльності</w:t>
      </w:r>
    </w:p>
    <w:p w14:paraId="63649278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виконавчих органів ради                                                          Федір ВОВЧЕНКО</w:t>
      </w:r>
    </w:p>
    <w:p w14:paraId="245400C7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5AE9D72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14:paraId="56DAFF5F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Ніжинської міської ради                                         Юрій ХОМЕНКО</w:t>
      </w:r>
    </w:p>
    <w:p w14:paraId="2A83BB00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AA9C086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Головний спеціаліст-юрист відділу</w:t>
      </w:r>
    </w:p>
    <w:p w14:paraId="7D4BA021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бухгалтерського обліку, звітності</w:t>
      </w:r>
    </w:p>
    <w:p w14:paraId="594B0ED1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та правового забезпечення управління</w:t>
      </w:r>
    </w:p>
    <w:p w14:paraId="2F845972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комунального майна та земельних</w:t>
      </w:r>
    </w:p>
    <w:p w14:paraId="03682503" w14:textId="40B81FBE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відносин Ніжинської міської ради                                       </w:t>
      </w:r>
      <w:r w:rsidR="00533F1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Сергій САВЧЕНКО</w:t>
      </w:r>
    </w:p>
    <w:p w14:paraId="4D609937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ab/>
        <w:t xml:space="preserve">                    </w:t>
      </w:r>
    </w:p>
    <w:p w14:paraId="0DE2A481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4ACDB451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>Начальник відділу</w:t>
      </w:r>
    </w:p>
    <w:p w14:paraId="508B5DE4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юридично-кадрового </w:t>
      </w:r>
    </w:p>
    <w:p w14:paraId="0D9DE533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>забезпечення апарату                                                                   В’ячеслав ЛЕГА</w:t>
      </w:r>
    </w:p>
    <w:p w14:paraId="7D6E822E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>виконавчого комітету</w:t>
      </w:r>
    </w:p>
    <w:p w14:paraId="138528CF" w14:textId="77777777" w:rsidR="00346988" w:rsidRPr="00346988" w:rsidRDefault="00346988" w:rsidP="0034698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Ніжинської міської ради     </w:t>
      </w: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ab/>
        <w:t xml:space="preserve">                    </w:t>
      </w:r>
    </w:p>
    <w:p w14:paraId="767B37AE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70140E09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C6B6AFA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Голова 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постійної комісії міської</w:t>
      </w:r>
    </w:p>
    <w:p w14:paraId="4FF3CE76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ради з питань житлово-комунального</w:t>
      </w:r>
    </w:p>
    <w:p w14:paraId="5744764F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господарства, комунальної власності, </w:t>
      </w:r>
    </w:p>
    <w:p w14:paraId="787B8EAF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транспорту і зв’язку та енергозбереження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</w:t>
      </w:r>
      <w:proofErr w:type="spellStart"/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Вячеслав</w:t>
      </w:r>
      <w:proofErr w:type="spellEnd"/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ДЕГТЯРЕНКО</w:t>
      </w:r>
    </w:p>
    <w:p w14:paraId="371DD58C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E962D03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14:paraId="324974B4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14:paraId="470EE21A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Голова постійної комісії міської ради з питань</w:t>
      </w:r>
    </w:p>
    <w:p w14:paraId="2104C894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регламенту, законності, охорони прав і свобод громадян,</w:t>
      </w:r>
    </w:p>
    <w:p w14:paraId="4F8F9408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запобігання корупції, адміністративно-територіального</w:t>
      </w:r>
    </w:p>
    <w:p w14:paraId="522ECE92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устрою, депутатської діяльності та етики</w:t>
      </w:r>
      <w:r w:rsidRPr="0034698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Валерій САЛОГУБ</w:t>
      </w:r>
    </w:p>
    <w:p w14:paraId="68B7A4CF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val="uk-UA" w:eastAsia="ru-RU"/>
        </w:rPr>
      </w:pPr>
    </w:p>
    <w:p w14:paraId="683A7702" w14:textId="77777777" w:rsidR="00346988" w:rsidRPr="00346988" w:rsidRDefault="00346988" w:rsidP="0034698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25F47174" w14:textId="77777777" w:rsidR="00346988" w:rsidRDefault="00346988" w:rsidP="00346988">
      <w:pPr>
        <w:rPr>
          <w:lang w:val="uk-UA"/>
        </w:rPr>
      </w:pPr>
    </w:p>
    <w:p w14:paraId="2DB12DEF" w14:textId="77777777" w:rsidR="00BC3A7A" w:rsidRDefault="00BC3A7A" w:rsidP="00346988">
      <w:pPr>
        <w:rPr>
          <w:lang w:val="uk-UA"/>
        </w:rPr>
      </w:pPr>
    </w:p>
    <w:p w14:paraId="013BE58C" w14:textId="77777777" w:rsidR="00BC3A7A" w:rsidRDefault="00BC3A7A" w:rsidP="00346988">
      <w:pPr>
        <w:rPr>
          <w:lang w:val="uk-UA"/>
        </w:rPr>
      </w:pPr>
    </w:p>
    <w:p w14:paraId="71E1D66A" w14:textId="77777777" w:rsidR="00BC3A7A" w:rsidRDefault="00BC3A7A" w:rsidP="00BC3A7A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BC3A7A"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7FEBA74D" w14:textId="77777777" w:rsidR="004D2BDA" w:rsidRPr="00B516A5" w:rsidRDefault="004D2BDA" w:rsidP="004D2BDA">
      <w:pPr>
        <w:spacing w:after="0"/>
        <w:ind w:firstLine="14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BC3A7A">
        <w:rPr>
          <w:rFonts w:ascii="Times New Roman" w:hAnsi="Times New Roman"/>
          <w:sz w:val="28"/>
          <w:szCs w:val="28"/>
          <w:lang w:val="uk-UA"/>
        </w:rPr>
        <w:t xml:space="preserve">о проекту рішення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516A5">
        <w:rPr>
          <w:rFonts w:ascii="Times New Roman" w:hAnsi="Times New Roman"/>
          <w:sz w:val="28"/>
          <w:szCs w:val="28"/>
          <w:lang w:val="uk-UA"/>
        </w:rPr>
        <w:t>Про затвердження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  <w:r w:rsidRPr="00B516A5">
        <w:rPr>
          <w:rFonts w:ascii="Times New Roman" w:hAnsi="Times New Roman"/>
          <w:sz w:val="28"/>
          <w:szCs w:val="28"/>
          <w:lang w:val="uk-UA"/>
        </w:rPr>
        <w:t>ефективності управління активами Ніжинської територіальної</w:t>
      </w:r>
    </w:p>
    <w:p w14:paraId="0E7E3807" w14:textId="77777777" w:rsidR="004D2BDA" w:rsidRPr="00B516A5" w:rsidRDefault="004D2BDA" w:rsidP="004D2BDA">
      <w:pPr>
        <w:spacing w:after="0"/>
        <w:ind w:left="4962" w:hanging="4962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 w:rsidRPr="00B516A5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>2022-2024 роки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14:paraId="1B380C2F" w14:textId="77777777" w:rsidR="00BC3A7A" w:rsidRDefault="00BC3A7A" w:rsidP="00BC3A7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0381DEC" w14:textId="77777777" w:rsidR="008A4360" w:rsidRDefault="00100D11" w:rsidP="00100D11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Проект рішення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516A5">
        <w:rPr>
          <w:rFonts w:ascii="Times New Roman" w:hAnsi="Times New Roman"/>
          <w:sz w:val="28"/>
          <w:szCs w:val="28"/>
          <w:lang w:val="uk-UA"/>
        </w:rPr>
        <w:t>Про затвердження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  <w:r w:rsidRPr="00B516A5">
        <w:rPr>
          <w:rFonts w:ascii="Times New Roman" w:hAnsi="Times New Roman"/>
          <w:sz w:val="28"/>
          <w:szCs w:val="28"/>
          <w:lang w:val="uk-UA"/>
        </w:rPr>
        <w:t>ефективності управління активами Ніжинської 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громади </w:t>
      </w:r>
      <w:r w:rsidRPr="00B516A5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>2022-2024 роки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14:paraId="13E0BF14" w14:textId="77777777" w:rsidR="008A4360" w:rsidRPr="00DF2790" w:rsidRDefault="008A4360" w:rsidP="00DF2790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>1-</w:t>
      </w:r>
      <w:r w:rsidR="00100D11"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передбачає </w:t>
      </w:r>
      <w:r w:rsidRPr="00DF2790">
        <w:rPr>
          <w:rFonts w:ascii="Times New Roman" w:hAnsi="Times New Roman"/>
          <w:sz w:val="28"/>
          <w:szCs w:val="28"/>
          <w:lang w:val="uk-UA"/>
        </w:rPr>
        <w:t>проведення повного аналізу обліку всього майна Ніжинської територіальної громади з метою ефективного управління активами та прийняття відповідних рішень з цього приводу;</w:t>
      </w:r>
    </w:p>
    <w:p w14:paraId="300F1BA9" w14:textId="77777777" w:rsidR="00DF2790" w:rsidRPr="00DF2790" w:rsidRDefault="00DF2790" w:rsidP="00DF27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8A4360" w:rsidRPr="00DF2790">
        <w:rPr>
          <w:rFonts w:ascii="Times New Roman" w:hAnsi="Times New Roman"/>
          <w:sz w:val="28"/>
          <w:szCs w:val="28"/>
          <w:lang w:val="uk-UA"/>
        </w:rPr>
        <w:t xml:space="preserve">2- </w:t>
      </w:r>
      <w:r w:rsidR="00100D11"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підстава для підготовки проекту рішення </w:t>
      </w:r>
      <w:r w:rsidR="00BA6738"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>–</w:t>
      </w:r>
      <w:r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Протокол про співробітництво між Ніжинською міською радою та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>Глобал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>Комьюнітіз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виконавцем Програми «Децентралізація Приносить Кращі Результати та Ефективність (</w:t>
      </w:r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DOBRE</w:t>
      </w:r>
      <w:r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затвердженого рішенням Ніжинської міської ради </w:t>
      </w:r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>від 27 листопада</w:t>
      </w:r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>2020</w:t>
      </w:r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F27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року №4-2 2020.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Відповідно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 xml:space="preserve"> до Протоколу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необхідною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вимогою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участі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Програмі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отримання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грантового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фінансування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 xml:space="preserve"> є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реалізації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компонентів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 xml:space="preserve">, одним з 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яких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 "</w:t>
      </w:r>
      <w:proofErr w:type="spellStart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>Управління</w:t>
      </w:r>
      <w:proofErr w:type="spellEnd"/>
      <w:r w:rsidRPr="00DF2790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активами".</w:t>
      </w:r>
    </w:p>
    <w:p w14:paraId="4EA5017A" w14:textId="77777777" w:rsidR="00100D11" w:rsidRDefault="00623378" w:rsidP="008A4360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22AF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3-</w:t>
      </w:r>
      <w:r w:rsidR="00100D11" w:rsidRPr="00622AF7">
        <w:rPr>
          <w:rFonts w:ascii="Times New Roman" w:eastAsia="Times New Roman" w:hAnsi="Times New Roman"/>
          <w:sz w:val="28"/>
          <w:szCs w:val="28"/>
          <w:lang w:val="uk-UA" w:eastAsia="ru-RU"/>
        </w:rPr>
        <w:t>проект рішення підготовлений</w:t>
      </w:r>
      <w:r w:rsidR="00100D11" w:rsidRPr="006015DC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8F29FE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8F29FE" w:rsidRPr="00B516A5">
        <w:rPr>
          <w:rFonts w:ascii="Times New Roman" w:eastAsia="Times New Roman" w:hAnsi="Times New Roman"/>
          <w:sz w:val="28"/>
          <w:szCs w:val="28"/>
          <w:lang w:val="uk-UA" w:eastAsia="ru-RU"/>
        </w:rPr>
        <w:t>ідповідно до Закон</w:t>
      </w:r>
      <w:r w:rsidR="008F29FE"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  <w:r w:rsidR="008F29FE" w:rsidRPr="00B516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="008F29FE" w:rsidRPr="00B516A5">
        <w:rPr>
          <w:rFonts w:ascii="Times New Roman" w:hAnsi="Times New Roman"/>
          <w:sz w:val="28"/>
          <w:szCs w:val="28"/>
          <w:lang w:val="uk-UA"/>
        </w:rPr>
        <w:t xml:space="preserve">«Про передачу об’єктів права державної та комунальної власності», «Про оренду державного та комунального майна», «Про приватизацію державного та комунального майна», Бюджетного кодексу України, Земельного кодексу України, </w:t>
      </w:r>
      <w:r w:rsidR="00100D11" w:rsidRPr="00622AF7">
        <w:rPr>
          <w:rFonts w:ascii="Times New Roman" w:eastAsia="Times New Roman" w:hAnsi="Times New Roman"/>
          <w:sz w:val="28"/>
          <w:szCs w:val="28"/>
          <w:lang w:val="uk-UA" w:eastAsia="ru-RU"/>
        </w:rPr>
        <w:t>Регламентy Ніжинської міської ради Чернігівської області, затвердженого рішенням Ніжинської міської ради від 27 листопада 2020 року №3-2/2020 (зі змінами);</w:t>
      </w:r>
    </w:p>
    <w:p w14:paraId="2B36926B" w14:textId="77777777" w:rsidR="00100D11" w:rsidRDefault="00622AF7" w:rsidP="00622AF7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17DC8">
        <w:rPr>
          <w:rFonts w:ascii="Times New Roman" w:eastAsia="Times New Roman" w:hAnsi="Times New Roman"/>
          <w:sz w:val="28"/>
          <w:szCs w:val="28"/>
          <w:lang w:val="uk-UA" w:eastAsia="ru-RU"/>
        </w:rPr>
        <w:t>4-</w:t>
      </w:r>
      <w:r w:rsidR="00100D11" w:rsidRPr="00D17DC8">
        <w:rPr>
          <w:rFonts w:ascii="Times New Roman" w:hAnsi="Times New Roman"/>
          <w:sz w:val="28"/>
          <w:szCs w:val="28"/>
          <w:lang w:val="uk-UA"/>
        </w:rPr>
        <w:t xml:space="preserve">реалізація запропонованого проекту рішення дасть можливість </w:t>
      </w:r>
      <w:r w:rsidR="00D17DC8" w:rsidRPr="005550A8">
        <w:rPr>
          <w:rFonts w:ascii="Times New Roman" w:hAnsi="Times New Roman"/>
          <w:color w:val="000000"/>
          <w:sz w:val="28"/>
          <w:szCs w:val="28"/>
          <w:lang w:val="uk-UA"/>
        </w:rPr>
        <w:t>створ</w:t>
      </w:r>
      <w:r w:rsidR="00D17DC8">
        <w:rPr>
          <w:rFonts w:ascii="Times New Roman" w:hAnsi="Times New Roman"/>
          <w:color w:val="000000"/>
          <w:sz w:val="28"/>
          <w:szCs w:val="28"/>
          <w:lang w:val="uk-UA"/>
        </w:rPr>
        <w:t>ити</w:t>
      </w:r>
      <w:r w:rsidR="00D17DC8" w:rsidRPr="005550A8">
        <w:rPr>
          <w:rFonts w:ascii="Times New Roman" w:hAnsi="Times New Roman"/>
          <w:color w:val="000000"/>
          <w:sz w:val="28"/>
          <w:szCs w:val="28"/>
          <w:lang w:val="uk-UA"/>
        </w:rPr>
        <w:t xml:space="preserve"> умов</w:t>
      </w:r>
      <w:r w:rsidR="00D17DC8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D17DC8" w:rsidRPr="005550A8">
        <w:rPr>
          <w:rFonts w:ascii="Times New Roman" w:hAnsi="Times New Roman"/>
          <w:color w:val="000000"/>
          <w:sz w:val="28"/>
          <w:szCs w:val="28"/>
          <w:lang w:val="uk-UA"/>
        </w:rPr>
        <w:t xml:space="preserve"> для динамічного розвитку територіальної громади, забезпечення соціальної та економічної єдності, створення необхідних умов для планомірного і послідовного наближення рівня життя мешканців громади до європейських стандартів</w:t>
      </w:r>
      <w:r w:rsidR="002362AE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79BD854" w14:textId="77777777" w:rsidR="00100D11" w:rsidRPr="00D17DC8" w:rsidRDefault="00100D11" w:rsidP="00D17DC8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0C6F6F7" w14:textId="77777777" w:rsidR="00100D11" w:rsidRPr="00D17DC8" w:rsidRDefault="00100D11" w:rsidP="00100D11">
      <w:pPr>
        <w:pStyle w:val="a3"/>
        <w:ind w:left="851"/>
        <w:jc w:val="both"/>
        <w:rPr>
          <w:sz w:val="28"/>
          <w:szCs w:val="28"/>
          <w:lang w:eastAsia="ru-RU"/>
        </w:rPr>
      </w:pPr>
    </w:p>
    <w:p w14:paraId="4BFD4383" w14:textId="77777777" w:rsidR="00100D11" w:rsidRPr="00D17DC8" w:rsidRDefault="00100D11" w:rsidP="00100D11">
      <w:pPr>
        <w:pStyle w:val="a3"/>
        <w:ind w:left="851"/>
        <w:jc w:val="both"/>
        <w:rPr>
          <w:sz w:val="28"/>
          <w:szCs w:val="28"/>
          <w:lang w:eastAsia="ru-RU"/>
        </w:rPr>
      </w:pPr>
    </w:p>
    <w:p w14:paraId="4E13D400" w14:textId="77777777" w:rsidR="00100D11" w:rsidRPr="00D17DC8" w:rsidRDefault="00100D11" w:rsidP="00100D1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17DC8">
        <w:rPr>
          <w:rFonts w:ascii="Times New Roman" w:hAnsi="Times New Roman"/>
          <w:sz w:val="28"/>
          <w:szCs w:val="28"/>
          <w:lang w:val="uk-UA"/>
        </w:rPr>
        <w:t>Начальник управління комунального майна</w:t>
      </w:r>
    </w:p>
    <w:p w14:paraId="69B8F4EA" w14:textId="77777777" w:rsidR="00100D11" w:rsidRPr="00D17DC8" w:rsidRDefault="00100D11" w:rsidP="00100D1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17DC8">
        <w:rPr>
          <w:rFonts w:ascii="Times New Roman" w:hAnsi="Times New Roman"/>
          <w:sz w:val="28"/>
          <w:szCs w:val="28"/>
          <w:lang w:val="uk-UA"/>
        </w:rPr>
        <w:t>та земельних відносин Ніжинської міської ради</w:t>
      </w:r>
      <w:r w:rsidRPr="00D17DC8">
        <w:rPr>
          <w:rFonts w:ascii="Times New Roman" w:hAnsi="Times New Roman"/>
          <w:sz w:val="28"/>
          <w:szCs w:val="28"/>
          <w:lang w:val="uk-UA"/>
        </w:rPr>
        <w:tab/>
        <w:t xml:space="preserve">            Ірина ОНОКАЛО</w:t>
      </w:r>
    </w:p>
    <w:p w14:paraId="7798AAF1" w14:textId="77777777" w:rsidR="00100D11" w:rsidRPr="00D17DC8" w:rsidRDefault="00100D11" w:rsidP="00100D11">
      <w:pPr>
        <w:rPr>
          <w:lang w:val="uk-UA"/>
        </w:rPr>
      </w:pPr>
    </w:p>
    <w:p w14:paraId="36E2DC02" w14:textId="77777777" w:rsidR="00BC3A7A" w:rsidRPr="006015DC" w:rsidRDefault="00BC3A7A" w:rsidP="00346988">
      <w:pPr>
        <w:rPr>
          <w:i/>
          <w:lang w:val="uk-UA"/>
        </w:rPr>
      </w:pPr>
    </w:p>
    <w:sectPr w:rsidR="00BC3A7A" w:rsidRPr="006015DC" w:rsidSect="008F29FE">
      <w:pgSz w:w="11906" w:h="16838"/>
      <w:pgMar w:top="1134" w:right="70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15EAA"/>
    <w:multiLevelType w:val="hybridMultilevel"/>
    <w:tmpl w:val="7736B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A0D30"/>
    <w:multiLevelType w:val="multilevel"/>
    <w:tmpl w:val="2570A3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51E20AE6"/>
    <w:multiLevelType w:val="hybridMultilevel"/>
    <w:tmpl w:val="95E60B9E"/>
    <w:lvl w:ilvl="0" w:tplc="0590E9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7E"/>
    <w:rsid w:val="00024C09"/>
    <w:rsid w:val="000741D4"/>
    <w:rsid w:val="000C74D1"/>
    <w:rsid w:val="00100D11"/>
    <w:rsid w:val="001B48C1"/>
    <w:rsid w:val="002362AE"/>
    <w:rsid w:val="002B6F5C"/>
    <w:rsid w:val="00346988"/>
    <w:rsid w:val="00370CE1"/>
    <w:rsid w:val="0037463F"/>
    <w:rsid w:val="004D2BDA"/>
    <w:rsid w:val="00520795"/>
    <w:rsid w:val="00533159"/>
    <w:rsid w:val="00533F1A"/>
    <w:rsid w:val="00543DFD"/>
    <w:rsid w:val="005B0115"/>
    <w:rsid w:val="005D0004"/>
    <w:rsid w:val="006015DC"/>
    <w:rsid w:val="006035B5"/>
    <w:rsid w:val="00607B94"/>
    <w:rsid w:val="00622AF7"/>
    <w:rsid w:val="00623378"/>
    <w:rsid w:val="00656730"/>
    <w:rsid w:val="006F19A7"/>
    <w:rsid w:val="00726CA5"/>
    <w:rsid w:val="00773254"/>
    <w:rsid w:val="007F4081"/>
    <w:rsid w:val="008A4360"/>
    <w:rsid w:val="008F29FE"/>
    <w:rsid w:val="009F4D81"/>
    <w:rsid w:val="00B37CE3"/>
    <w:rsid w:val="00B427E0"/>
    <w:rsid w:val="00B516A5"/>
    <w:rsid w:val="00B82127"/>
    <w:rsid w:val="00BA6738"/>
    <w:rsid w:val="00BC3A7A"/>
    <w:rsid w:val="00BC3D75"/>
    <w:rsid w:val="00CD7B21"/>
    <w:rsid w:val="00CE1868"/>
    <w:rsid w:val="00D17DC8"/>
    <w:rsid w:val="00D63E74"/>
    <w:rsid w:val="00D7747E"/>
    <w:rsid w:val="00D8601F"/>
    <w:rsid w:val="00DD75B9"/>
    <w:rsid w:val="00DF2790"/>
    <w:rsid w:val="00E06ACB"/>
    <w:rsid w:val="00EC21CE"/>
    <w:rsid w:val="00EE58AE"/>
    <w:rsid w:val="00F002EE"/>
    <w:rsid w:val="00F24293"/>
    <w:rsid w:val="00F3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5E204"/>
  <w15:chartTrackingRefBased/>
  <w15:docId w15:val="{BB3F2943-FB87-47A7-ACE1-F75025D8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4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4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9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3177</Words>
  <Characters>1812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nizhyninvest@gmail.com</cp:lastModifiedBy>
  <cp:revision>2</cp:revision>
  <cp:lastPrinted>2021-11-15T15:32:00Z</cp:lastPrinted>
  <dcterms:created xsi:type="dcterms:W3CDTF">2021-11-19T06:58:00Z</dcterms:created>
  <dcterms:modified xsi:type="dcterms:W3CDTF">2021-11-19T06:58:00Z</dcterms:modified>
</cp:coreProperties>
</file>