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8E7F1" w14:textId="77777777" w:rsidR="005550A8" w:rsidRPr="005550A8" w:rsidRDefault="005550A8" w:rsidP="005550A8">
      <w:pPr>
        <w:numPr>
          <w:ilvl w:val="0"/>
          <w:numId w:val="1"/>
        </w:numPr>
        <w:spacing w:after="200" w:line="276" w:lineRule="auto"/>
        <w:contextualSpacing/>
        <w:jc w:val="center"/>
        <w:outlineLvl w:val="0"/>
        <w:rPr>
          <w:rFonts w:ascii="Times New Roman" w:hAnsi="Times New Roman" w:cstheme="minorHAnsi"/>
          <w:b/>
          <w:sz w:val="28"/>
          <w:szCs w:val="24"/>
          <w:lang w:val="uk-UA"/>
        </w:rPr>
      </w:pPr>
      <w:bookmarkStart w:id="0" w:name="_Toc14804256"/>
      <w:r w:rsidRPr="005550A8">
        <w:rPr>
          <w:rFonts w:ascii="Times New Roman" w:hAnsi="Times New Roman" w:cstheme="minorHAnsi"/>
          <w:b/>
          <w:sz w:val="28"/>
          <w:szCs w:val="24"/>
          <w:lang w:val="uk-UA"/>
        </w:rPr>
        <w:t>Загальна інформація – ціль, мета та очікувані результати Програми</w:t>
      </w:r>
      <w:bookmarkEnd w:id="0"/>
    </w:p>
    <w:p w14:paraId="12A6E457" w14:textId="77777777" w:rsidR="005550A8" w:rsidRPr="005550A8" w:rsidRDefault="005550A8" w:rsidP="005550A8">
      <w:pPr>
        <w:spacing w:after="200" w:line="276" w:lineRule="auto"/>
        <w:ind w:left="720"/>
        <w:contextualSpacing/>
        <w:jc w:val="both"/>
        <w:outlineLvl w:val="0"/>
        <w:rPr>
          <w:rFonts w:ascii="Times New Roman" w:hAnsi="Times New Roman" w:cstheme="minorHAnsi"/>
          <w:b/>
          <w:sz w:val="28"/>
          <w:szCs w:val="24"/>
          <w:lang w:val="uk-UA"/>
        </w:rPr>
      </w:pPr>
    </w:p>
    <w:p w14:paraId="2792A4A4" w14:textId="77777777" w:rsidR="005550A8" w:rsidRPr="005550A8" w:rsidRDefault="005550A8" w:rsidP="005550A8">
      <w:pPr>
        <w:numPr>
          <w:ilvl w:val="1"/>
          <w:numId w:val="2"/>
        </w:numPr>
        <w:spacing w:before="120" w:after="120" w:line="240" w:lineRule="auto"/>
        <w:contextualSpacing/>
        <w:jc w:val="center"/>
        <w:outlineLvl w:val="1"/>
        <w:rPr>
          <w:rFonts w:ascii="Times New Roman" w:hAnsi="Times New Roman" w:cstheme="minorHAnsi"/>
          <w:b/>
          <w:bCs/>
          <w:sz w:val="28"/>
          <w:szCs w:val="28"/>
          <w:lang w:val="uk-UA"/>
        </w:rPr>
      </w:pPr>
      <w:bookmarkStart w:id="1" w:name="_Toc14804257"/>
      <w:r w:rsidRPr="005550A8">
        <w:rPr>
          <w:rFonts w:ascii="Times New Roman" w:hAnsi="Times New Roman" w:cstheme="minorHAnsi"/>
          <w:b/>
          <w:bCs/>
          <w:sz w:val="28"/>
          <w:szCs w:val="28"/>
          <w:lang w:val="uk-UA"/>
        </w:rPr>
        <w:t>Обґрунтування необхідності прийняття Програми</w:t>
      </w:r>
      <w:bookmarkEnd w:id="1"/>
    </w:p>
    <w:p w14:paraId="3FC2E28C" w14:textId="77777777" w:rsidR="005550A8" w:rsidRPr="005550A8" w:rsidRDefault="005550A8" w:rsidP="005550A8">
      <w:pPr>
        <w:tabs>
          <w:tab w:val="left" w:pos="540"/>
          <w:tab w:val="left" w:pos="720"/>
        </w:tabs>
        <w:spacing w:after="0" w:line="240" w:lineRule="auto"/>
        <w:ind w:left="720" w:right="-81"/>
        <w:contextualSpacing/>
        <w:jc w:val="both"/>
        <w:rPr>
          <w:rFonts w:ascii="Times New Roman" w:hAnsi="Times New Roman" w:cstheme="minorHAnsi"/>
          <w:sz w:val="28"/>
          <w:szCs w:val="28"/>
          <w:lang w:val="uk-UA"/>
        </w:rPr>
      </w:pPr>
    </w:p>
    <w:p w14:paraId="3279ECD4" w14:textId="77777777" w:rsidR="005550A8" w:rsidRPr="005550A8" w:rsidRDefault="005550A8" w:rsidP="005550A8">
      <w:pPr>
        <w:keepNext/>
        <w:keepLines/>
        <w:spacing w:after="0" w:line="240" w:lineRule="auto"/>
        <w:ind w:firstLine="567"/>
        <w:jc w:val="both"/>
        <w:outlineLvl w:val="0"/>
        <w:rPr>
          <w:rFonts w:ascii="Times New Roman" w:hAnsi="Times New Roman" w:cs="Times New Roman"/>
          <w:b/>
          <w:bCs/>
          <w:sz w:val="28"/>
          <w:szCs w:val="28"/>
          <w:lang w:val="uk-UA"/>
        </w:rPr>
      </w:pPr>
      <w:bookmarkStart w:id="2" w:name="_Toc14804258"/>
      <w:r w:rsidRPr="005550A8">
        <w:rPr>
          <w:rFonts w:ascii="Times New Roman" w:hAnsi="Times New Roman" w:cs="Times New Roman"/>
          <w:sz w:val="28"/>
          <w:szCs w:val="28"/>
          <w:lang w:val="uk-UA"/>
        </w:rPr>
        <w:t xml:space="preserve">Програма з підвищення ефективності управління активами Ніжинської територіальної громади </w:t>
      </w:r>
      <w:r w:rsidRPr="005B162C">
        <w:rPr>
          <w:rFonts w:ascii="Times New Roman" w:hAnsi="Times New Roman" w:cs="Times New Roman"/>
          <w:color w:val="000000" w:themeColor="text1"/>
          <w:sz w:val="28"/>
          <w:szCs w:val="28"/>
          <w:lang w:val="uk-UA"/>
        </w:rPr>
        <w:t>на 202</w:t>
      </w:r>
      <w:r w:rsidR="005B162C" w:rsidRPr="005B162C">
        <w:rPr>
          <w:rFonts w:ascii="Times New Roman" w:hAnsi="Times New Roman" w:cs="Times New Roman"/>
          <w:color w:val="000000" w:themeColor="text1"/>
          <w:sz w:val="28"/>
          <w:szCs w:val="28"/>
          <w:lang w:val="uk-UA"/>
        </w:rPr>
        <w:t>2</w:t>
      </w:r>
      <w:r w:rsidRPr="005B162C">
        <w:rPr>
          <w:rFonts w:ascii="Times New Roman" w:hAnsi="Times New Roman" w:cs="Times New Roman"/>
          <w:color w:val="000000" w:themeColor="text1"/>
          <w:sz w:val="28"/>
          <w:szCs w:val="28"/>
          <w:lang w:val="uk-UA"/>
        </w:rPr>
        <w:t xml:space="preserve"> - 202</w:t>
      </w:r>
      <w:r w:rsidR="005B162C" w:rsidRPr="005B162C">
        <w:rPr>
          <w:rFonts w:ascii="Times New Roman" w:hAnsi="Times New Roman" w:cs="Times New Roman"/>
          <w:color w:val="000000" w:themeColor="text1"/>
          <w:sz w:val="28"/>
          <w:szCs w:val="28"/>
          <w:lang w:val="uk-UA"/>
        </w:rPr>
        <w:t>4</w:t>
      </w:r>
      <w:r w:rsidRPr="005B162C">
        <w:rPr>
          <w:rFonts w:ascii="Times New Roman" w:hAnsi="Times New Roman" w:cs="Times New Roman"/>
          <w:color w:val="000000" w:themeColor="text1"/>
          <w:sz w:val="28"/>
          <w:szCs w:val="28"/>
          <w:lang w:val="uk-UA"/>
        </w:rPr>
        <w:t xml:space="preserve"> </w:t>
      </w:r>
      <w:r w:rsidRPr="005550A8">
        <w:rPr>
          <w:rFonts w:ascii="Times New Roman" w:hAnsi="Times New Roman" w:cs="Times New Roman"/>
          <w:sz w:val="28"/>
          <w:szCs w:val="28"/>
          <w:lang w:val="uk-UA"/>
        </w:rPr>
        <w:t>роки (далі - Програма) розроблена відповідно до Бюджетного, Цивільного  та Господарського кодексів України</w:t>
      </w:r>
      <w:r w:rsidRPr="005550A8">
        <w:rPr>
          <w:rFonts w:ascii="Times New Roman" w:hAnsi="Times New Roman" w:cs="Times New Roman"/>
          <w:b/>
          <w:bCs/>
          <w:sz w:val="28"/>
          <w:szCs w:val="28"/>
          <w:lang w:val="uk-UA"/>
        </w:rPr>
        <w:t>, з</w:t>
      </w:r>
      <w:r w:rsidRPr="005550A8">
        <w:rPr>
          <w:rFonts w:ascii="Times New Roman" w:hAnsi="Times New Roman" w:cs="Times New Roman"/>
          <w:sz w:val="28"/>
          <w:szCs w:val="28"/>
          <w:lang w:val="uk-UA"/>
        </w:rPr>
        <w:t xml:space="preserve">аконів   України   «Про  місцеве   самоврядування   в  Україні»,  «Про передачу об'єктів  права  державної  та комунальної власності»,   «Про   оренду   державного та комунального майна», </w:t>
      </w:r>
      <w:r w:rsidRPr="005550A8">
        <w:rPr>
          <w:rFonts w:ascii="Times New Roman" w:hAnsi="Times New Roman" w:cs="Times New Roman"/>
          <w:b/>
          <w:bCs/>
          <w:sz w:val="28"/>
          <w:szCs w:val="28"/>
          <w:lang w:val="uk-UA"/>
        </w:rPr>
        <w:t>«</w:t>
      </w:r>
      <w:r w:rsidRPr="005550A8">
        <w:rPr>
          <w:rFonts w:ascii="Times New Roman" w:hAnsi="Times New Roman" w:cs="Times New Roman"/>
          <w:sz w:val="28"/>
          <w:szCs w:val="28"/>
          <w:lang w:val="uk-UA"/>
        </w:rPr>
        <w:t>Про приватизацію державного і комунального майна», інших законів України.</w:t>
      </w:r>
      <w:bookmarkEnd w:id="2"/>
      <w:r w:rsidR="004923DE">
        <w:rPr>
          <w:rFonts w:ascii="Times New Roman" w:hAnsi="Times New Roman" w:cs="Times New Roman"/>
          <w:sz w:val="28"/>
          <w:szCs w:val="28"/>
          <w:lang w:val="uk-UA"/>
        </w:rPr>
        <w:t xml:space="preserve"> </w:t>
      </w:r>
    </w:p>
    <w:p w14:paraId="0A7F3DF0" w14:textId="77777777" w:rsidR="005550A8" w:rsidRPr="005B162C" w:rsidRDefault="005550A8" w:rsidP="005550A8">
      <w:pPr>
        <w:autoSpaceDE w:val="0"/>
        <w:autoSpaceDN w:val="0"/>
        <w:adjustRightInd w:val="0"/>
        <w:spacing w:after="0" w:line="240" w:lineRule="auto"/>
        <w:ind w:firstLine="567"/>
        <w:jc w:val="both"/>
        <w:rPr>
          <w:rFonts w:ascii="Times New Roman" w:eastAsia="TimesNewRoman" w:hAnsi="Times New Roman" w:cstheme="minorHAnsi"/>
          <w:color w:val="000000" w:themeColor="text1"/>
          <w:sz w:val="28"/>
          <w:szCs w:val="28"/>
          <w:lang w:val="uk-UA"/>
        </w:rPr>
      </w:pPr>
      <w:r w:rsidRPr="005550A8">
        <w:rPr>
          <w:rFonts w:ascii="Times New Roman" w:eastAsia="TimesNewRoman" w:hAnsi="Times New Roman" w:cstheme="minorHAnsi"/>
          <w:color w:val="000000"/>
          <w:sz w:val="28"/>
          <w:szCs w:val="28"/>
          <w:lang w:val="uk-UA"/>
        </w:rPr>
        <w:t xml:space="preserve">Програма визначає основну мету, завдання, способи реалізації функцій з управління комунальним майном Ніжинської </w:t>
      </w:r>
      <w:r w:rsidRPr="005550A8">
        <w:rPr>
          <w:rFonts w:ascii="Times New Roman" w:hAnsi="Times New Roman" w:cstheme="minorHAnsi"/>
          <w:sz w:val="28"/>
          <w:szCs w:val="28"/>
          <w:lang w:val="uk-UA"/>
        </w:rPr>
        <w:t xml:space="preserve">територіальної громади на період </w:t>
      </w:r>
      <w:r w:rsidRPr="005B162C">
        <w:rPr>
          <w:rFonts w:ascii="Times New Roman" w:hAnsi="Times New Roman" w:cstheme="minorHAnsi"/>
          <w:color w:val="000000" w:themeColor="text1"/>
          <w:sz w:val="28"/>
          <w:szCs w:val="28"/>
          <w:lang w:val="uk-UA"/>
        </w:rPr>
        <w:t>з 202</w:t>
      </w:r>
      <w:r w:rsidR="005B162C" w:rsidRPr="005B162C">
        <w:rPr>
          <w:rFonts w:ascii="Times New Roman" w:hAnsi="Times New Roman" w:cstheme="minorHAnsi"/>
          <w:color w:val="000000" w:themeColor="text1"/>
          <w:sz w:val="28"/>
          <w:szCs w:val="28"/>
          <w:lang w:val="uk-UA"/>
        </w:rPr>
        <w:t>2</w:t>
      </w:r>
      <w:r w:rsidRPr="005B162C">
        <w:rPr>
          <w:rFonts w:ascii="Times New Roman" w:hAnsi="Times New Roman" w:cstheme="minorHAnsi"/>
          <w:color w:val="000000" w:themeColor="text1"/>
          <w:sz w:val="28"/>
          <w:szCs w:val="28"/>
          <w:lang w:val="uk-UA"/>
        </w:rPr>
        <w:t xml:space="preserve"> по 202</w:t>
      </w:r>
      <w:r w:rsidR="005B162C" w:rsidRPr="005B162C">
        <w:rPr>
          <w:rFonts w:ascii="Times New Roman" w:hAnsi="Times New Roman" w:cstheme="minorHAnsi"/>
          <w:color w:val="000000" w:themeColor="text1"/>
          <w:sz w:val="28"/>
          <w:szCs w:val="28"/>
          <w:lang w:val="uk-UA"/>
        </w:rPr>
        <w:t>4</w:t>
      </w:r>
      <w:r w:rsidRPr="005B162C">
        <w:rPr>
          <w:rFonts w:ascii="Times New Roman" w:hAnsi="Times New Roman" w:cstheme="minorHAnsi"/>
          <w:color w:val="000000" w:themeColor="text1"/>
          <w:sz w:val="28"/>
          <w:szCs w:val="28"/>
          <w:lang w:val="uk-UA"/>
        </w:rPr>
        <w:t xml:space="preserve"> роки </w:t>
      </w:r>
      <w:r w:rsidRPr="005B162C">
        <w:rPr>
          <w:rFonts w:ascii="Times New Roman" w:eastAsia="TimesNewRoman" w:hAnsi="Times New Roman" w:cstheme="minorHAnsi"/>
          <w:color w:val="000000" w:themeColor="text1"/>
          <w:sz w:val="28"/>
          <w:szCs w:val="28"/>
          <w:lang w:val="uk-UA"/>
        </w:rPr>
        <w:t xml:space="preserve">та порядок їх фінансування. </w:t>
      </w:r>
    </w:p>
    <w:p w14:paraId="4E77C726" w14:textId="77777777" w:rsidR="005550A8" w:rsidRPr="005550A8" w:rsidRDefault="005550A8" w:rsidP="005550A8">
      <w:pPr>
        <w:autoSpaceDE w:val="0"/>
        <w:autoSpaceDN w:val="0"/>
        <w:adjustRightInd w:val="0"/>
        <w:spacing w:after="0" w:line="240" w:lineRule="auto"/>
        <w:ind w:firstLine="567"/>
        <w:jc w:val="both"/>
        <w:rPr>
          <w:rFonts w:ascii="Times New Roman" w:eastAsia="TimesNewRoman" w:hAnsi="Times New Roman" w:cstheme="minorHAnsi"/>
          <w:color w:val="000000"/>
          <w:sz w:val="28"/>
          <w:szCs w:val="28"/>
          <w:lang w:val="uk-UA"/>
        </w:rPr>
      </w:pPr>
      <w:r w:rsidRPr="005550A8">
        <w:rPr>
          <w:rFonts w:ascii="Times New Roman" w:eastAsia="TimesNewRoman" w:hAnsi="Times New Roman" w:cstheme="minorHAnsi"/>
          <w:color w:val="000000"/>
          <w:sz w:val="28"/>
          <w:szCs w:val="28"/>
          <w:lang w:val="uk-UA"/>
        </w:rPr>
        <w:t xml:space="preserve">Відносини, що виникають у процесі реалізації завдань Програми, які не регламентовані Програмою, регулюються Законом України «Про місцеве самоврядування в Україні» та іншими актами законодавства України у відповідних сферах.  </w:t>
      </w:r>
    </w:p>
    <w:p w14:paraId="641FE806" w14:textId="77777777" w:rsidR="005550A8" w:rsidRPr="005550A8" w:rsidRDefault="005550A8" w:rsidP="005550A8">
      <w:pPr>
        <w:spacing w:after="0" w:line="240" w:lineRule="auto"/>
        <w:ind w:firstLine="567"/>
        <w:jc w:val="both"/>
        <w:rPr>
          <w:rFonts w:ascii="Times New Roman" w:hAnsi="Times New Roman" w:cstheme="minorHAnsi"/>
          <w:sz w:val="28"/>
          <w:szCs w:val="28"/>
          <w:lang w:val="uk-UA"/>
        </w:rPr>
      </w:pPr>
    </w:p>
    <w:p w14:paraId="37152B9C" w14:textId="77777777" w:rsidR="005550A8" w:rsidRPr="005550A8" w:rsidRDefault="005550A8" w:rsidP="005550A8">
      <w:pPr>
        <w:numPr>
          <w:ilvl w:val="1"/>
          <w:numId w:val="2"/>
        </w:numPr>
        <w:spacing w:after="0" w:line="240" w:lineRule="auto"/>
        <w:contextualSpacing/>
        <w:jc w:val="center"/>
        <w:outlineLvl w:val="1"/>
        <w:rPr>
          <w:rFonts w:ascii="Times New Roman" w:hAnsi="Times New Roman" w:cstheme="minorHAnsi"/>
          <w:b/>
          <w:bCs/>
          <w:sz w:val="28"/>
          <w:szCs w:val="28"/>
          <w:lang w:val="uk-UA"/>
        </w:rPr>
      </w:pPr>
      <w:bookmarkStart w:id="3" w:name="_Toc14804259"/>
      <w:r w:rsidRPr="005550A8">
        <w:rPr>
          <w:rFonts w:ascii="Times New Roman" w:hAnsi="Times New Roman" w:cstheme="minorHAnsi"/>
          <w:b/>
          <w:bCs/>
          <w:sz w:val="28"/>
          <w:szCs w:val="28"/>
          <w:lang w:val="uk-UA"/>
        </w:rPr>
        <w:t>Мета Програми та очікувані результати</w:t>
      </w:r>
      <w:bookmarkEnd w:id="3"/>
    </w:p>
    <w:p w14:paraId="4236DC0F" w14:textId="77777777" w:rsidR="005550A8" w:rsidRPr="005550A8" w:rsidRDefault="005550A8" w:rsidP="005550A8">
      <w:pPr>
        <w:spacing w:after="0" w:line="240" w:lineRule="auto"/>
        <w:ind w:firstLine="567"/>
        <w:jc w:val="both"/>
        <w:rPr>
          <w:rFonts w:ascii="Times New Roman" w:hAnsi="Times New Roman" w:cstheme="minorHAnsi"/>
          <w:b/>
          <w:sz w:val="24"/>
          <w:lang w:val="uk-UA"/>
        </w:rPr>
      </w:pPr>
    </w:p>
    <w:p w14:paraId="4DA503DD" w14:textId="77777777" w:rsidR="005550A8" w:rsidRPr="005550A8" w:rsidRDefault="005550A8" w:rsidP="005550A8">
      <w:pPr>
        <w:spacing w:after="0" w:line="240" w:lineRule="auto"/>
        <w:ind w:firstLine="567"/>
        <w:jc w:val="both"/>
        <w:rPr>
          <w:rFonts w:ascii="Times New Roman" w:hAnsi="Times New Roman" w:cstheme="minorHAnsi"/>
          <w:sz w:val="28"/>
          <w:szCs w:val="28"/>
          <w:lang w:val="uk-UA"/>
        </w:rPr>
      </w:pPr>
      <w:r w:rsidRPr="005550A8">
        <w:rPr>
          <w:rFonts w:ascii="Times New Roman" w:hAnsi="Times New Roman" w:cstheme="minorHAnsi"/>
          <w:sz w:val="28"/>
          <w:szCs w:val="28"/>
          <w:lang w:val="uk-UA"/>
        </w:rPr>
        <w:t xml:space="preserve">Зростання добробуту і підвищення якості життя жителів територіальної громади за рахунок забезпечення раціонального та ефективного управління майном комунальної власності Ніжинської територіальної громади </w:t>
      </w:r>
      <w:r w:rsidRPr="005550A8">
        <w:rPr>
          <w:rFonts w:ascii="Times New Roman" w:eastAsia="TimesNewRoman" w:hAnsi="Times New Roman" w:cstheme="minorHAnsi"/>
          <w:sz w:val="28"/>
          <w:szCs w:val="28"/>
          <w:lang w:val="uk-UA"/>
        </w:rPr>
        <w:t xml:space="preserve">для задоволення </w:t>
      </w:r>
      <w:r w:rsidRPr="005550A8">
        <w:rPr>
          <w:rFonts w:ascii="Times New Roman" w:hAnsi="Times New Roman" w:cstheme="minorHAnsi"/>
          <w:sz w:val="28"/>
          <w:szCs w:val="28"/>
          <w:lang w:val="uk-UA"/>
        </w:rPr>
        <w:t>потреб жителів та інших осіб, які на законних підставах перебувають та/або здійснюють свою діяльність на території Ніжинської територіальної громади, покращення ефективності управління майном територіальної громади та прогнозованого, стабільного наповнення дохідної частини бюджету територіальної громади.</w:t>
      </w:r>
    </w:p>
    <w:p w14:paraId="4E921C03" w14:textId="77777777" w:rsidR="005550A8" w:rsidRPr="005550A8" w:rsidRDefault="005550A8" w:rsidP="005550A8">
      <w:pPr>
        <w:spacing w:after="0" w:line="240" w:lineRule="auto"/>
        <w:ind w:firstLine="567"/>
        <w:jc w:val="both"/>
        <w:rPr>
          <w:rFonts w:ascii="Times New Roman" w:hAnsi="Times New Roman" w:cstheme="minorHAnsi"/>
          <w:sz w:val="28"/>
          <w:szCs w:val="28"/>
          <w:lang w:val="uk-UA"/>
        </w:rPr>
      </w:pPr>
    </w:p>
    <w:p w14:paraId="56497A0D" w14:textId="77777777" w:rsidR="005550A8" w:rsidRPr="005550A8" w:rsidRDefault="005550A8" w:rsidP="005550A8">
      <w:pPr>
        <w:autoSpaceDE w:val="0"/>
        <w:autoSpaceDN w:val="0"/>
        <w:adjustRightInd w:val="0"/>
        <w:spacing w:after="0" w:line="240" w:lineRule="auto"/>
        <w:ind w:firstLine="567"/>
        <w:jc w:val="both"/>
        <w:rPr>
          <w:rFonts w:ascii="Times New Roman" w:eastAsia="TimesNewRoman" w:hAnsi="Times New Roman" w:cs="Times New Roman"/>
          <w:bCs/>
          <w:color w:val="000000"/>
          <w:sz w:val="28"/>
          <w:szCs w:val="28"/>
          <w:lang w:val="uk-UA" w:eastAsia="ru-RU"/>
        </w:rPr>
      </w:pPr>
      <w:r w:rsidRPr="005550A8">
        <w:rPr>
          <w:rFonts w:ascii="Times New Roman" w:hAnsi="Times New Roman" w:cs="Times New Roman"/>
          <w:b/>
          <w:color w:val="000000"/>
          <w:sz w:val="28"/>
          <w:szCs w:val="28"/>
          <w:lang w:val="uk-UA"/>
        </w:rPr>
        <w:t>Головна ціль</w:t>
      </w:r>
      <w:r w:rsidRPr="005550A8">
        <w:rPr>
          <w:rFonts w:ascii="Times New Roman" w:hAnsi="Times New Roman" w:cs="Times New Roman"/>
          <w:color w:val="000000"/>
          <w:sz w:val="28"/>
          <w:szCs w:val="28"/>
          <w:lang w:val="uk-UA"/>
        </w:rPr>
        <w:t xml:space="preserve"> </w:t>
      </w:r>
      <w:r w:rsidRPr="005550A8">
        <w:rPr>
          <w:rFonts w:ascii="Times New Roman" w:hAnsi="Times New Roman" w:cs="Times New Roman"/>
          <w:b/>
          <w:color w:val="000000"/>
          <w:sz w:val="28"/>
          <w:szCs w:val="28"/>
          <w:lang w:val="uk-UA"/>
        </w:rPr>
        <w:t>Програми</w:t>
      </w:r>
      <w:r w:rsidRPr="005550A8">
        <w:rPr>
          <w:rFonts w:ascii="Times New Roman" w:hAnsi="Times New Roman" w:cs="Times New Roman"/>
          <w:color w:val="000000"/>
          <w:sz w:val="28"/>
          <w:szCs w:val="28"/>
          <w:lang w:val="uk-UA"/>
        </w:rPr>
        <w:t xml:space="preserve"> -  створення умов для динамічного розвитку  територіальної громади, забезпечення соціальної та економічної єдності, створення необхідних умов для планомірного і послідовного наближення рівня життя мешканців громади до європейських стандартів за рахунок збалансованого використання внутрішнього і зовнішнього потенціалу.</w:t>
      </w:r>
      <w:r w:rsidRPr="005550A8">
        <w:rPr>
          <w:rFonts w:ascii="Times New Roman" w:eastAsia="TimesNewRoman" w:hAnsi="Times New Roman" w:cs="Times New Roman"/>
          <w:bCs/>
          <w:color w:val="000000"/>
          <w:sz w:val="28"/>
          <w:szCs w:val="28"/>
          <w:lang w:val="uk-UA" w:eastAsia="ru-RU"/>
        </w:rPr>
        <w:t xml:space="preserve"> </w:t>
      </w:r>
    </w:p>
    <w:p w14:paraId="5BDC3231" w14:textId="77777777" w:rsidR="005550A8" w:rsidRPr="005550A8" w:rsidRDefault="005550A8" w:rsidP="005550A8">
      <w:pPr>
        <w:autoSpaceDE w:val="0"/>
        <w:autoSpaceDN w:val="0"/>
        <w:adjustRightInd w:val="0"/>
        <w:spacing w:after="0" w:line="240" w:lineRule="auto"/>
        <w:ind w:firstLine="567"/>
        <w:jc w:val="both"/>
        <w:rPr>
          <w:rFonts w:ascii="Times New Roman" w:eastAsia="TimesNewRoman" w:hAnsi="Times New Roman" w:cs="Times New Roman"/>
          <w:bCs/>
          <w:color w:val="000000"/>
          <w:sz w:val="28"/>
          <w:szCs w:val="28"/>
          <w:lang w:val="uk-UA" w:eastAsia="ru-RU"/>
        </w:rPr>
      </w:pPr>
    </w:p>
    <w:p w14:paraId="297E6A1A" w14:textId="77777777" w:rsidR="005550A8" w:rsidRPr="005550A8" w:rsidRDefault="005550A8" w:rsidP="005550A8">
      <w:pPr>
        <w:autoSpaceDE w:val="0"/>
        <w:autoSpaceDN w:val="0"/>
        <w:adjustRightInd w:val="0"/>
        <w:spacing w:after="0" w:line="240" w:lineRule="auto"/>
        <w:ind w:firstLine="567"/>
        <w:jc w:val="both"/>
        <w:rPr>
          <w:rFonts w:ascii="Times New Roman" w:eastAsia="TimesNewRoman" w:hAnsi="Times New Roman" w:cs="Times New Roman"/>
          <w:bCs/>
          <w:color w:val="000000"/>
          <w:sz w:val="28"/>
          <w:szCs w:val="28"/>
          <w:lang w:val="uk-UA" w:eastAsia="ru-RU"/>
        </w:rPr>
      </w:pPr>
      <w:r w:rsidRPr="005550A8">
        <w:rPr>
          <w:rFonts w:ascii="Times New Roman" w:eastAsia="TimesNewRoman" w:hAnsi="Times New Roman" w:cs="Times New Roman"/>
          <w:bCs/>
          <w:color w:val="000000"/>
          <w:sz w:val="28"/>
          <w:szCs w:val="28"/>
          <w:lang w:val="uk-UA" w:eastAsia="ru-RU"/>
        </w:rPr>
        <w:t>Прийняття Програми забезпечить: створення вільного доступу громадян до інформації щодо використання комунального майна; проведення поточної технічної інвентаризації об’єктів комунальної власності; реєстрації права власності на нерухоме майно; класифікації об’єктів комунальної власності по групах на підставі об’єктивних критеріїв та формування стратегії управління по кожній групі.</w:t>
      </w:r>
    </w:p>
    <w:p w14:paraId="71B93B4A" w14:textId="77777777" w:rsidR="005550A8" w:rsidRPr="005550A8" w:rsidRDefault="005550A8" w:rsidP="005550A8">
      <w:pPr>
        <w:shd w:val="clear" w:color="auto" w:fill="FFFFFF" w:themeFill="background1"/>
        <w:suppressAutoHyphens/>
        <w:spacing w:after="0" w:line="240" w:lineRule="auto"/>
        <w:ind w:firstLine="720"/>
        <w:jc w:val="both"/>
        <w:rPr>
          <w:rFonts w:ascii="Times New Roman" w:hAnsi="Times New Roman" w:cs="Times New Roman"/>
          <w:sz w:val="28"/>
          <w:szCs w:val="28"/>
          <w:lang w:val="uk-UA"/>
        </w:rPr>
      </w:pPr>
      <w:r w:rsidRPr="005550A8">
        <w:rPr>
          <w:rFonts w:ascii="Times New Roman" w:hAnsi="Times New Roman" w:cs="Times New Roman"/>
          <w:b/>
          <w:sz w:val="28"/>
          <w:szCs w:val="28"/>
          <w:lang w:val="uk-UA"/>
        </w:rPr>
        <w:t>Реальні  очікування</w:t>
      </w:r>
      <w:r w:rsidRPr="005550A8">
        <w:rPr>
          <w:rFonts w:ascii="Times New Roman" w:hAnsi="Times New Roman" w:cs="Times New Roman"/>
          <w:sz w:val="28"/>
          <w:szCs w:val="28"/>
          <w:lang w:val="uk-UA"/>
        </w:rPr>
        <w:t>, що можуть бути досягнуті в результаті реалізації  запланованих завдань з підвищення ефективності управління активами громади.</w:t>
      </w:r>
    </w:p>
    <w:p w14:paraId="6A246989" w14:textId="77777777" w:rsidR="005550A8" w:rsidRPr="005550A8" w:rsidRDefault="005550A8" w:rsidP="005550A8">
      <w:pPr>
        <w:shd w:val="clear" w:color="auto" w:fill="FFFFFF" w:themeFill="background1"/>
        <w:suppressAutoHyphens/>
        <w:spacing w:after="0" w:line="240" w:lineRule="auto"/>
        <w:ind w:firstLine="720"/>
        <w:jc w:val="both"/>
        <w:rPr>
          <w:rFonts w:ascii="Times New Roman" w:hAnsi="Times New Roman" w:cs="Times New Roman"/>
          <w:color w:val="FF0000"/>
          <w:sz w:val="28"/>
          <w:szCs w:val="28"/>
          <w:lang w:val="uk-UA"/>
        </w:rPr>
      </w:pPr>
      <w:r w:rsidRPr="005550A8">
        <w:rPr>
          <w:rFonts w:ascii="Times New Roman" w:hAnsi="Times New Roman" w:cs="Times New Roman"/>
          <w:sz w:val="28"/>
          <w:szCs w:val="28"/>
          <w:lang w:val="uk-UA"/>
        </w:rPr>
        <w:t xml:space="preserve">Виконання Програми забезпечить: </w:t>
      </w:r>
    </w:p>
    <w:p w14:paraId="11F19D17" w14:textId="77777777" w:rsidR="005550A8" w:rsidRPr="005550A8" w:rsidRDefault="005550A8" w:rsidP="00070156">
      <w:pPr>
        <w:numPr>
          <w:ilvl w:val="0"/>
          <w:numId w:val="7"/>
        </w:numPr>
        <w:shd w:val="clear" w:color="auto" w:fill="FFFFFF" w:themeFill="background1"/>
        <w:tabs>
          <w:tab w:val="left" w:pos="993"/>
        </w:tabs>
        <w:suppressAutoHyphens/>
        <w:spacing w:after="0" w:line="240" w:lineRule="auto"/>
        <w:ind w:left="0" w:firstLine="709"/>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lastRenderedPageBreak/>
        <w:t>проведення повного аналізу обліку всього  майна Ніжинської територіальної громади та виявлення слабих місць в процесі управління активами та прийняття відповідних рішень з цього приводу;</w:t>
      </w:r>
    </w:p>
    <w:p w14:paraId="7D24398B" w14:textId="77777777" w:rsidR="005550A8" w:rsidRPr="005550A8" w:rsidRDefault="005550A8" w:rsidP="00070156">
      <w:pPr>
        <w:numPr>
          <w:ilvl w:val="0"/>
          <w:numId w:val="7"/>
        </w:numPr>
        <w:shd w:val="clear" w:color="auto" w:fill="FFFFFF" w:themeFill="background1"/>
        <w:tabs>
          <w:tab w:val="left" w:pos="993"/>
        </w:tabs>
        <w:suppressAutoHyphens/>
        <w:spacing w:after="0" w:line="240" w:lineRule="auto"/>
        <w:ind w:left="0" w:firstLine="709"/>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визначення майна, яке не обліковується, не зареєстроване за громадою та те, щодо якого власник взагалі не встановлений;</w:t>
      </w:r>
    </w:p>
    <w:p w14:paraId="71C0808E" w14:textId="77777777" w:rsidR="005550A8" w:rsidRPr="005550A8" w:rsidRDefault="005550A8" w:rsidP="00070156">
      <w:pPr>
        <w:numPr>
          <w:ilvl w:val="0"/>
          <w:numId w:val="7"/>
        </w:numPr>
        <w:shd w:val="clear" w:color="auto" w:fill="FFFFFF" w:themeFill="background1"/>
        <w:tabs>
          <w:tab w:val="left" w:pos="993"/>
        </w:tabs>
        <w:suppressAutoHyphens/>
        <w:spacing w:after="0" w:line="240" w:lineRule="auto"/>
        <w:ind w:left="0" w:firstLine="709"/>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спонукання  громади на прийняття управлінських рішень стосовно майна, що не використовується і є обтяжливим в утриманні; </w:t>
      </w:r>
    </w:p>
    <w:p w14:paraId="0110B98E" w14:textId="77777777" w:rsidR="005550A8" w:rsidRPr="005550A8" w:rsidRDefault="005550A8" w:rsidP="00070156">
      <w:pPr>
        <w:numPr>
          <w:ilvl w:val="0"/>
          <w:numId w:val="7"/>
        </w:numPr>
        <w:shd w:val="clear" w:color="auto" w:fill="FFFFFF" w:themeFill="background1"/>
        <w:tabs>
          <w:tab w:val="left" w:pos="993"/>
        </w:tabs>
        <w:suppressAutoHyphens/>
        <w:spacing w:after="0" w:line="240" w:lineRule="auto"/>
        <w:ind w:left="0" w:firstLine="709"/>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раціональне, економічно ефективне, прогнозоване та прозоре управління майном  територіальної громади; </w:t>
      </w:r>
    </w:p>
    <w:p w14:paraId="79AB3AB3" w14:textId="77777777" w:rsidR="005550A8" w:rsidRPr="005550A8" w:rsidRDefault="005550A8" w:rsidP="00070156">
      <w:pPr>
        <w:numPr>
          <w:ilvl w:val="0"/>
          <w:numId w:val="7"/>
        </w:numPr>
        <w:shd w:val="clear" w:color="auto" w:fill="FFFFFF" w:themeFill="background1"/>
        <w:tabs>
          <w:tab w:val="left" w:pos="993"/>
        </w:tabs>
        <w:suppressAutoHyphens/>
        <w:spacing w:after="0" w:line="240" w:lineRule="auto"/>
        <w:ind w:left="0" w:firstLine="709"/>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покращення якості утримання та поліпшення стану об’єктів комунальної власності, і як наслідок - надання публічних послуг вищого рівня якості; </w:t>
      </w:r>
    </w:p>
    <w:p w14:paraId="38F7D51F" w14:textId="77777777" w:rsidR="005550A8" w:rsidRPr="005550A8" w:rsidRDefault="005550A8" w:rsidP="00070156">
      <w:pPr>
        <w:numPr>
          <w:ilvl w:val="0"/>
          <w:numId w:val="7"/>
        </w:numPr>
        <w:shd w:val="clear" w:color="auto" w:fill="FFFFFF" w:themeFill="background1"/>
        <w:tabs>
          <w:tab w:val="left" w:pos="993"/>
        </w:tabs>
        <w:suppressAutoHyphens/>
        <w:spacing w:after="0" w:line="240" w:lineRule="auto"/>
        <w:ind w:left="0" w:firstLine="709"/>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надходження додаткових коштів та майна до бюджету територіальної громади;</w:t>
      </w:r>
    </w:p>
    <w:p w14:paraId="16B7E174" w14:textId="77777777" w:rsidR="005550A8" w:rsidRPr="005550A8" w:rsidRDefault="005550A8" w:rsidP="00070156">
      <w:pPr>
        <w:numPr>
          <w:ilvl w:val="0"/>
          <w:numId w:val="7"/>
        </w:numPr>
        <w:shd w:val="clear" w:color="auto" w:fill="FFFFFF" w:themeFill="background1"/>
        <w:tabs>
          <w:tab w:val="left" w:pos="993"/>
        </w:tabs>
        <w:suppressAutoHyphens/>
        <w:spacing w:after="0" w:line="240" w:lineRule="auto"/>
        <w:ind w:left="0" w:firstLine="709"/>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залучення потенційних інвесторів для ефективного використання майна громади, розвиток економічної складової громади; </w:t>
      </w:r>
    </w:p>
    <w:p w14:paraId="2750D4CB" w14:textId="77777777" w:rsidR="005550A8" w:rsidRPr="005550A8" w:rsidRDefault="005550A8" w:rsidP="00070156">
      <w:pPr>
        <w:numPr>
          <w:ilvl w:val="0"/>
          <w:numId w:val="7"/>
        </w:numPr>
        <w:shd w:val="clear" w:color="auto" w:fill="FFFFFF" w:themeFill="background1"/>
        <w:tabs>
          <w:tab w:val="left" w:pos="993"/>
        </w:tabs>
        <w:suppressAutoHyphens/>
        <w:spacing w:after="0" w:line="240" w:lineRule="auto"/>
        <w:ind w:left="0" w:firstLine="709"/>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підвищення якості та доступності надання послуг жителям громади.</w:t>
      </w:r>
    </w:p>
    <w:p w14:paraId="63002551" w14:textId="77777777" w:rsidR="005550A8" w:rsidRPr="005550A8" w:rsidRDefault="005550A8" w:rsidP="00070156">
      <w:pPr>
        <w:autoSpaceDE w:val="0"/>
        <w:autoSpaceDN w:val="0"/>
        <w:adjustRightInd w:val="0"/>
        <w:spacing w:after="0" w:line="240" w:lineRule="auto"/>
        <w:ind w:firstLine="567"/>
        <w:jc w:val="both"/>
        <w:rPr>
          <w:rFonts w:ascii="Times New Roman" w:eastAsia="TimesNewRoman" w:hAnsi="Times New Roman" w:cs="Times New Roman"/>
          <w:bCs/>
          <w:color w:val="000000"/>
          <w:sz w:val="28"/>
          <w:szCs w:val="28"/>
          <w:lang w:val="uk-UA" w:eastAsia="ru-RU"/>
        </w:rPr>
      </w:pPr>
    </w:p>
    <w:p w14:paraId="17A48FC3" w14:textId="77777777" w:rsidR="005550A8" w:rsidRPr="005550A8" w:rsidRDefault="005550A8" w:rsidP="005550A8">
      <w:pPr>
        <w:numPr>
          <w:ilvl w:val="1"/>
          <w:numId w:val="2"/>
        </w:numPr>
        <w:autoSpaceDE w:val="0"/>
        <w:autoSpaceDN w:val="0"/>
        <w:adjustRightInd w:val="0"/>
        <w:spacing w:after="0" w:line="240" w:lineRule="auto"/>
        <w:contextualSpacing/>
        <w:jc w:val="center"/>
        <w:outlineLvl w:val="1"/>
        <w:rPr>
          <w:rFonts w:ascii="Times New Roman" w:eastAsia="TimesNewRoman" w:hAnsi="Times New Roman" w:cstheme="minorHAnsi"/>
          <w:b/>
          <w:color w:val="000000"/>
          <w:sz w:val="28"/>
          <w:szCs w:val="28"/>
          <w:lang w:val="uk-UA"/>
        </w:rPr>
      </w:pPr>
      <w:bookmarkStart w:id="4" w:name="_Toc14804260"/>
      <w:r w:rsidRPr="005550A8">
        <w:rPr>
          <w:rFonts w:ascii="Times New Roman" w:eastAsia="TimesNewRoman" w:hAnsi="Times New Roman" w:cstheme="minorHAnsi"/>
          <w:b/>
          <w:color w:val="000000"/>
          <w:sz w:val="28"/>
          <w:szCs w:val="28"/>
          <w:lang w:val="uk-UA"/>
        </w:rPr>
        <w:t>Основні напрямки Програми та заходи щодо їх виконання</w:t>
      </w:r>
      <w:bookmarkEnd w:id="4"/>
    </w:p>
    <w:p w14:paraId="1F2BDE92" w14:textId="77777777" w:rsidR="005550A8" w:rsidRPr="005550A8" w:rsidRDefault="005550A8" w:rsidP="005550A8">
      <w:pPr>
        <w:autoSpaceDE w:val="0"/>
        <w:autoSpaceDN w:val="0"/>
        <w:adjustRightInd w:val="0"/>
        <w:spacing w:after="0" w:line="240" w:lineRule="auto"/>
        <w:ind w:firstLine="567"/>
        <w:jc w:val="center"/>
        <w:rPr>
          <w:rFonts w:ascii="Times New Roman" w:eastAsia="TimesNewRoman" w:hAnsi="Times New Roman" w:cstheme="minorHAnsi"/>
          <w:b/>
          <w:bCs/>
          <w:color w:val="000000"/>
          <w:sz w:val="28"/>
          <w:szCs w:val="28"/>
          <w:lang w:val="uk-UA"/>
        </w:rPr>
      </w:pPr>
    </w:p>
    <w:p w14:paraId="71063963"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eastAsia="TimesNewRoman" w:hAnsi="Times New Roman" w:cstheme="minorHAnsi"/>
          <w:bCs/>
          <w:color w:val="000000"/>
          <w:sz w:val="28"/>
          <w:szCs w:val="28"/>
          <w:lang w:val="uk-UA"/>
        </w:rPr>
      </w:pPr>
      <w:r w:rsidRPr="005550A8">
        <w:rPr>
          <w:rFonts w:ascii="Times New Roman" w:eastAsia="TimesNewRoman" w:hAnsi="Times New Roman" w:cstheme="minorHAnsi"/>
          <w:bCs/>
          <w:color w:val="000000"/>
          <w:sz w:val="28"/>
          <w:szCs w:val="28"/>
          <w:lang w:val="uk-UA"/>
        </w:rPr>
        <w:t>1-проведення інвентаризації землі та комунального майна територіальної громади;</w:t>
      </w:r>
    </w:p>
    <w:p w14:paraId="16D48D91"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eastAsia="TimesNewRoman" w:hAnsi="Times New Roman" w:cstheme="minorHAnsi"/>
          <w:bCs/>
          <w:color w:val="000000"/>
          <w:sz w:val="28"/>
          <w:szCs w:val="28"/>
          <w:lang w:val="uk-UA"/>
        </w:rPr>
      </w:pPr>
      <w:r w:rsidRPr="005550A8">
        <w:rPr>
          <w:rFonts w:ascii="Times New Roman" w:eastAsia="TimesNewRoman" w:hAnsi="Times New Roman" w:cstheme="minorHAnsi"/>
          <w:bCs/>
          <w:color w:val="000000"/>
          <w:sz w:val="28"/>
          <w:szCs w:val="28"/>
          <w:lang w:val="uk-UA"/>
        </w:rPr>
        <w:t>2-управління комунальним майном, його облік;</w:t>
      </w:r>
    </w:p>
    <w:p w14:paraId="7347BE3A" w14:textId="77777777" w:rsidR="005550A8" w:rsidRPr="005550A8" w:rsidRDefault="00677FD7"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B76650">
        <w:rPr>
          <w:rFonts w:ascii="Times New Roman" w:eastAsia="TimesNewRoman" w:hAnsi="Times New Roman" w:cs="Times New Roman"/>
          <w:bCs/>
          <w:color w:val="000000" w:themeColor="text1"/>
          <w:sz w:val="28"/>
          <w:szCs w:val="28"/>
          <w:lang w:val="uk-UA"/>
        </w:rPr>
        <w:t>3</w:t>
      </w:r>
      <w:r w:rsidR="005550A8" w:rsidRPr="005550A8">
        <w:rPr>
          <w:rFonts w:ascii="Times New Roman" w:eastAsia="TimesNewRoman" w:hAnsi="Times New Roman" w:cs="Times New Roman"/>
          <w:bCs/>
          <w:color w:val="000000"/>
          <w:sz w:val="28"/>
          <w:szCs w:val="28"/>
          <w:lang w:val="uk-UA"/>
        </w:rPr>
        <w:t>-р</w:t>
      </w:r>
      <w:r w:rsidR="005550A8" w:rsidRPr="005550A8">
        <w:rPr>
          <w:rFonts w:ascii="Times New Roman" w:hAnsi="Times New Roman" w:cs="Times New Roman"/>
          <w:color w:val="000000"/>
          <w:sz w:val="28"/>
          <w:szCs w:val="28"/>
          <w:lang w:val="uk-UA"/>
        </w:rPr>
        <w:t>еєстрація прав на нерухоме майно територіальної громади (у тому числі  внесення до Державного реєстру речових прав на нерухоме майно інформації про право власності територіальної громади на нерухоме майно, прав на яке зареєстроване до 01.01.2013</w:t>
      </w:r>
      <w:r w:rsidR="00546D3A" w:rsidRPr="00B76650">
        <w:rPr>
          <w:rFonts w:ascii="Times New Roman" w:hAnsi="Times New Roman" w:cs="Times New Roman"/>
          <w:color w:val="000000"/>
          <w:sz w:val="28"/>
          <w:szCs w:val="28"/>
          <w:lang w:val="uk-UA"/>
        </w:rPr>
        <w:t xml:space="preserve"> року);</w:t>
      </w:r>
    </w:p>
    <w:p w14:paraId="2259AD02"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t xml:space="preserve">4-прийняття управлінських рішень у сфері управління комунальним майном, при передачі в орендне користування, приватизації комунального майна, приватизації житлового фонду, відчуження комунального майна, </w:t>
      </w:r>
      <w:r w:rsidR="00B76650">
        <w:rPr>
          <w:rFonts w:ascii="Times New Roman" w:hAnsi="Times New Roman" w:cs="Times New Roman"/>
          <w:color w:val="000000"/>
          <w:sz w:val="28"/>
          <w:szCs w:val="28"/>
          <w:lang w:val="uk-UA"/>
        </w:rPr>
        <w:t>нарахуванні та сплаті орендн</w:t>
      </w:r>
      <w:r w:rsidRPr="005550A8">
        <w:rPr>
          <w:rFonts w:ascii="Times New Roman" w:hAnsi="Times New Roman" w:cs="Times New Roman"/>
          <w:color w:val="000000"/>
          <w:sz w:val="28"/>
          <w:szCs w:val="28"/>
          <w:lang w:val="uk-UA"/>
        </w:rPr>
        <w:t>ої плати.</w:t>
      </w:r>
    </w:p>
    <w:p w14:paraId="654EFBF8"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t>5-Оформлення прав (оперативне управління, господарське відання) та постановки на облік уповноважених органів (підприємств) територіальної громади вулиць і доріг, електромереж населених пунктів та інших об’єктів інженерної інфраструктури;</w:t>
      </w:r>
    </w:p>
    <w:p w14:paraId="2225358F" w14:textId="77777777" w:rsidR="005550A8" w:rsidRDefault="005550A8"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t>6-вдосконалення діяльності комунальних підприємств</w:t>
      </w:r>
      <w:r w:rsidR="007A5170">
        <w:rPr>
          <w:rFonts w:ascii="Times New Roman" w:hAnsi="Times New Roman" w:cs="Times New Roman"/>
          <w:color w:val="000000"/>
          <w:sz w:val="28"/>
          <w:szCs w:val="28"/>
          <w:lang w:val="uk-UA"/>
        </w:rPr>
        <w:t>;</w:t>
      </w:r>
    </w:p>
    <w:p w14:paraId="088467F9" w14:textId="77777777" w:rsidR="005550A8" w:rsidRPr="005550A8" w:rsidRDefault="007A5170"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w:t>
      </w:r>
      <w:r w:rsidR="005550A8" w:rsidRPr="005550A8">
        <w:rPr>
          <w:rFonts w:ascii="Times New Roman" w:hAnsi="Times New Roman" w:cs="Times New Roman"/>
          <w:color w:val="000000"/>
          <w:sz w:val="28"/>
          <w:szCs w:val="28"/>
          <w:lang w:val="uk-UA"/>
        </w:rPr>
        <w:t>-робота з безхазяйним майном та майном відумерлої спадщини</w:t>
      </w:r>
      <w:r>
        <w:rPr>
          <w:rFonts w:ascii="Times New Roman" w:hAnsi="Times New Roman" w:cs="Times New Roman"/>
          <w:color w:val="000000"/>
          <w:sz w:val="28"/>
          <w:szCs w:val="28"/>
          <w:lang w:val="uk-UA"/>
        </w:rPr>
        <w:t>;</w:t>
      </w:r>
    </w:p>
    <w:p w14:paraId="5A9577B3" w14:textId="77777777" w:rsidR="005550A8" w:rsidRPr="005550A8" w:rsidRDefault="007A5170"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8</w:t>
      </w:r>
      <w:r w:rsidR="005550A8" w:rsidRPr="005550A8">
        <w:rPr>
          <w:rFonts w:ascii="Times New Roman" w:hAnsi="Times New Roman" w:cs="Times New Roman"/>
          <w:color w:val="000000"/>
          <w:sz w:val="28"/>
          <w:szCs w:val="28"/>
          <w:lang w:val="uk-UA"/>
        </w:rPr>
        <w:t xml:space="preserve">-оприлюднення на веб-сайтах Переліків </w:t>
      </w:r>
      <w:r w:rsidRPr="005550A8">
        <w:rPr>
          <w:rFonts w:ascii="Times New Roman" w:hAnsi="Times New Roman" w:cs="Times New Roman"/>
          <w:color w:val="000000"/>
          <w:sz w:val="28"/>
          <w:szCs w:val="28"/>
          <w:lang w:val="uk-UA"/>
        </w:rPr>
        <w:t>об’єктів</w:t>
      </w:r>
      <w:r w:rsidR="005550A8" w:rsidRPr="005550A8">
        <w:rPr>
          <w:rFonts w:ascii="Times New Roman" w:hAnsi="Times New Roman" w:cs="Times New Roman"/>
          <w:color w:val="000000"/>
          <w:sz w:val="28"/>
          <w:szCs w:val="28"/>
          <w:lang w:val="uk-UA"/>
        </w:rPr>
        <w:t xml:space="preserve"> комунальної власності;</w:t>
      </w:r>
    </w:p>
    <w:p w14:paraId="331DE95E" w14:textId="77777777" w:rsidR="005550A8" w:rsidRPr="005550A8" w:rsidRDefault="007A5170"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9</w:t>
      </w:r>
      <w:r w:rsidR="005550A8" w:rsidRPr="005550A8">
        <w:rPr>
          <w:rFonts w:ascii="Times New Roman" w:hAnsi="Times New Roman" w:cs="Times New Roman"/>
          <w:color w:val="000000"/>
          <w:sz w:val="28"/>
          <w:szCs w:val="28"/>
          <w:lang w:val="uk-UA"/>
        </w:rPr>
        <w:t>-оприлюднення на веб-сайтах Переліків діючих договорів оренди територіальної громади;</w:t>
      </w:r>
    </w:p>
    <w:p w14:paraId="1D8E7EBC"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t>1</w:t>
      </w:r>
      <w:r w:rsidR="007A5170">
        <w:rPr>
          <w:rFonts w:ascii="Times New Roman" w:hAnsi="Times New Roman" w:cs="Times New Roman"/>
          <w:color w:val="000000"/>
          <w:sz w:val="28"/>
          <w:szCs w:val="28"/>
          <w:lang w:val="uk-UA"/>
        </w:rPr>
        <w:t>0</w:t>
      </w:r>
      <w:r w:rsidRPr="005550A8">
        <w:rPr>
          <w:rFonts w:ascii="Times New Roman" w:hAnsi="Times New Roman" w:cs="Times New Roman"/>
          <w:color w:val="000000"/>
          <w:sz w:val="28"/>
          <w:szCs w:val="28"/>
          <w:lang w:val="uk-UA"/>
        </w:rPr>
        <w:t>-оприлюднення на веб-сайтах інвести</w:t>
      </w:r>
      <w:r w:rsidR="007A5170">
        <w:rPr>
          <w:rFonts w:ascii="Times New Roman" w:hAnsi="Times New Roman" w:cs="Times New Roman"/>
          <w:color w:val="000000"/>
          <w:sz w:val="28"/>
          <w:szCs w:val="28"/>
          <w:lang w:val="uk-UA"/>
        </w:rPr>
        <w:t>ційно-привабл</w:t>
      </w:r>
      <w:r w:rsidRPr="005550A8">
        <w:rPr>
          <w:rFonts w:ascii="Times New Roman" w:hAnsi="Times New Roman" w:cs="Times New Roman"/>
          <w:color w:val="000000"/>
          <w:sz w:val="28"/>
          <w:szCs w:val="28"/>
          <w:lang w:val="uk-UA"/>
        </w:rPr>
        <w:t>ивих земельних ділянок</w:t>
      </w:r>
      <w:r w:rsidR="007A5170">
        <w:rPr>
          <w:rFonts w:ascii="Times New Roman" w:hAnsi="Times New Roman" w:cs="Times New Roman"/>
          <w:color w:val="000000"/>
          <w:sz w:val="28"/>
          <w:szCs w:val="28"/>
          <w:lang w:val="uk-UA"/>
        </w:rPr>
        <w:t xml:space="preserve"> </w:t>
      </w:r>
      <w:r w:rsidRPr="005550A8">
        <w:rPr>
          <w:rFonts w:ascii="Times New Roman" w:hAnsi="Times New Roman" w:cs="Times New Roman"/>
          <w:color w:val="000000"/>
          <w:sz w:val="28"/>
          <w:szCs w:val="28"/>
          <w:lang w:val="uk-UA"/>
        </w:rPr>
        <w:t>для продажу на земельних торгах окремими лотами;</w:t>
      </w:r>
    </w:p>
    <w:p w14:paraId="7EA0C5FD"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t>1</w:t>
      </w:r>
      <w:r w:rsidR="007A5170">
        <w:rPr>
          <w:rFonts w:ascii="Times New Roman" w:hAnsi="Times New Roman" w:cs="Times New Roman"/>
          <w:color w:val="000000"/>
          <w:sz w:val="28"/>
          <w:szCs w:val="28"/>
          <w:lang w:val="uk-UA"/>
        </w:rPr>
        <w:t>1</w:t>
      </w:r>
      <w:r w:rsidRPr="005550A8">
        <w:rPr>
          <w:rFonts w:ascii="Times New Roman" w:hAnsi="Times New Roman" w:cs="Times New Roman"/>
          <w:color w:val="000000"/>
          <w:sz w:val="28"/>
          <w:szCs w:val="28"/>
          <w:lang w:val="uk-UA"/>
        </w:rPr>
        <w:t>- оприлюднення на веб-сайтах вільних приміщень територіальної громади, які можуть бути здані в оренду;</w:t>
      </w:r>
    </w:p>
    <w:p w14:paraId="78D876FD"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t>1</w:t>
      </w:r>
      <w:r w:rsidR="007A5170">
        <w:rPr>
          <w:rFonts w:ascii="Times New Roman" w:hAnsi="Times New Roman" w:cs="Times New Roman"/>
          <w:color w:val="000000"/>
          <w:sz w:val="28"/>
          <w:szCs w:val="28"/>
          <w:lang w:val="uk-UA"/>
        </w:rPr>
        <w:t>2</w:t>
      </w:r>
      <w:r w:rsidRPr="005550A8">
        <w:rPr>
          <w:rFonts w:ascii="Times New Roman" w:hAnsi="Times New Roman" w:cs="Times New Roman"/>
          <w:color w:val="000000"/>
          <w:sz w:val="28"/>
          <w:szCs w:val="28"/>
          <w:lang w:val="uk-UA"/>
        </w:rPr>
        <w:t>- оприлюднення на веб-сайтах оголошень щодо продажу комунального майна територіальної громади;</w:t>
      </w:r>
    </w:p>
    <w:p w14:paraId="2359C052"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lastRenderedPageBreak/>
        <w:t>1</w:t>
      </w:r>
      <w:r w:rsidR="007A5170">
        <w:rPr>
          <w:rFonts w:ascii="Times New Roman" w:hAnsi="Times New Roman" w:cs="Times New Roman"/>
          <w:color w:val="000000"/>
          <w:sz w:val="28"/>
          <w:szCs w:val="28"/>
          <w:lang w:val="uk-UA"/>
        </w:rPr>
        <w:t>3</w:t>
      </w:r>
      <w:r w:rsidRPr="005550A8">
        <w:rPr>
          <w:rFonts w:ascii="Times New Roman" w:hAnsi="Times New Roman" w:cs="Times New Roman"/>
          <w:color w:val="000000"/>
          <w:sz w:val="28"/>
          <w:szCs w:val="28"/>
          <w:lang w:val="uk-UA"/>
        </w:rPr>
        <w:t xml:space="preserve">-проведення незалежних оцінок </w:t>
      </w:r>
      <w:r w:rsidR="007A5170" w:rsidRPr="005550A8">
        <w:rPr>
          <w:rFonts w:ascii="Times New Roman" w:hAnsi="Times New Roman" w:cs="Times New Roman"/>
          <w:color w:val="000000"/>
          <w:sz w:val="28"/>
          <w:szCs w:val="28"/>
          <w:lang w:val="uk-UA"/>
        </w:rPr>
        <w:t>об’єктів</w:t>
      </w:r>
      <w:r w:rsidRPr="005550A8">
        <w:rPr>
          <w:rFonts w:ascii="Times New Roman" w:hAnsi="Times New Roman" w:cs="Times New Roman"/>
          <w:color w:val="000000"/>
          <w:sz w:val="28"/>
          <w:szCs w:val="28"/>
          <w:lang w:val="uk-UA"/>
        </w:rPr>
        <w:t xml:space="preserve"> з метою приватизації шляхом проведення аукціону в електронній формі;</w:t>
      </w:r>
    </w:p>
    <w:p w14:paraId="4533DFBB"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t>1</w:t>
      </w:r>
      <w:r w:rsidR="007A5170">
        <w:rPr>
          <w:rFonts w:ascii="Times New Roman" w:hAnsi="Times New Roman" w:cs="Times New Roman"/>
          <w:color w:val="000000"/>
          <w:sz w:val="28"/>
          <w:szCs w:val="28"/>
          <w:lang w:val="uk-UA"/>
        </w:rPr>
        <w:t>4</w:t>
      </w:r>
      <w:r w:rsidRPr="005550A8">
        <w:rPr>
          <w:rFonts w:ascii="Times New Roman" w:hAnsi="Times New Roman" w:cs="Times New Roman"/>
          <w:color w:val="000000"/>
          <w:sz w:val="28"/>
          <w:szCs w:val="28"/>
          <w:lang w:val="uk-UA"/>
        </w:rPr>
        <w:t>-інші заходи.</w:t>
      </w:r>
    </w:p>
    <w:p w14:paraId="721AEFE2" w14:textId="77777777" w:rsidR="005550A8" w:rsidRPr="005550A8" w:rsidRDefault="005550A8" w:rsidP="005550A8">
      <w:pPr>
        <w:suppressAutoHyphens/>
        <w:spacing w:after="0" w:line="240" w:lineRule="auto"/>
        <w:ind w:firstLine="567"/>
        <w:jc w:val="both"/>
        <w:rPr>
          <w:rFonts w:ascii="Times New Roman" w:hAnsi="Times New Roman" w:cs="Times New Roman"/>
          <w:color w:val="000000"/>
          <w:sz w:val="28"/>
          <w:szCs w:val="28"/>
          <w:lang w:val="uk-UA"/>
        </w:rPr>
      </w:pPr>
      <w:r w:rsidRPr="005550A8">
        <w:rPr>
          <w:rFonts w:ascii="Times New Roman" w:hAnsi="Times New Roman" w:cs="Times New Roman"/>
          <w:color w:val="000000"/>
          <w:sz w:val="28"/>
          <w:szCs w:val="28"/>
          <w:lang w:val="uk-UA"/>
        </w:rPr>
        <w:t>Завдяки вищезазначеним підходам буде забезпечена об’єктивна оцінка стану з управління активами у Ніжинської територіальної громаді.</w:t>
      </w:r>
    </w:p>
    <w:p w14:paraId="0E71A0F9" w14:textId="77777777" w:rsidR="005550A8" w:rsidRPr="005550A8" w:rsidRDefault="005550A8" w:rsidP="005550A8">
      <w:pPr>
        <w:suppressAutoHyphens/>
        <w:spacing w:after="0" w:line="240" w:lineRule="auto"/>
        <w:ind w:firstLine="567"/>
        <w:jc w:val="both"/>
        <w:rPr>
          <w:rFonts w:ascii="Times New Roman" w:hAnsi="Times New Roman" w:cs="Times New Roman"/>
          <w:color w:val="000000"/>
          <w:sz w:val="28"/>
          <w:szCs w:val="28"/>
          <w:lang w:val="uk-UA"/>
        </w:rPr>
      </w:pPr>
    </w:p>
    <w:p w14:paraId="38392B47" w14:textId="77777777" w:rsidR="00935653" w:rsidRPr="005550A8" w:rsidRDefault="00935653" w:rsidP="00935653">
      <w:pPr>
        <w:numPr>
          <w:ilvl w:val="1"/>
          <w:numId w:val="2"/>
        </w:numPr>
        <w:autoSpaceDE w:val="0"/>
        <w:autoSpaceDN w:val="0"/>
        <w:adjustRightInd w:val="0"/>
        <w:spacing w:after="0" w:line="240" w:lineRule="auto"/>
        <w:contextualSpacing/>
        <w:jc w:val="center"/>
        <w:outlineLvl w:val="1"/>
        <w:rPr>
          <w:rFonts w:ascii="Times New Roman" w:eastAsia="TimesNewRoman" w:hAnsi="Times New Roman" w:cstheme="minorHAnsi"/>
          <w:b/>
          <w:color w:val="000000"/>
          <w:sz w:val="28"/>
          <w:szCs w:val="28"/>
          <w:lang w:val="uk-UA"/>
        </w:rPr>
      </w:pPr>
      <w:bookmarkStart w:id="5" w:name="_Toc14804261"/>
      <w:r w:rsidRPr="005550A8">
        <w:rPr>
          <w:rFonts w:ascii="Times New Roman" w:eastAsia="TimesNewRoman" w:hAnsi="Times New Roman" w:cstheme="minorHAnsi"/>
          <w:b/>
          <w:color w:val="000000"/>
          <w:sz w:val="28"/>
          <w:szCs w:val="28"/>
          <w:lang w:val="uk-UA"/>
        </w:rPr>
        <w:t>Фінансування Програми</w:t>
      </w:r>
      <w:bookmarkEnd w:id="5"/>
    </w:p>
    <w:p w14:paraId="043E0CD3" w14:textId="77777777" w:rsidR="005550A8" w:rsidRPr="005550A8" w:rsidRDefault="005550A8" w:rsidP="005550A8">
      <w:pPr>
        <w:autoSpaceDE w:val="0"/>
        <w:autoSpaceDN w:val="0"/>
        <w:adjustRightInd w:val="0"/>
        <w:spacing w:after="0" w:line="240" w:lineRule="auto"/>
        <w:ind w:firstLine="567"/>
        <w:contextualSpacing/>
        <w:jc w:val="both"/>
        <w:rPr>
          <w:rFonts w:ascii="Times New Roman" w:eastAsia="TimesNewRoman" w:hAnsi="Times New Roman" w:cstheme="minorHAnsi"/>
          <w:b/>
          <w:bCs/>
          <w:color w:val="000000"/>
          <w:sz w:val="28"/>
          <w:szCs w:val="28"/>
          <w:lang w:val="uk-UA"/>
        </w:rPr>
      </w:pPr>
    </w:p>
    <w:p w14:paraId="5B7EBFCF" w14:textId="4739ACB2" w:rsidR="005550A8" w:rsidRPr="00601F4C" w:rsidRDefault="005550A8" w:rsidP="00601F4C">
      <w:pPr>
        <w:autoSpaceDE w:val="0"/>
        <w:autoSpaceDN w:val="0"/>
        <w:adjustRightInd w:val="0"/>
        <w:spacing w:after="0" w:line="240" w:lineRule="auto"/>
        <w:ind w:firstLine="567"/>
        <w:jc w:val="both"/>
        <w:rPr>
          <w:rFonts w:ascii="Times New Roman" w:eastAsia="TimesNewRoman" w:hAnsi="Times New Roman" w:cstheme="minorHAnsi"/>
          <w:b/>
          <w:color w:val="000000"/>
          <w:sz w:val="28"/>
          <w:szCs w:val="28"/>
          <w:lang w:val="uk-UA"/>
        </w:rPr>
      </w:pPr>
      <w:r w:rsidRPr="005550A8">
        <w:rPr>
          <w:rFonts w:ascii="Times New Roman" w:eastAsia="TimesNewRoman" w:hAnsi="Times New Roman" w:cstheme="minorHAnsi"/>
          <w:color w:val="000000"/>
          <w:sz w:val="28"/>
          <w:szCs w:val="28"/>
          <w:lang w:val="uk-UA"/>
        </w:rPr>
        <w:t>Фінансове забезпечення Програми здійснюється за рахунок коштів місцевого бюджету шляхом затвердження Ніжинською радою бюджетних призначень</w:t>
      </w:r>
      <w:r w:rsidR="00601F4C">
        <w:rPr>
          <w:rFonts w:ascii="Times New Roman" w:eastAsia="TimesNewRoman" w:hAnsi="Times New Roman" w:cstheme="minorHAnsi"/>
          <w:color w:val="000000"/>
          <w:sz w:val="28"/>
          <w:szCs w:val="28"/>
          <w:lang w:val="uk-UA"/>
        </w:rPr>
        <w:t xml:space="preserve"> по міських цільових програмах: «</w:t>
      </w:r>
      <w:r w:rsidR="00601F4C" w:rsidRPr="00601F4C">
        <w:rPr>
          <w:rFonts w:ascii="Times New Roman" w:eastAsia="TimesNewRoman" w:hAnsi="Times New Roman" w:cstheme="minorHAnsi"/>
          <w:bCs/>
          <w:color w:val="000000"/>
          <w:sz w:val="28"/>
          <w:szCs w:val="28"/>
          <w:lang w:val="uk-UA"/>
        </w:rPr>
        <w:t>Програм</w:t>
      </w:r>
      <w:r w:rsidR="00601F4C">
        <w:rPr>
          <w:rFonts w:ascii="Times New Roman" w:eastAsia="TimesNewRoman" w:hAnsi="Times New Roman" w:cstheme="minorHAnsi"/>
          <w:bCs/>
          <w:color w:val="000000"/>
          <w:sz w:val="28"/>
          <w:szCs w:val="28"/>
          <w:lang w:val="uk-UA"/>
        </w:rPr>
        <w:t>і</w:t>
      </w:r>
      <w:r w:rsidR="00601F4C" w:rsidRPr="00601F4C">
        <w:rPr>
          <w:rFonts w:ascii="Times New Roman" w:eastAsia="TimesNewRoman" w:hAnsi="Times New Roman" w:cstheme="minorHAnsi"/>
          <w:bCs/>
          <w:color w:val="000000"/>
          <w:sz w:val="28"/>
          <w:szCs w:val="28"/>
          <w:lang w:val="uk-UA"/>
        </w:rPr>
        <w:t xml:space="preserve"> з управління комунальним майном  Ніжинської  територіальної громади на 2022 рік»,  «Міськ</w:t>
      </w:r>
      <w:r w:rsidR="00601F4C">
        <w:rPr>
          <w:rFonts w:ascii="Times New Roman" w:eastAsia="TimesNewRoman" w:hAnsi="Times New Roman" w:cstheme="minorHAnsi"/>
          <w:bCs/>
          <w:color w:val="000000"/>
          <w:sz w:val="28"/>
          <w:szCs w:val="28"/>
          <w:lang w:val="uk-UA"/>
        </w:rPr>
        <w:t>ої</w:t>
      </w:r>
      <w:r w:rsidR="00601F4C" w:rsidRPr="00601F4C">
        <w:rPr>
          <w:rFonts w:ascii="Times New Roman" w:eastAsia="TimesNewRoman" w:hAnsi="Times New Roman" w:cstheme="minorHAnsi"/>
          <w:bCs/>
          <w:color w:val="000000"/>
          <w:sz w:val="28"/>
          <w:szCs w:val="28"/>
          <w:lang w:val="uk-UA"/>
        </w:rPr>
        <w:t xml:space="preserve"> програм</w:t>
      </w:r>
      <w:r w:rsidR="00601F4C">
        <w:rPr>
          <w:rFonts w:ascii="Times New Roman" w:eastAsia="TimesNewRoman" w:hAnsi="Times New Roman" w:cstheme="minorHAnsi"/>
          <w:bCs/>
          <w:color w:val="000000"/>
          <w:sz w:val="28"/>
          <w:szCs w:val="28"/>
          <w:lang w:val="uk-UA"/>
        </w:rPr>
        <w:t>и</w:t>
      </w:r>
      <w:r w:rsidR="00601F4C" w:rsidRPr="00601F4C">
        <w:rPr>
          <w:rFonts w:ascii="Times New Roman" w:eastAsia="TimesNewRoman" w:hAnsi="Times New Roman" w:cstheme="minorHAnsi"/>
          <w:bCs/>
          <w:color w:val="000000"/>
          <w:sz w:val="28"/>
          <w:szCs w:val="28"/>
          <w:lang w:val="uk-UA"/>
        </w:rPr>
        <w:t xml:space="preserve"> реалізації повноважень міської ради у галузі земельних відносин на 2022 рік»,  «Програмі юридичного обслуговування управління комунального майна та земельних відносин Ніжинської міської ради Чернігівської області на 2022 рік».</w:t>
      </w:r>
      <w:r w:rsidR="00601F4C">
        <w:rPr>
          <w:rFonts w:ascii="Times New Roman" w:eastAsia="TimesNewRoman" w:hAnsi="Times New Roman" w:cstheme="minorHAnsi"/>
          <w:b/>
          <w:color w:val="000000"/>
          <w:sz w:val="28"/>
          <w:szCs w:val="28"/>
          <w:lang w:val="uk-UA"/>
        </w:rPr>
        <w:t xml:space="preserve"> </w:t>
      </w:r>
      <w:r w:rsidR="00FF65CD" w:rsidRPr="00FF65CD">
        <w:rPr>
          <w:rFonts w:ascii="Times New Roman" w:eastAsia="TimesNewRoman" w:hAnsi="Times New Roman" w:cstheme="minorHAnsi"/>
          <w:color w:val="000000"/>
          <w:sz w:val="28"/>
          <w:szCs w:val="28"/>
          <w:lang w:val="uk-UA"/>
        </w:rPr>
        <w:t>Джерелами фінансування реалізації програми є власні надходження до бюджету громади, а також зовнішні джерела</w:t>
      </w:r>
      <w:r w:rsidR="00FF65CD">
        <w:rPr>
          <w:rFonts w:ascii="Times New Roman" w:eastAsia="TimesNewRoman" w:hAnsi="Times New Roman" w:cstheme="minorHAnsi"/>
          <w:color w:val="000000"/>
          <w:sz w:val="28"/>
          <w:szCs w:val="28"/>
          <w:lang w:val="uk-UA"/>
        </w:rPr>
        <w:t xml:space="preserve">. </w:t>
      </w:r>
    </w:p>
    <w:p w14:paraId="28915B24" w14:textId="77777777" w:rsidR="005550A8" w:rsidRPr="005550A8" w:rsidRDefault="005550A8" w:rsidP="005550A8">
      <w:pPr>
        <w:autoSpaceDE w:val="0"/>
        <w:autoSpaceDN w:val="0"/>
        <w:adjustRightInd w:val="0"/>
        <w:spacing w:after="0" w:line="240" w:lineRule="auto"/>
        <w:ind w:firstLine="567"/>
        <w:jc w:val="both"/>
        <w:rPr>
          <w:rFonts w:ascii="Times New Roman" w:eastAsia="TimesNewRoman" w:hAnsi="Times New Roman" w:cstheme="minorHAnsi"/>
          <w:color w:val="000000"/>
          <w:sz w:val="28"/>
          <w:szCs w:val="28"/>
          <w:lang w:val="uk-UA"/>
        </w:rPr>
      </w:pPr>
      <w:r w:rsidRPr="005550A8">
        <w:rPr>
          <w:rFonts w:ascii="Times New Roman" w:eastAsia="TimesNewRoman" w:hAnsi="Times New Roman" w:cstheme="minorHAnsi"/>
          <w:color w:val="000000"/>
          <w:sz w:val="28"/>
          <w:szCs w:val="28"/>
          <w:lang w:val="uk-UA"/>
        </w:rPr>
        <w:t xml:space="preserve">Обсяги фінансування визначаються Ніжинською радою в залежності від реальних можливостей міського бюджету при його затвердженні на відповідні роки. </w:t>
      </w:r>
    </w:p>
    <w:p w14:paraId="6B623FFA" w14:textId="77777777" w:rsidR="005550A8" w:rsidRPr="005550A8" w:rsidRDefault="005550A8" w:rsidP="005550A8">
      <w:pPr>
        <w:autoSpaceDE w:val="0"/>
        <w:autoSpaceDN w:val="0"/>
        <w:adjustRightInd w:val="0"/>
        <w:spacing w:after="0" w:line="240" w:lineRule="auto"/>
        <w:ind w:firstLine="567"/>
        <w:jc w:val="both"/>
        <w:rPr>
          <w:rFonts w:ascii="Times New Roman" w:eastAsia="TimesNewRoman" w:hAnsi="Times New Roman" w:cstheme="minorHAnsi"/>
          <w:color w:val="000000"/>
          <w:sz w:val="28"/>
          <w:szCs w:val="28"/>
          <w:lang w:val="uk-UA"/>
        </w:rPr>
      </w:pPr>
      <w:r w:rsidRPr="005550A8">
        <w:rPr>
          <w:rFonts w:ascii="Times New Roman" w:eastAsia="TimesNewRoman" w:hAnsi="Times New Roman" w:cstheme="minorHAnsi"/>
          <w:color w:val="000000"/>
          <w:sz w:val="28"/>
          <w:szCs w:val="28"/>
          <w:lang w:val="uk-UA"/>
        </w:rPr>
        <w:t>Фінансування коштів здійснювати за такими напрямками:</w:t>
      </w:r>
    </w:p>
    <w:p w14:paraId="333D5A19" w14:textId="77777777" w:rsidR="005550A8" w:rsidRPr="005550A8" w:rsidRDefault="005550A8" w:rsidP="005550A8">
      <w:pPr>
        <w:tabs>
          <w:tab w:val="left" w:pos="1080"/>
        </w:tabs>
        <w:autoSpaceDE w:val="0"/>
        <w:autoSpaceDN w:val="0"/>
        <w:adjustRightInd w:val="0"/>
        <w:spacing w:after="0" w:line="240" w:lineRule="auto"/>
        <w:ind w:firstLine="567"/>
        <w:jc w:val="both"/>
        <w:rPr>
          <w:rFonts w:ascii="Times New Roman" w:eastAsia="TimesNewRoman" w:hAnsi="Times New Roman" w:cstheme="minorHAnsi"/>
          <w:color w:val="000000"/>
          <w:sz w:val="28"/>
          <w:szCs w:val="28"/>
          <w:lang w:val="uk-UA"/>
        </w:rPr>
      </w:pPr>
      <w:r w:rsidRPr="005550A8">
        <w:rPr>
          <w:rFonts w:ascii="Times New Roman" w:eastAsia="TimesNewRoman" w:hAnsi="Times New Roman" w:cstheme="minorHAnsi"/>
          <w:color w:val="000000"/>
          <w:sz w:val="28"/>
          <w:szCs w:val="28"/>
          <w:lang w:val="uk-UA"/>
        </w:rPr>
        <w:t>- проведення інформаційної діяльності, в тому числі розміщення оголошень в засобах масової інформації, з питань відчуження, придбання, набуття права власності, розшуку, втрати, оренди майна, конкурсу експертів, публікації щодо безхазяйного майна;</w:t>
      </w:r>
    </w:p>
    <w:p w14:paraId="53B649B9" w14:textId="77777777" w:rsidR="005550A8" w:rsidRPr="005550A8" w:rsidRDefault="005550A8" w:rsidP="005550A8">
      <w:pPr>
        <w:tabs>
          <w:tab w:val="left" w:pos="540"/>
        </w:tabs>
        <w:autoSpaceDE w:val="0"/>
        <w:autoSpaceDN w:val="0"/>
        <w:adjustRightInd w:val="0"/>
        <w:spacing w:after="0" w:line="240" w:lineRule="auto"/>
        <w:ind w:firstLine="567"/>
        <w:jc w:val="both"/>
        <w:rPr>
          <w:rFonts w:ascii="Times New Roman" w:eastAsia="TimesNewRoman" w:hAnsi="Times New Roman" w:cstheme="minorHAnsi"/>
          <w:color w:val="000000"/>
          <w:sz w:val="28"/>
          <w:szCs w:val="28"/>
          <w:lang w:val="uk-UA"/>
        </w:rPr>
      </w:pPr>
      <w:r w:rsidRPr="005550A8">
        <w:rPr>
          <w:rFonts w:ascii="Times New Roman" w:eastAsia="TimesNewRoman" w:hAnsi="Times New Roman" w:cstheme="minorHAnsi"/>
          <w:color w:val="000000"/>
          <w:sz w:val="28"/>
          <w:szCs w:val="28"/>
          <w:lang w:val="uk-UA"/>
        </w:rPr>
        <w:t>- проведення (за потребою або за відповідним дорученням, при умові виділення коштів) технічних оглядів, реєстрації та перереєстрації, експертизи, експертної оцінки, рецензування, оформлення права власності, інвентаризації об’єктів, що прийняті, придбанні, обліковуються, відчужуються, а також з метою постановки на облік безхазяйного нерухомого майна та відумерлої спадщини, виготовлення технічної документації на об’єкти нерухомого майна тощо;</w:t>
      </w:r>
    </w:p>
    <w:p w14:paraId="1337137A" w14:textId="77777777" w:rsidR="005550A8" w:rsidRPr="005550A8" w:rsidRDefault="005550A8" w:rsidP="005550A8">
      <w:pPr>
        <w:tabs>
          <w:tab w:val="left" w:pos="540"/>
        </w:tabs>
        <w:autoSpaceDE w:val="0"/>
        <w:autoSpaceDN w:val="0"/>
        <w:adjustRightInd w:val="0"/>
        <w:spacing w:after="0" w:line="240" w:lineRule="auto"/>
        <w:ind w:firstLine="567"/>
        <w:jc w:val="both"/>
        <w:rPr>
          <w:rFonts w:ascii="Times New Roman" w:eastAsia="TimesNewRoman" w:hAnsi="Times New Roman" w:cstheme="minorHAnsi"/>
          <w:color w:val="000000"/>
          <w:sz w:val="28"/>
          <w:szCs w:val="28"/>
          <w:lang w:val="uk-UA"/>
        </w:rPr>
      </w:pPr>
      <w:r w:rsidRPr="005550A8">
        <w:rPr>
          <w:rFonts w:ascii="Times New Roman" w:eastAsia="TimesNewRoman" w:hAnsi="Times New Roman" w:cstheme="minorHAnsi"/>
          <w:color w:val="000000"/>
          <w:sz w:val="28"/>
          <w:szCs w:val="28"/>
          <w:lang w:val="uk-UA"/>
        </w:rPr>
        <w:t xml:space="preserve">- оплата послуг нотаріусів, державних реєстраторів, сплата обов’язкових платежів при вчиненні дій з майнових питань та інші обов’язкові платежі для вчинення реєстраційних дій, отримання встановленої законом документації, оформлення правовстановлюючих фактів та/або правочинів із відповідним майном; </w:t>
      </w:r>
    </w:p>
    <w:p w14:paraId="40D2F6B1" w14:textId="2D946A68" w:rsidR="005550A8" w:rsidRDefault="005550A8" w:rsidP="00FF65CD">
      <w:pPr>
        <w:spacing w:after="0" w:line="240" w:lineRule="auto"/>
        <w:ind w:firstLine="567"/>
        <w:jc w:val="both"/>
        <w:rPr>
          <w:rFonts w:ascii="Times New Roman" w:eastAsia="TimesNewRoman" w:hAnsi="Times New Roman" w:cstheme="minorHAnsi"/>
          <w:color w:val="000000"/>
          <w:sz w:val="28"/>
          <w:szCs w:val="28"/>
          <w:lang w:val="uk-UA"/>
        </w:rPr>
      </w:pPr>
      <w:r w:rsidRPr="005550A8">
        <w:rPr>
          <w:rFonts w:ascii="Times New Roman" w:eastAsia="TimesNewRoman" w:hAnsi="Times New Roman" w:cstheme="minorHAnsi"/>
          <w:color w:val="000000"/>
          <w:sz w:val="28"/>
          <w:szCs w:val="28"/>
          <w:lang w:val="uk-UA"/>
        </w:rPr>
        <w:t>- інші витрати</w:t>
      </w:r>
      <w:r w:rsidR="00FF65CD">
        <w:rPr>
          <w:rFonts w:ascii="Times New Roman" w:eastAsia="TimesNewRoman" w:hAnsi="Times New Roman" w:cstheme="minorHAnsi"/>
          <w:color w:val="000000"/>
          <w:sz w:val="28"/>
          <w:szCs w:val="28"/>
          <w:lang w:val="uk-UA"/>
        </w:rPr>
        <w:t xml:space="preserve">. </w:t>
      </w:r>
    </w:p>
    <w:p w14:paraId="31C2E9E7" w14:textId="77777777" w:rsidR="00FF65CD" w:rsidRPr="00FF65CD" w:rsidRDefault="00FF65CD" w:rsidP="00FF65CD">
      <w:pPr>
        <w:spacing w:after="0" w:line="240" w:lineRule="auto"/>
        <w:ind w:firstLine="567"/>
        <w:jc w:val="both"/>
        <w:rPr>
          <w:rFonts w:ascii="Times New Roman" w:eastAsia="TimesNewRoman" w:hAnsi="Times New Roman" w:cstheme="minorHAnsi"/>
          <w:color w:val="000000"/>
          <w:sz w:val="28"/>
          <w:szCs w:val="28"/>
          <w:lang w:val="uk-UA"/>
        </w:rPr>
      </w:pPr>
    </w:p>
    <w:p w14:paraId="784EC1E2" w14:textId="77777777" w:rsidR="005550A8" w:rsidRPr="005550A8" w:rsidRDefault="005550A8" w:rsidP="005550A8">
      <w:pPr>
        <w:keepNext/>
        <w:keepLines/>
        <w:numPr>
          <w:ilvl w:val="0"/>
          <w:numId w:val="2"/>
        </w:numPr>
        <w:spacing w:after="0" w:line="240" w:lineRule="auto"/>
        <w:jc w:val="both"/>
        <w:outlineLvl w:val="0"/>
        <w:rPr>
          <w:rFonts w:ascii="Times New Roman" w:hAnsi="Times New Roman" w:cs="Times New Roman"/>
          <w:bCs/>
          <w:color w:val="000000" w:themeColor="text1"/>
          <w:sz w:val="28"/>
          <w:szCs w:val="28"/>
          <w:lang w:val="uk-UA"/>
        </w:rPr>
      </w:pPr>
      <w:r w:rsidRPr="005550A8">
        <w:rPr>
          <w:rFonts w:ascii="Times New Roman" w:hAnsi="Times New Roman" w:cs="Times New Roman"/>
          <w:b/>
          <w:bCs/>
          <w:color w:val="000000" w:themeColor="text1"/>
          <w:sz w:val="28"/>
          <w:szCs w:val="28"/>
          <w:lang w:val="uk-UA"/>
        </w:rPr>
        <w:t>Загальна інформація про активи громади</w:t>
      </w:r>
    </w:p>
    <w:p w14:paraId="0070F64A"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p>
    <w:p w14:paraId="08A519AD" w14:textId="77777777" w:rsidR="005550A8" w:rsidRPr="005550A8" w:rsidRDefault="005550A8" w:rsidP="005550A8">
      <w:pPr>
        <w:numPr>
          <w:ilvl w:val="1"/>
          <w:numId w:val="2"/>
        </w:numPr>
        <w:spacing w:after="0" w:line="240" w:lineRule="auto"/>
        <w:ind w:hanging="450"/>
        <w:contextualSpacing/>
        <w:jc w:val="both"/>
        <w:outlineLvl w:val="1"/>
        <w:rPr>
          <w:rFonts w:ascii="Times New Roman" w:hAnsi="Times New Roman" w:cs="Times New Roman"/>
          <w:b/>
          <w:sz w:val="28"/>
          <w:szCs w:val="28"/>
          <w:lang w:val="uk-UA"/>
        </w:rPr>
      </w:pPr>
      <w:r w:rsidRPr="005550A8">
        <w:rPr>
          <w:rFonts w:ascii="Times New Roman" w:hAnsi="Times New Roman" w:cs="Times New Roman"/>
          <w:b/>
          <w:sz w:val="28"/>
          <w:szCs w:val="28"/>
          <w:lang w:val="uk-UA"/>
        </w:rPr>
        <w:t>Аналіз структури майна Ніжинської територіальної програми</w:t>
      </w:r>
    </w:p>
    <w:p w14:paraId="40D6BC71" w14:textId="77777777" w:rsidR="005550A8" w:rsidRPr="005550A8" w:rsidRDefault="005550A8" w:rsidP="005550A8">
      <w:pPr>
        <w:spacing w:after="0" w:line="240" w:lineRule="auto"/>
        <w:ind w:firstLine="284"/>
        <w:jc w:val="both"/>
        <w:rPr>
          <w:rFonts w:cstheme="minorHAnsi"/>
          <w:sz w:val="24"/>
          <w:szCs w:val="24"/>
          <w:lang w:val="uk-UA"/>
        </w:rPr>
      </w:pPr>
    </w:p>
    <w:p w14:paraId="0908220B" w14:textId="77777777" w:rsidR="005550A8" w:rsidRDefault="00596F9B" w:rsidP="00E92E0F">
      <w:pPr>
        <w:shd w:val="clear" w:color="auto" w:fill="FFFFFF"/>
        <w:spacing w:after="0" w:line="288" w:lineRule="atLeast"/>
        <w:ind w:right="-2"/>
        <w:jc w:val="both"/>
        <w:rPr>
          <w:rFonts w:ascii="Times New Roman" w:hAnsi="Times New Roman" w:cs="Times New Roman"/>
          <w:color w:val="000000"/>
          <w:sz w:val="28"/>
          <w:szCs w:val="28"/>
          <w:shd w:val="clear" w:color="auto" w:fill="FFFFFF"/>
          <w:lang w:val="uk-UA"/>
        </w:rPr>
      </w:pPr>
      <w:r>
        <w:rPr>
          <w:rFonts w:ascii="Times New Roman" w:hAnsi="Times New Roman" w:cs="Times New Roman"/>
          <w:b/>
          <w:bCs/>
          <w:color w:val="000000"/>
          <w:sz w:val="28"/>
          <w:szCs w:val="28"/>
          <w:shd w:val="clear" w:color="auto" w:fill="FFFFFF"/>
          <w:lang w:val="uk-UA"/>
        </w:rPr>
        <w:t xml:space="preserve">        </w:t>
      </w:r>
      <w:r w:rsidR="005550A8" w:rsidRPr="005550A8">
        <w:rPr>
          <w:rFonts w:ascii="Times New Roman" w:hAnsi="Times New Roman" w:cs="Times New Roman"/>
          <w:b/>
          <w:bCs/>
          <w:color w:val="000000"/>
          <w:sz w:val="28"/>
          <w:szCs w:val="28"/>
          <w:shd w:val="clear" w:color="auto" w:fill="FFFFFF"/>
          <w:lang w:val="uk-UA"/>
        </w:rPr>
        <w:t>Активи</w:t>
      </w:r>
      <w:r w:rsidR="005550A8" w:rsidRPr="005550A8">
        <w:rPr>
          <w:rFonts w:ascii="Times New Roman" w:hAnsi="Times New Roman" w:cs="Times New Roman"/>
          <w:color w:val="000000"/>
          <w:sz w:val="28"/>
          <w:szCs w:val="28"/>
          <w:shd w:val="clear" w:color="auto" w:fill="FFFFFF"/>
          <w:lang w:val="uk-UA"/>
        </w:rPr>
        <w:t> - це економічні ресурси у формі сукуп</w:t>
      </w:r>
      <w:del w:id="6" w:author="Olga Shubina" w:date="2020-05-07T11:26:00Z">
        <w:r w:rsidR="005550A8" w:rsidRPr="005550A8" w:rsidDel="00932E6C">
          <w:rPr>
            <w:rFonts w:ascii="Times New Roman" w:hAnsi="Times New Roman" w:cs="Times New Roman"/>
            <w:color w:val="000000"/>
            <w:sz w:val="28"/>
            <w:szCs w:val="28"/>
            <w:shd w:val="clear" w:color="auto" w:fill="FFFFFF"/>
            <w:lang w:val="uk-UA"/>
          </w:rPr>
          <w:softHyphen/>
        </w:r>
      </w:del>
      <w:r w:rsidR="005550A8" w:rsidRPr="005550A8">
        <w:rPr>
          <w:rFonts w:ascii="Times New Roman" w:hAnsi="Times New Roman" w:cs="Times New Roman"/>
          <w:color w:val="000000"/>
          <w:sz w:val="28"/>
          <w:szCs w:val="28"/>
          <w:shd w:val="clear" w:color="auto" w:fill="FFFFFF"/>
          <w:lang w:val="uk-UA"/>
        </w:rPr>
        <w:t>них майнових цінностей, які використовуються з метою отримання прибутку. Структура майна визначається  з урахуванням того наявного майна, що є власністю громади.</w:t>
      </w:r>
      <w:r w:rsidR="00032D31">
        <w:rPr>
          <w:rFonts w:ascii="Times New Roman" w:hAnsi="Times New Roman" w:cs="Times New Roman"/>
          <w:color w:val="000000"/>
          <w:sz w:val="28"/>
          <w:szCs w:val="28"/>
          <w:shd w:val="clear" w:color="auto" w:fill="FFFFFF"/>
          <w:lang w:val="uk-UA"/>
        </w:rPr>
        <w:t xml:space="preserve"> </w:t>
      </w:r>
    </w:p>
    <w:p w14:paraId="180EB9D8" w14:textId="77777777" w:rsidR="00277A03" w:rsidRDefault="00277A03" w:rsidP="00E92E0F">
      <w:pPr>
        <w:shd w:val="clear" w:color="auto" w:fill="FFFFFF"/>
        <w:spacing w:after="0" w:line="288" w:lineRule="atLeast"/>
        <w:ind w:right="-2"/>
        <w:jc w:val="both"/>
        <w:rPr>
          <w:rFonts w:ascii="Times New Roman" w:hAnsi="Times New Roman" w:cs="Times New Roman"/>
          <w:color w:val="000000"/>
          <w:sz w:val="28"/>
          <w:szCs w:val="28"/>
          <w:shd w:val="clear" w:color="auto" w:fill="FFFFFF"/>
          <w:lang w:val="uk-UA"/>
        </w:rPr>
      </w:pPr>
    </w:p>
    <w:p w14:paraId="07FC4FA4" w14:textId="77777777" w:rsidR="00277A03" w:rsidRDefault="00277A03" w:rsidP="00E92E0F">
      <w:pPr>
        <w:shd w:val="clear" w:color="auto" w:fill="FFFFFF"/>
        <w:spacing w:after="0" w:line="288" w:lineRule="atLeast"/>
        <w:ind w:right="-2"/>
        <w:jc w:val="both"/>
        <w:rPr>
          <w:rFonts w:ascii="Times New Roman" w:hAnsi="Times New Roman" w:cs="Times New Roman"/>
          <w:color w:val="000000"/>
          <w:sz w:val="28"/>
          <w:szCs w:val="28"/>
          <w:shd w:val="clear" w:color="auto" w:fill="FFFFFF"/>
          <w:lang w:val="uk-UA"/>
        </w:rPr>
      </w:pPr>
    </w:p>
    <w:tbl>
      <w:tblPr>
        <w:tblW w:w="0" w:type="auto"/>
        <w:tblCellSpacing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Look w:val="04A0" w:firstRow="1" w:lastRow="0" w:firstColumn="1" w:lastColumn="0" w:noHBand="0" w:noVBand="1"/>
      </w:tblPr>
      <w:tblGrid>
        <w:gridCol w:w="483"/>
        <w:gridCol w:w="1729"/>
        <w:gridCol w:w="953"/>
        <w:gridCol w:w="1220"/>
        <w:gridCol w:w="1155"/>
        <w:gridCol w:w="1361"/>
        <w:gridCol w:w="1483"/>
        <w:gridCol w:w="1387"/>
      </w:tblGrid>
      <w:tr w:rsidR="00277A03" w:rsidRPr="00277A03" w14:paraId="73ACBCF0" w14:textId="77777777" w:rsidTr="00277A03">
        <w:trPr>
          <w:tblCellSpacing w:w="0" w:type="dxa"/>
        </w:trPr>
        <w:tc>
          <w:tcPr>
            <w:tcW w:w="470" w:type="dxa"/>
            <w:tcBorders>
              <w:top w:val="single" w:sz="4" w:space="0" w:color="000000"/>
              <w:left w:val="single" w:sz="4" w:space="0" w:color="000000"/>
              <w:bottom w:val="single" w:sz="4" w:space="0" w:color="000000"/>
              <w:right w:val="single" w:sz="4" w:space="0" w:color="000000"/>
            </w:tcBorders>
            <w:shd w:val="clear" w:color="auto" w:fill="5B9BD5"/>
            <w:vAlign w:val="center"/>
            <w:hideMark/>
          </w:tcPr>
          <w:p w14:paraId="7587F49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lang w:eastAsia="ru-RU"/>
              </w:rPr>
              <w:t>№ з/п</w:t>
            </w:r>
          </w:p>
        </w:tc>
        <w:tc>
          <w:tcPr>
            <w:tcW w:w="1756" w:type="dxa"/>
            <w:tcBorders>
              <w:top w:val="single" w:sz="4" w:space="0" w:color="000000"/>
              <w:left w:val="single" w:sz="4" w:space="0" w:color="000000"/>
              <w:bottom w:val="single" w:sz="4" w:space="0" w:color="000000"/>
              <w:right w:val="single" w:sz="4" w:space="0" w:color="000000"/>
            </w:tcBorders>
            <w:shd w:val="clear" w:color="auto" w:fill="5B9BD5"/>
            <w:vAlign w:val="center"/>
            <w:hideMark/>
          </w:tcPr>
          <w:p w14:paraId="7BBEE632"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lang w:eastAsia="ru-RU"/>
              </w:rPr>
              <w:t>Найменування</w:t>
            </w:r>
          </w:p>
        </w:tc>
        <w:tc>
          <w:tcPr>
            <w:tcW w:w="955" w:type="dxa"/>
            <w:tcBorders>
              <w:top w:val="single" w:sz="4" w:space="0" w:color="000000"/>
              <w:left w:val="single" w:sz="4" w:space="0" w:color="000000"/>
              <w:bottom w:val="single" w:sz="4" w:space="0" w:color="000000"/>
              <w:right w:val="single" w:sz="4" w:space="0" w:color="000000"/>
            </w:tcBorders>
            <w:shd w:val="clear" w:color="auto" w:fill="5B9BD5"/>
            <w:vAlign w:val="center"/>
            <w:hideMark/>
          </w:tcPr>
          <w:p w14:paraId="659205EC"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lang w:eastAsia="ru-RU"/>
              </w:rPr>
              <w:t>К-ть об’єктів</w:t>
            </w:r>
          </w:p>
        </w:tc>
        <w:tc>
          <w:tcPr>
            <w:tcW w:w="1231" w:type="dxa"/>
            <w:tcBorders>
              <w:top w:val="single" w:sz="4" w:space="0" w:color="000000"/>
              <w:left w:val="single" w:sz="4" w:space="0" w:color="000000"/>
              <w:bottom w:val="single" w:sz="4" w:space="0" w:color="000000"/>
              <w:right w:val="single" w:sz="4" w:space="0" w:color="000000"/>
            </w:tcBorders>
            <w:shd w:val="clear" w:color="auto" w:fill="5B9BD5"/>
            <w:vAlign w:val="center"/>
            <w:hideMark/>
          </w:tcPr>
          <w:p w14:paraId="2DFA0F0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lang w:eastAsia="ru-RU"/>
              </w:rPr>
              <w:t>Загальна балансова вартість/ експертна грошова оцінка1 , грн. (для об’єктів, грошова вартість яких визначена)</w:t>
            </w:r>
          </w:p>
        </w:tc>
        <w:tc>
          <w:tcPr>
            <w:tcW w:w="1163" w:type="dxa"/>
            <w:tcBorders>
              <w:top w:val="single" w:sz="4" w:space="0" w:color="000000"/>
              <w:left w:val="single" w:sz="4" w:space="0" w:color="000000"/>
              <w:bottom w:val="single" w:sz="4" w:space="0" w:color="000000"/>
              <w:right w:val="single" w:sz="4" w:space="0" w:color="000000"/>
            </w:tcBorders>
            <w:shd w:val="clear" w:color="auto" w:fill="5B9BD5"/>
            <w:vAlign w:val="center"/>
            <w:hideMark/>
          </w:tcPr>
          <w:p w14:paraId="6D1EF5F3"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lang w:eastAsia="ru-RU"/>
              </w:rPr>
              <w:t>% об’єктів, грошова вартість яких визначена</w:t>
            </w:r>
          </w:p>
        </w:tc>
        <w:tc>
          <w:tcPr>
            <w:tcW w:w="1376" w:type="dxa"/>
            <w:tcBorders>
              <w:top w:val="single" w:sz="4" w:space="0" w:color="000000"/>
              <w:left w:val="single" w:sz="4" w:space="0" w:color="000000"/>
              <w:bottom w:val="single" w:sz="4" w:space="0" w:color="000000"/>
              <w:right w:val="single" w:sz="4" w:space="0" w:color="000000"/>
            </w:tcBorders>
            <w:shd w:val="clear" w:color="auto" w:fill="5B9BD5"/>
            <w:vAlign w:val="center"/>
            <w:hideMark/>
          </w:tcPr>
          <w:p w14:paraId="57CE61E3"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lang w:eastAsia="ru-RU"/>
              </w:rPr>
              <w:t>Загальна площа, м.кв. (якщо може бути застосовано)</w:t>
            </w:r>
          </w:p>
        </w:tc>
        <w:tc>
          <w:tcPr>
            <w:tcW w:w="1502" w:type="dxa"/>
            <w:tcBorders>
              <w:top w:val="single" w:sz="4" w:space="0" w:color="000000"/>
              <w:left w:val="single" w:sz="4" w:space="0" w:color="000000"/>
              <w:bottom w:val="single" w:sz="4" w:space="0" w:color="000000"/>
              <w:right w:val="single" w:sz="4" w:space="0" w:color="000000"/>
            </w:tcBorders>
            <w:shd w:val="clear" w:color="auto" w:fill="5B9BD5"/>
            <w:vAlign w:val="center"/>
            <w:hideMark/>
          </w:tcPr>
          <w:p w14:paraId="238E2FFC"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lang w:eastAsia="ru-RU"/>
              </w:rPr>
              <w:t>% об’єктів, що потребують капітального ремонту або реконструкції</w:t>
            </w:r>
          </w:p>
        </w:tc>
        <w:tc>
          <w:tcPr>
            <w:tcW w:w="1403" w:type="dxa"/>
            <w:tcBorders>
              <w:top w:val="single" w:sz="4" w:space="0" w:color="000000"/>
              <w:left w:val="single" w:sz="4" w:space="0" w:color="000000"/>
              <w:bottom w:val="single" w:sz="4" w:space="0" w:color="000000"/>
              <w:right w:val="single" w:sz="4" w:space="0" w:color="000000"/>
            </w:tcBorders>
            <w:shd w:val="clear" w:color="auto" w:fill="5B9BD5"/>
            <w:vAlign w:val="center"/>
            <w:hideMark/>
          </w:tcPr>
          <w:p w14:paraId="20D3AD51"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lang w:eastAsia="ru-RU"/>
              </w:rPr>
              <w:t>% об’єктів, що не підлягають відновленню та мають бути списані</w:t>
            </w:r>
          </w:p>
        </w:tc>
      </w:tr>
      <w:tr w:rsidR="00277A03" w:rsidRPr="00277A03" w14:paraId="7C735B30" w14:textId="77777777" w:rsidTr="00277A03">
        <w:trPr>
          <w:tblCellSpacing w:w="0" w:type="dxa"/>
        </w:trPr>
        <w:tc>
          <w:tcPr>
            <w:tcW w:w="470" w:type="dxa"/>
            <w:tcBorders>
              <w:top w:val="single" w:sz="4" w:space="0" w:color="000000"/>
              <w:left w:val="single" w:sz="4" w:space="0" w:color="5B9BD5"/>
              <w:bottom w:val="single" w:sz="4" w:space="0" w:color="5B9BD5"/>
              <w:right w:val="single" w:sz="4" w:space="0" w:color="5B9BD5"/>
            </w:tcBorders>
            <w:shd w:val="clear" w:color="auto" w:fill="5B9BD5"/>
            <w:vAlign w:val="center"/>
            <w:hideMark/>
          </w:tcPr>
          <w:p w14:paraId="44D92C16"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sz w:val="24"/>
                <w:szCs w:val="24"/>
                <w:lang w:eastAsia="ru-RU"/>
              </w:rPr>
              <w:t xml:space="preserve">1. </w:t>
            </w:r>
          </w:p>
        </w:tc>
        <w:tc>
          <w:tcPr>
            <w:tcW w:w="1756" w:type="dxa"/>
            <w:tcBorders>
              <w:top w:val="single" w:sz="4" w:space="0" w:color="000000"/>
              <w:left w:val="single" w:sz="4" w:space="0" w:color="9CC2E5"/>
              <w:bottom w:val="single" w:sz="4" w:space="0" w:color="9CC2E5"/>
              <w:right w:val="single" w:sz="4" w:space="0" w:color="9CC2E5"/>
            </w:tcBorders>
            <w:shd w:val="clear" w:color="auto" w:fill="DEEAF6"/>
            <w:vAlign w:val="center"/>
            <w:hideMark/>
          </w:tcPr>
          <w:p w14:paraId="5A7D2D38"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Парки/сквери</w:t>
            </w:r>
          </w:p>
        </w:tc>
        <w:tc>
          <w:tcPr>
            <w:tcW w:w="955" w:type="dxa"/>
            <w:tcBorders>
              <w:top w:val="single" w:sz="4" w:space="0" w:color="000000"/>
              <w:left w:val="single" w:sz="4" w:space="0" w:color="9CC2E5"/>
              <w:bottom w:val="single" w:sz="4" w:space="0" w:color="9CC2E5"/>
              <w:right w:val="single" w:sz="4" w:space="0" w:color="9CC2E5"/>
            </w:tcBorders>
            <w:shd w:val="clear" w:color="auto" w:fill="DEEAF6"/>
            <w:vAlign w:val="center"/>
            <w:hideMark/>
          </w:tcPr>
          <w:p w14:paraId="0F3CA666"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4/10</w:t>
            </w:r>
          </w:p>
        </w:tc>
        <w:tc>
          <w:tcPr>
            <w:tcW w:w="1231" w:type="dxa"/>
            <w:tcBorders>
              <w:top w:val="single" w:sz="4" w:space="0" w:color="000000"/>
              <w:left w:val="single" w:sz="4" w:space="0" w:color="9CC2E5"/>
              <w:bottom w:val="single" w:sz="4" w:space="0" w:color="9CC2E5"/>
              <w:right w:val="single" w:sz="4" w:space="0" w:color="9CC2E5"/>
            </w:tcBorders>
            <w:shd w:val="clear" w:color="auto" w:fill="DEEAF6"/>
            <w:vAlign w:val="center"/>
            <w:hideMark/>
          </w:tcPr>
          <w:p w14:paraId="24C83D7F"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2958900</w:t>
            </w:r>
          </w:p>
        </w:tc>
        <w:tc>
          <w:tcPr>
            <w:tcW w:w="1163" w:type="dxa"/>
            <w:tcBorders>
              <w:top w:val="single" w:sz="4" w:space="0" w:color="000000"/>
              <w:left w:val="single" w:sz="4" w:space="0" w:color="9CC2E5"/>
              <w:bottom w:val="single" w:sz="4" w:space="0" w:color="9CC2E5"/>
              <w:right w:val="single" w:sz="4" w:space="0" w:color="9CC2E5"/>
            </w:tcBorders>
            <w:shd w:val="clear" w:color="auto" w:fill="DEEAF6"/>
            <w:vAlign w:val="center"/>
            <w:hideMark/>
          </w:tcPr>
          <w:p w14:paraId="30EBEB9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0</w:t>
            </w:r>
          </w:p>
        </w:tc>
        <w:tc>
          <w:tcPr>
            <w:tcW w:w="1376" w:type="dxa"/>
            <w:tcBorders>
              <w:top w:val="single" w:sz="4" w:space="0" w:color="000000"/>
              <w:left w:val="single" w:sz="4" w:space="0" w:color="9CC2E5"/>
              <w:bottom w:val="single" w:sz="4" w:space="0" w:color="9CC2E5"/>
              <w:right w:val="single" w:sz="4" w:space="0" w:color="9CC2E5"/>
            </w:tcBorders>
            <w:shd w:val="clear" w:color="auto" w:fill="DEEAF6"/>
            <w:vAlign w:val="center"/>
            <w:hideMark/>
          </w:tcPr>
          <w:p w14:paraId="65B980AD"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000000"/>
              <w:left w:val="single" w:sz="4" w:space="0" w:color="9CC2E5"/>
              <w:bottom w:val="single" w:sz="4" w:space="0" w:color="9CC2E5"/>
              <w:right w:val="single" w:sz="4" w:space="0" w:color="9CC2E5"/>
            </w:tcBorders>
            <w:shd w:val="clear" w:color="auto" w:fill="DEEAF6"/>
            <w:vAlign w:val="center"/>
            <w:hideMark/>
          </w:tcPr>
          <w:p w14:paraId="188A6CFA"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70%</w:t>
            </w:r>
          </w:p>
        </w:tc>
        <w:tc>
          <w:tcPr>
            <w:tcW w:w="1403" w:type="dxa"/>
            <w:tcBorders>
              <w:top w:val="single" w:sz="4" w:space="0" w:color="000000"/>
              <w:left w:val="single" w:sz="4" w:space="0" w:color="9CC2E5"/>
              <w:bottom w:val="single" w:sz="4" w:space="0" w:color="9CC2E5"/>
              <w:right w:val="single" w:sz="4" w:space="0" w:color="9CC2E5"/>
            </w:tcBorders>
            <w:shd w:val="clear" w:color="auto" w:fill="DEEAF6"/>
            <w:vAlign w:val="center"/>
            <w:hideMark/>
          </w:tcPr>
          <w:p w14:paraId="11837D87"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7D29E242" w14:textId="77777777" w:rsidTr="00277A03">
        <w:trPr>
          <w:tblCellSpacing w:w="0" w:type="dxa"/>
        </w:trPr>
        <w:tc>
          <w:tcPr>
            <w:tcW w:w="470" w:type="dxa"/>
            <w:tcBorders>
              <w:top w:val="single" w:sz="4" w:space="0" w:color="5B9BD5"/>
              <w:left w:val="single" w:sz="4" w:space="0" w:color="5B9BD5"/>
              <w:bottom w:val="single" w:sz="4" w:space="0" w:color="5B9BD5"/>
              <w:right w:val="single" w:sz="4" w:space="0" w:color="5B9BD5"/>
            </w:tcBorders>
            <w:shd w:val="clear" w:color="auto" w:fill="5B9BD5"/>
            <w:vAlign w:val="center"/>
            <w:hideMark/>
          </w:tcPr>
          <w:p w14:paraId="707E34A6"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sz w:val="24"/>
                <w:szCs w:val="24"/>
                <w:lang w:eastAsia="ru-RU"/>
              </w:rPr>
              <w:t>2.</w:t>
            </w:r>
          </w:p>
        </w:tc>
        <w:tc>
          <w:tcPr>
            <w:tcW w:w="1756" w:type="dxa"/>
            <w:tcBorders>
              <w:top w:val="single" w:sz="4" w:space="0" w:color="9CC2E5"/>
              <w:left w:val="single" w:sz="4" w:space="0" w:color="9CC2E5"/>
              <w:bottom w:val="single" w:sz="4" w:space="0" w:color="9CC2E5"/>
              <w:right w:val="single" w:sz="4" w:space="0" w:color="9CC2E5"/>
            </w:tcBorders>
            <w:vAlign w:val="center"/>
            <w:hideMark/>
          </w:tcPr>
          <w:p w14:paraId="34B6BA0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Алеї/газони</w:t>
            </w:r>
          </w:p>
        </w:tc>
        <w:tc>
          <w:tcPr>
            <w:tcW w:w="955" w:type="dxa"/>
            <w:tcBorders>
              <w:top w:val="single" w:sz="4" w:space="0" w:color="9CC2E5"/>
              <w:left w:val="single" w:sz="4" w:space="0" w:color="9CC2E5"/>
              <w:bottom w:val="single" w:sz="4" w:space="0" w:color="9CC2E5"/>
              <w:right w:val="single" w:sz="4" w:space="0" w:color="9CC2E5"/>
            </w:tcBorders>
            <w:vAlign w:val="center"/>
            <w:hideMark/>
          </w:tcPr>
          <w:p w14:paraId="610B1314"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40/137</w:t>
            </w:r>
          </w:p>
        </w:tc>
        <w:tc>
          <w:tcPr>
            <w:tcW w:w="1231" w:type="dxa"/>
            <w:tcBorders>
              <w:top w:val="single" w:sz="4" w:space="0" w:color="9CC2E5"/>
              <w:left w:val="single" w:sz="4" w:space="0" w:color="9CC2E5"/>
              <w:bottom w:val="single" w:sz="4" w:space="0" w:color="9CC2E5"/>
              <w:right w:val="single" w:sz="4" w:space="0" w:color="9CC2E5"/>
            </w:tcBorders>
            <w:vAlign w:val="center"/>
            <w:hideMark/>
          </w:tcPr>
          <w:p w14:paraId="00E7C820"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sz w:val="24"/>
                <w:szCs w:val="24"/>
                <w:lang w:eastAsia="ru-RU"/>
              </w:rPr>
              <w:t> </w:t>
            </w:r>
          </w:p>
        </w:tc>
        <w:tc>
          <w:tcPr>
            <w:tcW w:w="1163" w:type="dxa"/>
            <w:tcBorders>
              <w:top w:val="single" w:sz="4" w:space="0" w:color="9CC2E5"/>
              <w:left w:val="single" w:sz="4" w:space="0" w:color="9CC2E5"/>
              <w:bottom w:val="single" w:sz="4" w:space="0" w:color="9CC2E5"/>
              <w:right w:val="single" w:sz="4" w:space="0" w:color="9CC2E5"/>
            </w:tcBorders>
            <w:vAlign w:val="center"/>
            <w:hideMark/>
          </w:tcPr>
          <w:p w14:paraId="56F52FA4"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20%</w:t>
            </w:r>
          </w:p>
        </w:tc>
        <w:tc>
          <w:tcPr>
            <w:tcW w:w="1376" w:type="dxa"/>
            <w:tcBorders>
              <w:top w:val="single" w:sz="4" w:space="0" w:color="9CC2E5"/>
              <w:left w:val="single" w:sz="4" w:space="0" w:color="9CC2E5"/>
              <w:bottom w:val="single" w:sz="4" w:space="0" w:color="9CC2E5"/>
              <w:right w:val="single" w:sz="4" w:space="0" w:color="9CC2E5"/>
            </w:tcBorders>
            <w:vAlign w:val="center"/>
            <w:hideMark/>
          </w:tcPr>
          <w:p w14:paraId="17319361"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vAlign w:val="center"/>
            <w:hideMark/>
          </w:tcPr>
          <w:p w14:paraId="63EFA54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67%</w:t>
            </w:r>
          </w:p>
        </w:tc>
        <w:tc>
          <w:tcPr>
            <w:tcW w:w="1403" w:type="dxa"/>
            <w:tcBorders>
              <w:top w:val="single" w:sz="4" w:space="0" w:color="9CC2E5"/>
              <w:left w:val="single" w:sz="4" w:space="0" w:color="9CC2E5"/>
              <w:bottom w:val="single" w:sz="4" w:space="0" w:color="9CC2E5"/>
              <w:right w:val="single" w:sz="4" w:space="0" w:color="9CC2E5"/>
            </w:tcBorders>
            <w:vAlign w:val="center"/>
            <w:hideMark/>
          </w:tcPr>
          <w:p w14:paraId="7BA4D26F"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193D05FC" w14:textId="77777777" w:rsidTr="00277A03">
        <w:trPr>
          <w:tblCellSpacing w:w="0" w:type="dxa"/>
        </w:trPr>
        <w:tc>
          <w:tcPr>
            <w:tcW w:w="470" w:type="dxa"/>
            <w:tcBorders>
              <w:top w:val="single" w:sz="4" w:space="0" w:color="5B9BD5"/>
              <w:left w:val="single" w:sz="4" w:space="0" w:color="5B9BD5"/>
              <w:bottom w:val="single" w:sz="4" w:space="0" w:color="5B9BD5"/>
              <w:right w:val="single" w:sz="4" w:space="0" w:color="5B9BD5"/>
            </w:tcBorders>
            <w:shd w:val="clear" w:color="auto" w:fill="5B9BD5"/>
            <w:vAlign w:val="center"/>
            <w:hideMark/>
          </w:tcPr>
          <w:p w14:paraId="4AD9FA9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sz w:val="24"/>
                <w:szCs w:val="24"/>
                <w:lang w:eastAsia="ru-RU"/>
              </w:rPr>
              <w:t>3.</w:t>
            </w:r>
          </w:p>
        </w:tc>
        <w:tc>
          <w:tcPr>
            <w:tcW w:w="175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276F02AB"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Дороги (вулиці)</w:t>
            </w:r>
          </w:p>
        </w:tc>
        <w:tc>
          <w:tcPr>
            <w:tcW w:w="955"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68C61A1C"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362</w:t>
            </w:r>
          </w:p>
        </w:tc>
        <w:tc>
          <w:tcPr>
            <w:tcW w:w="1231"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12E482A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23013961</w:t>
            </w:r>
          </w:p>
        </w:tc>
        <w:tc>
          <w:tcPr>
            <w:tcW w:w="116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637542BE"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40%</w:t>
            </w:r>
          </w:p>
        </w:tc>
        <w:tc>
          <w:tcPr>
            <w:tcW w:w="137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248E5974"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sz w:val="24"/>
                <w:szCs w:val="24"/>
                <w:lang w:eastAsia="ru-RU"/>
              </w:rPr>
              <w:t> </w:t>
            </w:r>
          </w:p>
        </w:tc>
        <w:tc>
          <w:tcPr>
            <w:tcW w:w="1502"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040A763C"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80%</w:t>
            </w:r>
          </w:p>
        </w:tc>
        <w:tc>
          <w:tcPr>
            <w:tcW w:w="140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20668D07"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60CBE625" w14:textId="77777777" w:rsidTr="00277A03">
        <w:trPr>
          <w:tblCellSpacing w:w="0" w:type="dxa"/>
        </w:trPr>
        <w:tc>
          <w:tcPr>
            <w:tcW w:w="470" w:type="dxa"/>
            <w:tcBorders>
              <w:top w:val="single" w:sz="4" w:space="0" w:color="5B9BD5"/>
              <w:left w:val="single" w:sz="4" w:space="0" w:color="5B9BD5"/>
              <w:bottom w:val="single" w:sz="4" w:space="0" w:color="5B9BD5"/>
              <w:right w:val="single" w:sz="4" w:space="0" w:color="5B9BD5"/>
            </w:tcBorders>
            <w:shd w:val="clear" w:color="auto" w:fill="5B9BD5"/>
            <w:vAlign w:val="center"/>
            <w:hideMark/>
          </w:tcPr>
          <w:p w14:paraId="551B501D"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sz w:val="24"/>
                <w:szCs w:val="24"/>
                <w:lang w:eastAsia="ru-RU"/>
              </w:rPr>
              <w:t>4.</w:t>
            </w:r>
          </w:p>
        </w:tc>
        <w:tc>
          <w:tcPr>
            <w:tcW w:w="1756" w:type="dxa"/>
            <w:tcBorders>
              <w:top w:val="single" w:sz="4" w:space="0" w:color="9CC2E5"/>
              <w:left w:val="single" w:sz="4" w:space="0" w:color="9CC2E5"/>
              <w:bottom w:val="single" w:sz="4" w:space="0" w:color="9CC2E5"/>
              <w:right w:val="single" w:sz="4" w:space="0" w:color="9CC2E5"/>
            </w:tcBorders>
            <w:vAlign w:val="center"/>
            <w:hideMark/>
          </w:tcPr>
          <w:p w14:paraId="13DD51E3"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Мережі вуличного освітлення</w:t>
            </w:r>
          </w:p>
        </w:tc>
        <w:tc>
          <w:tcPr>
            <w:tcW w:w="955" w:type="dxa"/>
            <w:tcBorders>
              <w:top w:val="single" w:sz="4" w:space="0" w:color="9CC2E5"/>
              <w:left w:val="single" w:sz="4" w:space="0" w:color="9CC2E5"/>
              <w:bottom w:val="single" w:sz="4" w:space="0" w:color="9CC2E5"/>
              <w:right w:val="single" w:sz="4" w:space="0" w:color="9CC2E5"/>
            </w:tcBorders>
            <w:vAlign w:val="center"/>
            <w:hideMark/>
          </w:tcPr>
          <w:p w14:paraId="2C9B33C7"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227</w:t>
            </w:r>
          </w:p>
        </w:tc>
        <w:tc>
          <w:tcPr>
            <w:tcW w:w="1231" w:type="dxa"/>
            <w:tcBorders>
              <w:top w:val="single" w:sz="4" w:space="0" w:color="9CC2E5"/>
              <w:left w:val="single" w:sz="4" w:space="0" w:color="9CC2E5"/>
              <w:bottom w:val="single" w:sz="4" w:space="0" w:color="9CC2E5"/>
              <w:right w:val="single" w:sz="4" w:space="0" w:color="9CC2E5"/>
            </w:tcBorders>
            <w:vAlign w:val="center"/>
            <w:hideMark/>
          </w:tcPr>
          <w:p w14:paraId="591E299D"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2441694</w:t>
            </w:r>
          </w:p>
        </w:tc>
        <w:tc>
          <w:tcPr>
            <w:tcW w:w="1163" w:type="dxa"/>
            <w:tcBorders>
              <w:top w:val="single" w:sz="4" w:space="0" w:color="9CC2E5"/>
              <w:left w:val="single" w:sz="4" w:space="0" w:color="9CC2E5"/>
              <w:bottom w:val="single" w:sz="4" w:space="0" w:color="9CC2E5"/>
              <w:right w:val="single" w:sz="4" w:space="0" w:color="9CC2E5"/>
            </w:tcBorders>
            <w:vAlign w:val="center"/>
            <w:hideMark/>
          </w:tcPr>
          <w:p w14:paraId="752F6172"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80%</w:t>
            </w:r>
          </w:p>
        </w:tc>
        <w:tc>
          <w:tcPr>
            <w:tcW w:w="1376" w:type="dxa"/>
            <w:tcBorders>
              <w:top w:val="single" w:sz="4" w:space="0" w:color="9CC2E5"/>
              <w:left w:val="single" w:sz="4" w:space="0" w:color="9CC2E5"/>
              <w:bottom w:val="single" w:sz="4" w:space="0" w:color="9CC2E5"/>
              <w:right w:val="single" w:sz="4" w:space="0" w:color="9CC2E5"/>
            </w:tcBorders>
            <w:vAlign w:val="center"/>
            <w:hideMark/>
          </w:tcPr>
          <w:p w14:paraId="35BA447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vAlign w:val="center"/>
            <w:hideMark/>
          </w:tcPr>
          <w:p w14:paraId="45E101AA"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20%</w:t>
            </w:r>
          </w:p>
        </w:tc>
        <w:tc>
          <w:tcPr>
            <w:tcW w:w="1403" w:type="dxa"/>
            <w:tcBorders>
              <w:top w:val="single" w:sz="4" w:space="0" w:color="9CC2E5"/>
              <w:left w:val="single" w:sz="4" w:space="0" w:color="9CC2E5"/>
              <w:bottom w:val="single" w:sz="4" w:space="0" w:color="9CC2E5"/>
              <w:right w:val="single" w:sz="4" w:space="0" w:color="9CC2E5"/>
            </w:tcBorders>
            <w:vAlign w:val="center"/>
            <w:hideMark/>
          </w:tcPr>
          <w:p w14:paraId="6409A35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369B2A3F" w14:textId="77777777" w:rsidTr="00277A03">
        <w:trPr>
          <w:tblCellSpacing w:w="0" w:type="dxa"/>
        </w:trPr>
        <w:tc>
          <w:tcPr>
            <w:tcW w:w="470" w:type="dxa"/>
            <w:tcBorders>
              <w:top w:val="single" w:sz="4" w:space="0" w:color="5B9BD5"/>
              <w:left w:val="single" w:sz="4" w:space="0" w:color="5B9BD5"/>
              <w:bottom w:val="single" w:sz="4" w:space="0" w:color="5B9BD5"/>
              <w:right w:val="single" w:sz="4" w:space="0" w:color="5B9BD5"/>
            </w:tcBorders>
            <w:shd w:val="clear" w:color="auto" w:fill="5B9BD5"/>
            <w:vAlign w:val="center"/>
            <w:hideMark/>
          </w:tcPr>
          <w:p w14:paraId="0948F35C"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sz w:val="24"/>
                <w:szCs w:val="24"/>
                <w:lang w:eastAsia="ru-RU"/>
              </w:rPr>
              <w:t>5.</w:t>
            </w:r>
          </w:p>
        </w:tc>
        <w:tc>
          <w:tcPr>
            <w:tcW w:w="175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4EACC2B3"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 xml:space="preserve">Пам’ятники </w:t>
            </w:r>
          </w:p>
        </w:tc>
        <w:tc>
          <w:tcPr>
            <w:tcW w:w="955"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54B6224B"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47</w:t>
            </w:r>
          </w:p>
        </w:tc>
        <w:tc>
          <w:tcPr>
            <w:tcW w:w="1231"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6A4E8C3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8868658</w:t>
            </w:r>
          </w:p>
        </w:tc>
        <w:tc>
          <w:tcPr>
            <w:tcW w:w="116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6265BBD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10%</w:t>
            </w:r>
          </w:p>
        </w:tc>
        <w:tc>
          <w:tcPr>
            <w:tcW w:w="137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73E45191"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191A0A6F"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39%</w:t>
            </w:r>
          </w:p>
        </w:tc>
        <w:tc>
          <w:tcPr>
            <w:tcW w:w="140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170F0763"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262A7211" w14:textId="77777777" w:rsidTr="00277A03">
        <w:trPr>
          <w:tblCellSpacing w:w="0" w:type="dxa"/>
        </w:trPr>
        <w:tc>
          <w:tcPr>
            <w:tcW w:w="470" w:type="dxa"/>
            <w:tcBorders>
              <w:top w:val="single" w:sz="4" w:space="0" w:color="5B9BD5"/>
              <w:left w:val="single" w:sz="4" w:space="0" w:color="5B9BD5"/>
              <w:bottom w:val="single" w:sz="4" w:space="0" w:color="5B9BD5"/>
              <w:right w:val="single" w:sz="4" w:space="0" w:color="5B9BD5"/>
            </w:tcBorders>
            <w:shd w:val="clear" w:color="auto" w:fill="5B9BD5"/>
            <w:vAlign w:val="center"/>
            <w:hideMark/>
          </w:tcPr>
          <w:p w14:paraId="79B07F16"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sz w:val="24"/>
                <w:szCs w:val="24"/>
                <w:lang w:eastAsia="ru-RU"/>
              </w:rPr>
              <w:t>6.</w:t>
            </w:r>
          </w:p>
        </w:tc>
        <w:tc>
          <w:tcPr>
            <w:tcW w:w="1756" w:type="dxa"/>
            <w:tcBorders>
              <w:top w:val="single" w:sz="4" w:space="0" w:color="9CC2E5"/>
              <w:left w:val="single" w:sz="4" w:space="0" w:color="9CC2E5"/>
              <w:bottom w:val="single" w:sz="4" w:space="0" w:color="9CC2E5"/>
              <w:right w:val="single" w:sz="4" w:space="0" w:color="9CC2E5"/>
            </w:tcBorders>
            <w:vAlign w:val="center"/>
            <w:hideMark/>
          </w:tcPr>
          <w:p w14:paraId="030864C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Кладовища</w:t>
            </w:r>
          </w:p>
        </w:tc>
        <w:tc>
          <w:tcPr>
            <w:tcW w:w="955" w:type="dxa"/>
            <w:tcBorders>
              <w:top w:val="single" w:sz="4" w:space="0" w:color="9CC2E5"/>
              <w:left w:val="single" w:sz="4" w:space="0" w:color="9CC2E5"/>
              <w:bottom w:val="single" w:sz="4" w:space="0" w:color="9CC2E5"/>
              <w:right w:val="single" w:sz="4" w:space="0" w:color="9CC2E5"/>
            </w:tcBorders>
            <w:vAlign w:val="center"/>
            <w:hideMark/>
          </w:tcPr>
          <w:p w14:paraId="740F14CF"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8</w:t>
            </w:r>
          </w:p>
        </w:tc>
        <w:tc>
          <w:tcPr>
            <w:tcW w:w="1231" w:type="dxa"/>
            <w:tcBorders>
              <w:top w:val="single" w:sz="4" w:space="0" w:color="9CC2E5"/>
              <w:left w:val="single" w:sz="4" w:space="0" w:color="9CC2E5"/>
              <w:bottom w:val="single" w:sz="4" w:space="0" w:color="9CC2E5"/>
              <w:right w:val="single" w:sz="4" w:space="0" w:color="9CC2E5"/>
            </w:tcBorders>
            <w:vAlign w:val="center"/>
            <w:hideMark/>
          </w:tcPr>
          <w:p w14:paraId="019E4656"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sz w:val="24"/>
                <w:szCs w:val="24"/>
                <w:lang w:eastAsia="ru-RU"/>
              </w:rPr>
              <w:t> </w:t>
            </w:r>
          </w:p>
        </w:tc>
        <w:tc>
          <w:tcPr>
            <w:tcW w:w="1163" w:type="dxa"/>
            <w:tcBorders>
              <w:top w:val="single" w:sz="4" w:space="0" w:color="9CC2E5"/>
              <w:left w:val="single" w:sz="4" w:space="0" w:color="9CC2E5"/>
              <w:bottom w:val="single" w:sz="4" w:space="0" w:color="9CC2E5"/>
              <w:right w:val="single" w:sz="4" w:space="0" w:color="9CC2E5"/>
            </w:tcBorders>
            <w:vAlign w:val="center"/>
            <w:hideMark/>
          </w:tcPr>
          <w:p w14:paraId="2FFD027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45%</w:t>
            </w:r>
          </w:p>
        </w:tc>
        <w:tc>
          <w:tcPr>
            <w:tcW w:w="1376" w:type="dxa"/>
            <w:tcBorders>
              <w:top w:val="single" w:sz="4" w:space="0" w:color="9CC2E5"/>
              <w:left w:val="single" w:sz="4" w:space="0" w:color="9CC2E5"/>
              <w:bottom w:val="single" w:sz="4" w:space="0" w:color="9CC2E5"/>
              <w:right w:val="single" w:sz="4" w:space="0" w:color="9CC2E5"/>
            </w:tcBorders>
            <w:vAlign w:val="center"/>
            <w:hideMark/>
          </w:tcPr>
          <w:p w14:paraId="18549C66"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vAlign w:val="center"/>
            <w:hideMark/>
          </w:tcPr>
          <w:p w14:paraId="0100BC21"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403" w:type="dxa"/>
            <w:tcBorders>
              <w:top w:val="single" w:sz="4" w:space="0" w:color="9CC2E5"/>
              <w:left w:val="single" w:sz="4" w:space="0" w:color="9CC2E5"/>
              <w:bottom w:val="single" w:sz="4" w:space="0" w:color="9CC2E5"/>
              <w:right w:val="single" w:sz="4" w:space="0" w:color="9CC2E5"/>
            </w:tcBorders>
            <w:vAlign w:val="center"/>
            <w:hideMark/>
          </w:tcPr>
          <w:p w14:paraId="143DE943"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4A69100C" w14:textId="77777777" w:rsidTr="00277A03">
        <w:trPr>
          <w:tblCellSpacing w:w="0" w:type="dxa"/>
        </w:trPr>
        <w:tc>
          <w:tcPr>
            <w:tcW w:w="470" w:type="dxa"/>
            <w:vMerge w:val="restart"/>
            <w:tcBorders>
              <w:top w:val="single" w:sz="4" w:space="0" w:color="5B9BD5"/>
              <w:left w:val="single" w:sz="4" w:space="0" w:color="5B9BD5"/>
              <w:bottom w:val="single" w:sz="4" w:space="0" w:color="5B9BD5"/>
              <w:right w:val="single" w:sz="4" w:space="0" w:color="5B9BD5"/>
            </w:tcBorders>
            <w:shd w:val="clear" w:color="auto" w:fill="5B9BD5"/>
            <w:vAlign w:val="center"/>
            <w:hideMark/>
          </w:tcPr>
          <w:p w14:paraId="4566BEC8"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sz w:val="24"/>
                <w:szCs w:val="24"/>
                <w:lang w:eastAsia="ru-RU"/>
              </w:rPr>
              <w:t>7.</w:t>
            </w:r>
          </w:p>
        </w:tc>
        <w:tc>
          <w:tcPr>
            <w:tcW w:w="175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11B1D8E0"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Мости</w:t>
            </w:r>
          </w:p>
        </w:tc>
        <w:tc>
          <w:tcPr>
            <w:tcW w:w="955"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6ED9B12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10</w:t>
            </w:r>
          </w:p>
        </w:tc>
        <w:tc>
          <w:tcPr>
            <w:tcW w:w="1231"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306E5D0B"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sz w:val="24"/>
                <w:szCs w:val="24"/>
                <w:lang w:eastAsia="ru-RU"/>
              </w:rPr>
              <w:t> </w:t>
            </w:r>
          </w:p>
        </w:tc>
        <w:tc>
          <w:tcPr>
            <w:tcW w:w="116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14F43F3F"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sz w:val="24"/>
                <w:szCs w:val="24"/>
                <w:lang w:eastAsia="ru-RU"/>
              </w:rPr>
              <w:t> </w:t>
            </w:r>
          </w:p>
        </w:tc>
        <w:tc>
          <w:tcPr>
            <w:tcW w:w="137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792B1BF7"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05DCC8E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85%</w:t>
            </w:r>
          </w:p>
        </w:tc>
        <w:tc>
          <w:tcPr>
            <w:tcW w:w="140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0213BDE8"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6211C4C7" w14:textId="77777777" w:rsidTr="00277A03">
        <w:trPr>
          <w:tblCellSpacing w:w="0" w:type="dxa"/>
        </w:trPr>
        <w:tc>
          <w:tcPr>
            <w:tcW w:w="0" w:type="auto"/>
            <w:vMerge/>
            <w:tcBorders>
              <w:top w:val="single" w:sz="4" w:space="0" w:color="5B9BD5"/>
              <w:left w:val="single" w:sz="4" w:space="0" w:color="5B9BD5"/>
              <w:bottom w:val="single" w:sz="4" w:space="0" w:color="5B9BD5"/>
              <w:right w:val="single" w:sz="4" w:space="0" w:color="5B9BD5"/>
            </w:tcBorders>
            <w:vAlign w:val="center"/>
            <w:hideMark/>
          </w:tcPr>
          <w:p w14:paraId="3B9980FE" w14:textId="77777777" w:rsidR="00277A03" w:rsidRPr="00277A03" w:rsidRDefault="00277A03" w:rsidP="00277A03">
            <w:pPr>
              <w:spacing w:after="0" w:line="240" w:lineRule="auto"/>
              <w:rPr>
                <w:rFonts w:ascii="Times New Roman" w:eastAsia="Times New Roman" w:hAnsi="Times New Roman" w:cs="Times New Roman"/>
                <w:sz w:val="24"/>
                <w:szCs w:val="24"/>
                <w:lang w:eastAsia="ru-RU"/>
              </w:rPr>
            </w:pPr>
          </w:p>
        </w:tc>
        <w:tc>
          <w:tcPr>
            <w:tcW w:w="1756" w:type="dxa"/>
            <w:tcBorders>
              <w:top w:val="single" w:sz="4" w:space="0" w:color="9CC2E5"/>
              <w:left w:val="single" w:sz="4" w:space="0" w:color="9CC2E5"/>
              <w:bottom w:val="single" w:sz="4" w:space="0" w:color="9CC2E5"/>
              <w:right w:val="single" w:sz="4" w:space="0" w:color="9CC2E5"/>
            </w:tcBorders>
            <w:vAlign w:val="center"/>
            <w:hideMark/>
          </w:tcPr>
          <w:p w14:paraId="0AF6589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Автомобільні мости</w:t>
            </w:r>
          </w:p>
        </w:tc>
        <w:tc>
          <w:tcPr>
            <w:tcW w:w="955" w:type="dxa"/>
            <w:tcBorders>
              <w:top w:val="single" w:sz="4" w:space="0" w:color="9CC2E5"/>
              <w:left w:val="single" w:sz="4" w:space="0" w:color="9CC2E5"/>
              <w:bottom w:val="single" w:sz="4" w:space="0" w:color="9CC2E5"/>
              <w:right w:val="single" w:sz="4" w:space="0" w:color="9CC2E5"/>
            </w:tcBorders>
            <w:vAlign w:val="center"/>
            <w:hideMark/>
          </w:tcPr>
          <w:p w14:paraId="27B10A7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7</w:t>
            </w:r>
          </w:p>
        </w:tc>
        <w:tc>
          <w:tcPr>
            <w:tcW w:w="1231" w:type="dxa"/>
            <w:tcBorders>
              <w:top w:val="single" w:sz="4" w:space="0" w:color="9CC2E5"/>
              <w:left w:val="single" w:sz="4" w:space="0" w:color="9CC2E5"/>
              <w:bottom w:val="single" w:sz="4" w:space="0" w:color="9CC2E5"/>
              <w:right w:val="single" w:sz="4" w:space="0" w:color="9CC2E5"/>
            </w:tcBorders>
            <w:vAlign w:val="center"/>
            <w:hideMark/>
          </w:tcPr>
          <w:p w14:paraId="4DEB7C3A"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45775000</w:t>
            </w:r>
          </w:p>
        </w:tc>
        <w:tc>
          <w:tcPr>
            <w:tcW w:w="1163" w:type="dxa"/>
            <w:tcBorders>
              <w:top w:val="single" w:sz="4" w:space="0" w:color="9CC2E5"/>
              <w:left w:val="single" w:sz="4" w:space="0" w:color="9CC2E5"/>
              <w:bottom w:val="single" w:sz="4" w:space="0" w:color="9CC2E5"/>
              <w:right w:val="single" w:sz="4" w:space="0" w:color="9CC2E5"/>
            </w:tcBorders>
            <w:vAlign w:val="center"/>
            <w:hideMark/>
          </w:tcPr>
          <w:p w14:paraId="5E09A6B8"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sz w:val="24"/>
                <w:szCs w:val="24"/>
                <w:lang w:eastAsia="ru-RU"/>
              </w:rPr>
              <w:t> </w:t>
            </w:r>
          </w:p>
        </w:tc>
        <w:tc>
          <w:tcPr>
            <w:tcW w:w="1376" w:type="dxa"/>
            <w:tcBorders>
              <w:top w:val="single" w:sz="4" w:space="0" w:color="9CC2E5"/>
              <w:left w:val="single" w:sz="4" w:space="0" w:color="9CC2E5"/>
              <w:bottom w:val="single" w:sz="4" w:space="0" w:color="9CC2E5"/>
              <w:right w:val="single" w:sz="4" w:space="0" w:color="9CC2E5"/>
            </w:tcBorders>
            <w:vAlign w:val="center"/>
            <w:hideMark/>
          </w:tcPr>
          <w:p w14:paraId="334DBF08"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vAlign w:val="center"/>
            <w:hideMark/>
          </w:tcPr>
          <w:p w14:paraId="48A655BF"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70%</w:t>
            </w:r>
          </w:p>
        </w:tc>
        <w:tc>
          <w:tcPr>
            <w:tcW w:w="1403" w:type="dxa"/>
            <w:tcBorders>
              <w:top w:val="single" w:sz="4" w:space="0" w:color="9CC2E5"/>
              <w:left w:val="single" w:sz="4" w:space="0" w:color="9CC2E5"/>
              <w:bottom w:val="single" w:sz="4" w:space="0" w:color="9CC2E5"/>
              <w:right w:val="single" w:sz="4" w:space="0" w:color="9CC2E5"/>
            </w:tcBorders>
            <w:vAlign w:val="center"/>
            <w:hideMark/>
          </w:tcPr>
          <w:p w14:paraId="303450F0"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629E9990" w14:textId="77777777" w:rsidTr="00277A03">
        <w:trPr>
          <w:tblCellSpacing w:w="0" w:type="dxa"/>
        </w:trPr>
        <w:tc>
          <w:tcPr>
            <w:tcW w:w="0" w:type="auto"/>
            <w:vMerge/>
            <w:tcBorders>
              <w:top w:val="single" w:sz="4" w:space="0" w:color="5B9BD5"/>
              <w:left w:val="single" w:sz="4" w:space="0" w:color="5B9BD5"/>
              <w:bottom w:val="single" w:sz="4" w:space="0" w:color="5B9BD5"/>
              <w:right w:val="single" w:sz="4" w:space="0" w:color="5B9BD5"/>
            </w:tcBorders>
            <w:vAlign w:val="center"/>
            <w:hideMark/>
          </w:tcPr>
          <w:p w14:paraId="5EB6EBF8" w14:textId="77777777" w:rsidR="00277A03" w:rsidRPr="00277A03" w:rsidRDefault="00277A03" w:rsidP="00277A03">
            <w:pPr>
              <w:spacing w:after="0" w:line="240" w:lineRule="auto"/>
              <w:rPr>
                <w:rFonts w:ascii="Times New Roman" w:eastAsia="Times New Roman" w:hAnsi="Times New Roman" w:cs="Times New Roman"/>
                <w:sz w:val="24"/>
                <w:szCs w:val="24"/>
                <w:lang w:eastAsia="ru-RU"/>
              </w:rPr>
            </w:pPr>
          </w:p>
        </w:tc>
        <w:tc>
          <w:tcPr>
            <w:tcW w:w="175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2A877597"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Пішохідні мости</w:t>
            </w:r>
          </w:p>
        </w:tc>
        <w:tc>
          <w:tcPr>
            <w:tcW w:w="955"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29B6FC4C"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2</w:t>
            </w:r>
          </w:p>
        </w:tc>
        <w:tc>
          <w:tcPr>
            <w:tcW w:w="1231"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6BF9AC4D"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3311760</w:t>
            </w:r>
          </w:p>
        </w:tc>
        <w:tc>
          <w:tcPr>
            <w:tcW w:w="116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6453E4C1"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sz w:val="24"/>
                <w:szCs w:val="24"/>
                <w:lang w:eastAsia="ru-RU"/>
              </w:rPr>
              <w:t> </w:t>
            </w:r>
          </w:p>
        </w:tc>
        <w:tc>
          <w:tcPr>
            <w:tcW w:w="137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017BB7C7"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024603D8"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100%</w:t>
            </w:r>
          </w:p>
        </w:tc>
        <w:tc>
          <w:tcPr>
            <w:tcW w:w="140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530E31F0"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1DF17B1D" w14:textId="77777777" w:rsidTr="00277A03">
        <w:trPr>
          <w:tblCellSpacing w:w="0" w:type="dxa"/>
        </w:trPr>
        <w:tc>
          <w:tcPr>
            <w:tcW w:w="0" w:type="auto"/>
            <w:vMerge/>
            <w:tcBorders>
              <w:top w:val="single" w:sz="4" w:space="0" w:color="5B9BD5"/>
              <w:left w:val="single" w:sz="4" w:space="0" w:color="5B9BD5"/>
              <w:bottom w:val="single" w:sz="4" w:space="0" w:color="5B9BD5"/>
              <w:right w:val="single" w:sz="4" w:space="0" w:color="5B9BD5"/>
            </w:tcBorders>
            <w:vAlign w:val="center"/>
            <w:hideMark/>
          </w:tcPr>
          <w:p w14:paraId="797624F1" w14:textId="77777777" w:rsidR="00277A03" w:rsidRPr="00277A03" w:rsidRDefault="00277A03" w:rsidP="00277A03">
            <w:pPr>
              <w:spacing w:after="0" w:line="240" w:lineRule="auto"/>
              <w:rPr>
                <w:rFonts w:ascii="Times New Roman" w:eastAsia="Times New Roman" w:hAnsi="Times New Roman" w:cs="Times New Roman"/>
                <w:sz w:val="24"/>
                <w:szCs w:val="24"/>
                <w:lang w:eastAsia="ru-RU"/>
              </w:rPr>
            </w:pPr>
          </w:p>
        </w:tc>
        <w:tc>
          <w:tcPr>
            <w:tcW w:w="1756" w:type="dxa"/>
            <w:tcBorders>
              <w:top w:val="single" w:sz="4" w:space="0" w:color="9CC2E5"/>
              <w:left w:val="single" w:sz="4" w:space="0" w:color="9CC2E5"/>
              <w:bottom w:val="single" w:sz="4" w:space="0" w:color="9CC2E5"/>
              <w:right w:val="single" w:sz="4" w:space="0" w:color="9CC2E5"/>
            </w:tcBorders>
            <w:vAlign w:val="center"/>
            <w:hideMark/>
          </w:tcPr>
          <w:p w14:paraId="44742684"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Шляхопровід</w:t>
            </w:r>
          </w:p>
        </w:tc>
        <w:tc>
          <w:tcPr>
            <w:tcW w:w="955" w:type="dxa"/>
            <w:tcBorders>
              <w:top w:val="single" w:sz="4" w:space="0" w:color="9CC2E5"/>
              <w:left w:val="single" w:sz="4" w:space="0" w:color="9CC2E5"/>
              <w:bottom w:val="single" w:sz="4" w:space="0" w:color="9CC2E5"/>
              <w:right w:val="single" w:sz="4" w:space="0" w:color="9CC2E5"/>
            </w:tcBorders>
            <w:vAlign w:val="center"/>
            <w:hideMark/>
          </w:tcPr>
          <w:p w14:paraId="36F65E43"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1</w:t>
            </w:r>
          </w:p>
        </w:tc>
        <w:tc>
          <w:tcPr>
            <w:tcW w:w="1231" w:type="dxa"/>
            <w:tcBorders>
              <w:top w:val="single" w:sz="4" w:space="0" w:color="9CC2E5"/>
              <w:left w:val="single" w:sz="4" w:space="0" w:color="9CC2E5"/>
              <w:bottom w:val="single" w:sz="4" w:space="0" w:color="9CC2E5"/>
              <w:right w:val="single" w:sz="4" w:space="0" w:color="9CC2E5"/>
            </w:tcBorders>
            <w:vAlign w:val="center"/>
            <w:hideMark/>
          </w:tcPr>
          <w:p w14:paraId="248AEEAF"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90650000</w:t>
            </w:r>
          </w:p>
        </w:tc>
        <w:tc>
          <w:tcPr>
            <w:tcW w:w="1163" w:type="dxa"/>
            <w:tcBorders>
              <w:top w:val="single" w:sz="4" w:space="0" w:color="9CC2E5"/>
              <w:left w:val="single" w:sz="4" w:space="0" w:color="9CC2E5"/>
              <w:bottom w:val="single" w:sz="4" w:space="0" w:color="9CC2E5"/>
              <w:right w:val="single" w:sz="4" w:space="0" w:color="9CC2E5"/>
            </w:tcBorders>
            <w:vAlign w:val="center"/>
            <w:hideMark/>
          </w:tcPr>
          <w:p w14:paraId="00F367D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sz w:val="24"/>
                <w:szCs w:val="24"/>
                <w:lang w:eastAsia="ru-RU"/>
              </w:rPr>
              <w:t> </w:t>
            </w:r>
          </w:p>
        </w:tc>
        <w:tc>
          <w:tcPr>
            <w:tcW w:w="1376" w:type="dxa"/>
            <w:tcBorders>
              <w:top w:val="single" w:sz="4" w:space="0" w:color="9CC2E5"/>
              <w:left w:val="single" w:sz="4" w:space="0" w:color="9CC2E5"/>
              <w:bottom w:val="single" w:sz="4" w:space="0" w:color="9CC2E5"/>
              <w:right w:val="single" w:sz="4" w:space="0" w:color="9CC2E5"/>
            </w:tcBorders>
            <w:vAlign w:val="center"/>
            <w:hideMark/>
          </w:tcPr>
          <w:p w14:paraId="14E3B31F"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vAlign w:val="center"/>
            <w:hideMark/>
          </w:tcPr>
          <w:p w14:paraId="7E5B6415"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100%</w:t>
            </w:r>
          </w:p>
        </w:tc>
        <w:tc>
          <w:tcPr>
            <w:tcW w:w="1403" w:type="dxa"/>
            <w:tcBorders>
              <w:top w:val="single" w:sz="4" w:space="0" w:color="9CC2E5"/>
              <w:left w:val="single" w:sz="4" w:space="0" w:color="9CC2E5"/>
              <w:bottom w:val="single" w:sz="4" w:space="0" w:color="9CC2E5"/>
              <w:right w:val="single" w:sz="4" w:space="0" w:color="9CC2E5"/>
            </w:tcBorders>
            <w:vAlign w:val="center"/>
            <w:hideMark/>
          </w:tcPr>
          <w:p w14:paraId="131B6B56"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r w:rsidR="00277A03" w:rsidRPr="00277A03" w14:paraId="13CB78EC" w14:textId="77777777" w:rsidTr="00277A03">
        <w:trPr>
          <w:tblCellSpacing w:w="0" w:type="dxa"/>
        </w:trPr>
        <w:tc>
          <w:tcPr>
            <w:tcW w:w="470" w:type="dxa"/>
            <w:tcBorders>
              <w:top w:val="single" w:sz="4" w:space="0" w:color="5B9BD5"/>
              <w:left w:val="single" w:sz="4" w:space="0" w:color="5B9BD5"/>
              <w:bottom w:val="single" w:sz="4" w:space="0" w:color="5B9BD5"/>
              <w:right w:val="single" w:sz="4" w:space="0" w:color="5B9BD5"/>
            </w:tcBorders>
            <w:shd w:val="clear" w:color="auto" w:fill="5B9BD5"/>
            <w:vAlign w:val="center"/>
            <w:hideMark/>
          </w:tcPr>
          <w:p w14:paraId="540CDC34"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b/>
                <w:bCs/>
                <w:color w:val="FFFFFF"/>
                <w:sz w:val="24"/>
                <w:szCs w:val="24"/>
                <w:lang w:eastAsia="ru-RU"/>
              </w:rPr>
              <w:t>8</w:t>
            </w:r>
          </w:p>
        </w:tc>
        <w:tc>
          <w:tcPr>
            <w:tcW w:w="175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0C689A79"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 xml:space="preserve">Об’єкти благоустрою (майданчики, зупинки, знаки, лавочки, урни, колодязі, огорожі, турнікети, світлофори, дощові колодзі, канали водовідведення) </w:t>
            </w:r>
          </w:p>
        </w:tc>
        <w:tc>
          <w:tcPr>
            <w:tcW w:w="955"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23FAD6CC"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725</w:t>
            </w:r>
          </w:p>
        </w:tc>
        <w:tc>
          <w:tcPr>
            <w:tcW w:w="1231"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690F047B"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122276930</w:t>
            </w:r>
          </w:p>
        </w:tc>
        <w:tc>
          <w:tcPr>
            <w:tcW w:w="116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002BE19E"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15%</w:t>
            </w:r>
          </w:p>
        </w:tc>
        <w:tc>
          <w:tcPr>
            <w:tcW w:w="1376"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2E7B1256"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c>
          <w:tcPr>
            <w:tcW w:w="1502"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427B3FF7"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48%</w:t>
            </w:r>
          </w:p>
        </w:tc>
        <w:tc>
          <w:tcPr>
            <w:tcW w:w="1403" w:type="dxa"/>
            <w:tcBorders>
              <w:top w:val="single" w:sz="4" w:space="0" w:color="9CC2E5"/>
              <w:left w:val="single" w:sz="4" w:space="0" w:color="9CC2E5"/>
              <w:bottom w:val="single" w:sz="4" w:space="0" w:color="9CC2E5"/>
              <w:right w:val="single" w:sz="4" w:space="0" w:color="9CC2E5"/>
            </w:tcBorders>
            <w:shd w:val="clear" w:color="auto" w:fill="DEEAF6"/>
            <w:vAlign w:val="center"/>
            <w:hideMark/>
          </w:tcPr>
          <w:p w14:paraId="0D51BCFA" w14:textId="77777777" w:rsidR="00277A03" w:rsidRPr="00277A03" w:rsidRDefault="00277A03" w:rsidP="00277A03">
            <w:pPr>
              <w:spacing w:after="0" w:line="240" w:lineRule="auto"/>
              <w:jc w:val="both"/>
              <w:rPr>
                <w:rFonts w:ascii="Times New Roman" w:eastAsia="Times New Roman" w:hAnsi="Times New Roman" w:cs="Times New Roman"/>
                <w:sz w:val="24"/>
                <w:szCs w:val="24"/>
                <w:lang w:eastAsia="ru-RU"/>
              </w:rPr>
            </w:pPr>
            <w:r w:rsidRPr="00277A03">
              <w:rPr>
                <w:rFonts w:ascii="Times New Roman" w:eastAsia="Times New Roman" w:hAnsi="Times New Roman" w:cs="Times New Roman"/>
                <w:color w:val="000000"/>
                <w:sz w:val="24"/>
                <w:szCs w:val="24"/>
                <w:lang w:eastAsia="ru-RU"/>
              </w:rPr>
              <w:t>-</w:t>
            </w:r>
          </w:p>
        </w:tc>
      </w:tr>
    </w:tbl>
    <w:p w14:paraId="7FEAAEC0" w14:textId="77777777" w:rsidR="00277A03" w:rsidRPr="005550A8" w:rsidRDefault="00277A03" w:rsidP="00E92E0F">
      <w:pPr>
        <w:shd w:val="clear" w:color="auto" w:fill="FFFFFF"/>
        <w:spacing w:after="0" w:line="288" w:lineRule="atLeast"/>
        <w:ind w:right="-2"/>
        <w:jc w:val="both"/>
        <w:rPr>
          <w:rFonts w:ascii="Times New Roman" w:hAnsi="Times New Roman" w:cs="Times New Roman"/>
          <w:color w:val="000000"/>
          <w:sz w:val="28"/>
          <w:szCs w:val="28"/>
          <w:shd w:val="clear" w:color="auto" w:fill="FFFFFF"/>
          <w:lang w:val="uk-UA"/>
        </w:rPr>
      </w:pPr>
    </w:p>
    <w:p w14:paraId="693F04B7" w14:textId="77777777" w:rsidR="005550A8" w:rsidRPr="005550A8" w:rsidRDefault="005550A8" w:rsidP="005550A8">
      <w:pPr>
        <w:spacing w:after="0" w:line="240" w:lineRule="auto"/>
        <w:ind w:firstLine="567"/>
        <w:jc w:val="both"/>
        <w:rPr>
          <w:rFonts w:cstheme="minorHAnsi"/>
          <w:sz w:val="24"/>
          <w:szCs w:val="24"/>
          <w:lang w:val="uk-UA"/>
        </w:rPr>
      </w:pPr>
    </w:p>
    <w:p w14:paraId="31A4E22F"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У комунальній власності Ніжинської територіальної громади перебувають:</w:t>
      </w:r>
    </w:p>
    <w:p w14:paraId="1D85E8A9"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- 17 дошкільних закладів освіти;</w:t>
      </w:r>
    </w:p>
    <w:p w14:paraId="353B6F17"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- 17 закладів шкільної освіти, у тому числі:</w:t>
      </w:r>
    </w:p>
    <w:p w14:paraId="44219B13"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lastRenderedPageBreak/>
        <w:t>- 13 закладів загальної середньої освіти;</w:t>
      </w:r>
    </w:p>
    <w:p w14:paraId="5846F9F3"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навчальни</w:t>
      </w:r>
      <w:r w:rsidR="00347B1B">
        <w:rPr>
          <w:rFonts w:ascii="Times New Roman" w:hAnsi="Times New Roman" w:cs="Times New Roman"/>
          <w:sz w:val="28"/>
          <w:szCs w:val="28"/>
          <w:lang w:val="uk-UA"/>
        </w:rPr>
        <w:t>й</w:t>
      </w:r>
      <w:r w:rsidRPr="005550A8">
        <w:rPr>
          <w:rFonts w:ascii="Times New Roman" w:hAnsi="Times New Roman" w:cs="Times New Roman"/>
          <w:sz w:val="28"/>
          <w:szCs w:val="28"/>
          <w:lang w:val="uk-UA"/>
        </w:rPr>
        <w:t xml:space="preserve"> виховни</w:t>
      </w:r>
      <w:r w:rsidR="00347B1B">
        <w:rPr>
          <w:rFonts w:ascii="Times New Roman" w:hAnsi="Times New Roman" w:cs="Times New Roman"/>
          <w:sz w:val="28"/>
          <w:szCs w:val="28"/>
          <w:lang w:val="uk-UA"/>
        </w:rPr>
        <w:t>й</w:t>
      </w:r>
      <w:r w:rsidRPr="005550A8">
        <w:rPr>
          <w:rFonts w:ascii="Times New Roman" w:hAnsi="Times New Roman" w:cs="Times New Roman"/>
          <w:sz w:val="28"/>
          <w:szCs w:val="28"/>
          <w:lang w:val="uk-UA"/>
        </w:rPr>
        <w:t xml:space="preserve"> комплекс,</w:t>
      </w:r>
    </w:p>
    <w:p w14:paraId="35EFB525"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- 2 гімназі</w:t>
      </w:r>
      <w:r w:rsidR="00347B1B">
        <w:rPr>
          <w:rFonts w:ascii="Times New Roman" w:hAnsi="Times New Roman" w:cs="Times New Roman"/>
          <w:sz w:val="28"/>
          <w:szCs w:val="28"/>
          <w:lang w:val="uk-UA"/>
        </w:rPr>
        <w:t>ї</w:t>
      </w:r>
      <w:r w:rsidRPr="005550A8">
        <w:rPr>
          <w:rFonts w:ascii="Times New Roman" w:hAnsi="Times New Roman" w:cs="Times New Roman"/>
          <w:sz w:val="28"/>
          <w:szCs w:val="28"/>
          <w:lang w:val="uk-UA"/>
        </w:rPr>
        <w:t>,</w:t>
      </w:r>
    </w:p>
    <w:p w14:paraId="48052C6D"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ліце</w:t>
      </w:r>
      <w:r w:rsidR="00347B1B">
        <w:rPr>
          <w:rFonts w:ascii="Times New Roman" w:hAnsi="Times New Roman" w:cs="Times New Roman"/>
          <w:sz w:val="28"/>
          <w:szCs w:val="28"/>
          <w:lang w:val="uk-UA"/>
        </w:rPr>
        <w:t>й</w:t>
      </w:r>
      <w:r w:rsidRPr="005550A8">
        <w:rPr>
          <w:rFonts w:ascii="Times New Roman" w:hAnsi="Times New Roman" w:cs="Times New Roman"/>
          <w:sz w:val="28"/>
          <w:szCs w:val="28"/>
          <w:lang w:val="uk-UA"/>
        </w:rPr>
        <w:t>,</w:t>
      </w:r>
    </w:p>
    <w:p w14:paraId="09861F3A" w14:textId="77777777" w:rsidR="005550A8" w:rsidRPr="005550A8" w:rsidRDefault="00CA4DF8"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550A8" w:rsidRPr="005550A8">
        <w:rPr>
          <w:rFonts w:ascii="Times New Roman" w:hAnsi="Times New Roman" w:cs="Times New Roman"/>
          <w:sz w:val="28"/>
          <w:szCs w:val="28"/>
          <w:lang w:val="uk-UA"/>
        </w:rPr>
        <w:t>8 закладів позашкільної освіти, у тому числі:</w:t>
      </w:r>
    </w:p>
    <w:p w14:paraId="7968AE70"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будинок дитячої та юнацької творчості,</w:t>
      </w:r>
    </w:p>
    <w:p w14:paraId="3FF8EBA2"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- 4 дитячі юнацькі спортивні школи;</w:t>
      </w:r>
    </w:p>
    <w:p w14:paraId="4B7483E3"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станція юних техніків;</w:t>
      </w:r>
    </w:p>
    <w:p w14:paraId="4FF473BB"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літній табір;</w:t>
      </w:r>
    </w:p>
    <w:p w14:paraId="7008A5B9"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центр туризму та краєзнавства</w:t>
      </w:r>
      <w:r w:rsidR="00CA4DF8">
        <w:rPr>
          <w:rFonts w:ascii="Times New Roman" w:hAnsi="Times New Roman" w:cs="Times New Roman"/>
          <w:sz w:val="28"/>
          <w:szCs w:val="28"/>
          <w:lang w:val="uk-UA"/>
        </w:rPr>
        <w:t>.</w:t>
      </w:r>
    </w:p>
    <w:p w14:paraId="16CA8D6A"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- 4 парки культури і відпочинку</w:t>
      </w:r>
      <w:r w:rsidR="00CA4DF8">
        <w:rPr>
          <w:rFonts w:ascii="Times New Roman" w:hAnsi="Times New Roman" w:cs="Times New Roman"/>
          <w:sz w:val="28"/>
          <w:szCs w:val="28"/>
          <w:lang w:val="uk-UA"/>
        </w:rPr>
        <w:t>;</w:t>
      </w:r>
    </w:p>
    <w:p w14:paraId="739FE1DD"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- 13 установ клубного типу</w:t>
      </w:r>
      <w:r w:rsidR="00CA4DF8">
        <w:rPr>
          <w:rFonts w:ascii="Times New Roman" w:hAnsi="Times New Roman" w:cs="Times New Roman"/>
          <w:sz w:val="28"/>
          <w:szCs w:val="28"/>
          <w:lang w:val="uk-UA"/>
        </w:rPr>
        <w:t>.</w:t>
      </w:r>
    </w:p>
    <w:p w14:paraId="57A8CAA1" w14:textId="77777777" w:rsidR="0077672D" w:rsidRDefault="00650B5B"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01725956" w14:textId="77777777" w:rsidR="005550A8" w:rsidRPr="005550A8" w:rsidRDefault="0077672D"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550A8" w:rsidRPr="005550A8">
        <w:rPr>
          <w:rFonts w:ascii="Times New Roman" w:hAnsi="Times New Roman" w:cs="Times New Roman"/>
          <w:sz w:val="28"/>
          <w:szCs w:val="28"/>
          <w:lang w:val="uk-UA"/>
        </w:rPr>
        <w:t>15 закладів охорони здоров’я, у тому числі:</w:t>
      </w:r>
    </w:p>
    <w:p w14:paraId="1AD9D95D"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- 10 амбулаторі</w:t>
      </w:r>
      <w:r w:rsidR="00650B5B">
        <w:rPr>
          <w:rFonts w:ascii="Times New Roman" w:hAnsi="Times New Roman" w:cs="Times New Roman"/>
          <w:sz w:val="28"/>
          <w:szCs w:val="28"/>
          <w:lang w:val="uk-UA"/>
        </w:rPr>
        <w:t>й</w:t>
      </w:r>
      <w:r w:rsidRPr="005550A8">
        <w:rPr>
          <w:rFonts w:ascii="Times New Roman" w:hAnsi="Times New Roman" w:cs="Times New Roman"/>
          <w:sz w:val="28"/>
          <w:szCs w:val="28"/>
          <w:lang w:val="uk-UA"/>
        </w:rPr>
        <w:t xml:space="preserve"> загальної сімейної практики,</w:t>
      </w:r>
    </w:p>
    <w:p w14:paraId="32748334"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лікарня;</w:t>
      </w:r>
    </w:p>
    <w:p w14:paraId="3ADA2CA2"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пологовий будинок;</w:t>
      </w:r>
    </w:p>
    <w:p w14:paraId="5EEF10AA"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стоматологічна поліклініка;</w:t>
      </w:r>
    </w:p>
    <w:p w14:paraId="145F28C5"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центр екстреної медичної допомоги;</w:t>
      </w:r>
    </w:p>
    <w:p w14:paraId="21ABCD55"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- 1 центр первинної медико-санітарної допомоги.</w:t>
      </w:r>
    </w:p>
    <w:p w14:paraId="56F0FF75" w14:textId="77777777" w:rsidR="0077672D" w:rsidRDefault="00650B5B"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14:paraId="76851394" w14:textId="77777777" w:rsidR="005550A8" w:rsidRPr="005550A8" w:rsidRDefault="0077672D"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5550A8" w:rsidRPr="005550A8">
        <w:rPr>
          <w:rFonts w:ascii="Times New Roman" w:hAnsi="Times New Roman" w:cs="Times New Roman"/>
          <w:sz w:val="28"/>
          <w:szCs w:val="28"/>
          <w:lang w:val="uk-UA"/>
        </w:rPr>
        <w:t>9 комунальних підприємств, у тому числі:</w:t>
      </w:r>
    </w:p>
    <w:p w14:paraId="6A4CFA11"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Комунальне торгівельно-виробниче підприємство «Школяр»;</w:t>
      </w:r>
    </w:p>
    <w:p w14:paraId="26224E32"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КП «Госпрозрахунковий відділ капітального будівництва»;</w:t>
      </w:r>
    </w:p>
    <w:p w14:paraId="0D1E9CD9" w14:textId="77777777" w:rsidR="005550A8" w:rsidRPr="005550A8" w:rsidRDefault="00650B5B"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5550A8" w:rsidRPr="005550A8">
        <w:rPr>
          <w:rFonts w:ascii="Times New Roman" w:hAnsi="Times New Roman" w:cs="Times New Roman"/>
          <w:sz w:val="28"/>
          <w:szCs w:val="28"/>
          <w:lang w:val="uk-UA"/>
        </w:rPr>
        <w:t>Комунальне підприємство «Ніжинське управління водопровідно-каналізаційного господарства»</w:t>
      </w:r>
      <w:r>
        <w:rPr>
          <w:rFonts w:ascii="Times New Roman" w:hAnsi="Times New Roman" w:cs="Times New Roman"/>
          <w:sz w:val="28"/>
          <w:szCs w:val="28"/>
          <w:lang w:val="uk-UA"/>
        </w:rPr>
        <w:t>;</w:t>
      </w:r>
    </w:p>
    <w:p w14:paraId="6A73EBA6" w14:textId="77777777" w:rsidR="005550A8" w:rsidRPr="005550A8" w:rsidRDefault="00650B5B"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Комунальне підприємство «</w:t>
      </w:r>
      <w:r w:rsidR="005550A8" w:rsidRPr="005550A8">
        <w:rPr>
          <w:rFonts w:ascii="Times New Roman" w:hAnsi="Times New Roman" w:cs="Times New Roman"/>
          <w:sz w:val="28"/>
          <w:szCs w:val="28"/>
          <w:lang w:val="uk-UA"/>
        </w:rPr>
        <w:t>Служба єдиного замовника»</w:t>
      </w:r>
      <w:r>
        <w:rPr>
          <w:rFonts w:ascii="Times New Roman" w:hAnsi="Times New Roman" w:cs="Times New Roman"/>
          <w:sz w:val="28"/>
          <w:szCs w:val="28"/>
          <w:lang w:val="uk-UA"/>
        </w:rPr>
        <w:t>;</w:t>
      </w:r>
    </w:p>
    <w:p w14:paraId="7C242FB2" w14:textId="77777777" w:rsidR="005550A8" w:rsidRPr="005550A8" w:rsidRDefault="00650B5B"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Комунальне підприємство «</w:t>
      </w:r>
      <w:r w:rsidR="005550A8" w:rsidRPr="005550A8">
        <w:rPr>
          <w:rFonts w:ascii="Times New Roman" w:hAnsi="Times New Roman" w:cs="Times New Roman"/>
          <w:sz w:val="28"/>
          <w:szCs w:val="28"/>
          <w:lang w:val="uk-UA"/>
        </w:rPr>
        <w:t>Керуюча компанія «Північна»</w:t>
      </w:r>
      <w:r>
        <w:rPr>
          <w:rFonts w:ascii="Times New Roman" w:hAnsi="Times New Roman" w:cs="Times New Roman"/>
          <w:sz w:val="28"/>
          <w:szCs w:val="28"/>
          <w:lang w:val="uk-UA"/>
        </w:rPr>
        <w:t>;</w:t>
      </w:r>
    </w:p>
    <w:p w14:paraId="1346AB30"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Комунальне підприємство «Оренда комунального майна»</w:t>
      </w:r>
    </w:p>
    <w:p w14:paraId="19221D18"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Комунальне підприємство « Відділ архітектурно-технічного планування та проектування»</w:t>
      </w:r>
      <w:r w:rsidR="00650B5B">
        <w:rPr>
          <w:rFonts w:ascii="Times New Roman" w:hAnsi="Times New Roman" w:cs="Times New Roman"/>
          <w:sz w:val="28"/>
          <w:szCs w:val="28"/>
          <w:lang w:val="uk-UA"/>
        </w:rPr>
        <w:t>;</w:t>
      </w:r>
    </w:p>
    <w:p w14:paraId="4CC2CE3A" w14:textId="77777777" w:rsidR="005550A8" w:rsidRPr="005550A8" w:rsidRDefault="00650B5B" w:rsidP="005550A8">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5550A8" w:rsidRPr="005550A8">
        <w:rPr>
          <w:rFonts w:ascii="Times New Roman" w:hAnsi="Times New Roman" w:cs="Times New Roman"/>
          <w:sz w:val="28"/>
          <w:szCs w:val="28"/>
          <w:lang w:val="uk-UA"/>
        </w:rPr>
        <w:t>Комунальне підприємство «Виробниче управління комунального господарства»</w:t>
      </w:r>
      <w:r>
        <w:rPr>
          <w:rFonts w:ascii="Times New Roman" w:hAnsi="Times New Roman" w:cs="Times New Roman"/>
          <w:sz w:val="28"/>
          <w:szCs w:val="28"/>
          <w:lang w:val="uk-UA"/>
        </w:rPr>
        <w:t>;</w:t>
      </w:r>
    </w:p>
    <w:p w14:paraId="686E5CDC" w14:textId="77777777" w:rsidR="005550A8" w:rsidRPr="005550A8" w:rsidRDefault="005550A8" w:rsidP="005550A8">
      <w:pPr>
        <w:spacing w:after="0" w:line="240" w:lineRule="auto"/>
        <w:ind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Комунальне підприємство «Комунальний ринок»</w:t>
      </w:r>
      <w:r w:rsidR="00956459">
        <w:rPr>
          <w:rFonts w:ascii="Times New Roman" w:hAnsi="Times New Roman" w:cs="Times New Roman"/>
          <w:sz w:val="28"/>
          <w:szCs w:val="28"/>
          <w:lang w:val="uk-UA"/>
        </w:rPr>
        <w:t>;</w:t>
      </w:r>
    </w:p>
    <w:p w14:paraId="6CED634C" w14:textId="77777777" w:rsidR="0077672D" w:rsidRDefault="0077672D" w:rsidP="00AD7579">
      <w:pPr>
        <w:spacing w:after="0" w:line="240" w:lineRule="auto"/>
        <w:ind w:firstLine="709"/>
        <w:jc w:val="both"/>
        <w:rPr>
          <w:rFonts w:ascii="Times New Roman" w:hAnsi="Times New Roman" w:cs="Times New Roman"/>
          <w:sz w:val="28"/>
          <w:szCs w:val="28"/>
          <w:lang w:val="uk-UA"/>
        </w:rPr>
      </w:pPr>
    </w:p>
    <w:p w14:paraId="6A0752B8" w14:textId="77777777" w:rsidR="00C400E4" w:rsidRPr="00C400E4" w:rsidRDefault="00C400E4" w:rsidP="00AD7579">
      <w:pPr>
        <w:spacing w:after="0"/>
        <w:ind w:firstLine="708"/>
        <w:jc w:val="both"/>
        <w:rPr>
          <w:rFonts w:ascii="Times New Roman" w:hAnsi="Times New Roman" w:cs="Times New Roman"/>
          <w:sz w:val="28"/>
          <w:szCs w:val="28"/>
        </w:rPr>
      </w:pPr>
      <w:r w:rsidRPr="00C400E4">
        <w:rPr>
          <w:rFonts w:ascii="Times New Roman" w:hAnsi="Times New Roman" w:cs="Times New Roman"/>
          <w:sz w:val="28"/>
          <w:szCs w:val="28"/>
        </w:rPr>
        <w:t>Кількість об’єктів рухомого майна - 140, загальною вартістю 72 947 467  гривень, що використовуються:</w:t>
      </w:r>
    </w:p>
    <w:p w14:paraId="35FD3D47"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органами влади (5 об’єктів вартістю 2 371 141,03 грн.),</w:t>
      </w:r>
    </w:p>
    <w:p w14:paraId="4F249DDD"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для цілей освіти (5 об’єктів вартістю 205 667 грн.),</w:t>
      </w:r>
    </w:p>
    <w:p w14:paraId="4AC915A7"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культури (0 об’єкт вартістю 0),</w:t>
      </w:r>
    </w:p>
    <w:p w14:paraId="1F5096DD"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охорони здоров’я (22 об’єктів вартістю 2 094 335 грн.),</w:t>
      </w:r>
    </w:p>
    <w:p w14:paraId="71B8650A"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комунальними підприємствами (108 об’єктів вартістю 68 276 324 грн.);</w:t>
      </w:r>
    </w:p>
    <w:p w14:paraId="4A0918C8"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інше.</w:t>
      </w:r>
    </w:p>
    <w:p w14:paraId="5A089D14" w14:textId="77777777" w:rsidR="00C400E4" w:rsidRPr="00C400E4" w:rsidRDefault="00C400E4" w:rsidP="00AD7579">
      <w:pPr>
        <w:spacing w:after="0"/>
        <w:ind w:firstLine="708"/>
        <w:jc w:val="both"/>
        <w:rPr>
          <w:rFonts w:ascii="Times New Roman" w:hAnsi="Times New Roman" w:cs="Times New Roman"/>
          <w:sz w:val="28"/>
          <w:szCs w:val="28"/>
        </w:rPr>
      </w:pPr>
      <w:r w:rsidRPr="00C400E4">
        <w:rPr>
          <w:rFonts w:ascii="Times New Roman" w:hAnsi="Times New Roman" w:cs="Times New Roman"/>
          <w:sz w:val="28"/>
          <w:szCs w:val="28"/>
        </w:rPr>
        <w:lastRenderedPageBreak/>
        <w:t>Кількість об’єктів нерухомого майна, відмінного від земельних ділянок: (сквери - 8, парки – 4,  газони - 137, берегоукріплення- 0, будівлі та комплекси - 52, дороги (вулиці) -362, інше).</w:t>
      </w:r>
    </w:p>
    <w:p w14:paraId="177EDBBD" w14:textId="77777777" w:rsidR="00C400E4" w:rsidRPr="00C400E4" w:rsidRDefault="00C400E4" w:rsidP="00AD7579">
      <w:pPr>
        <w:spacing w:after="0"/>
        <w:ind w:firstLine="708"/>
        <w:jc w:val="both"/>
        <w:rPr>
          <w:rFonts w:ascii="Times New Roman" w:hAnsi="Times New Roman" w:cs="Times New Roman"/>
          <w:sz w:val="28"/>
          <w:szCs w:val="28"/>
        </w:rPr>
      </w:pPr>
      <w:r w:rsidRPr="00C400E4">
        <w:rPr>
          <w:rFonts w:ascii="Times New Roman" w:hAnsi="Times New Roman" w:cs="Times New Roman"/>
          <w:sz w:val="28"/>
          <w:szCs w:val="28"/>
        </w:rPr>
        <w:t>Будівлі та споруди кількістю 129 шт., площею 125 739 кв.м., що використовуються:</w:t>
      </w:r>
    </w:p>
    <w:p w14:paraId="78C0A278"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органами влади (12 об’єктів площею 3465,1 кв.м.),</w:t>
      </w:r>
    </w:p>
    <w:p w14:paraId="1125DA5F"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для цілей освіти (37 об’єктів площею 74308,0 кв.м.),</w:t>
      </w:r>
    </w:p>
    <w:p w14:paraId="74371CE4"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культури (12 об’єктів площею 5966,7 кв.м.),</w:t>
      </w:r>
    </w:p>
    <w:p w14:paraId="015C4161"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охорони здоров’я (36 об’єктів площею 18214,4 кв.м),</w:t>
      </w:r>
    </w:p>
    <w:p w14:paraId="4B44E51A" w14:textId="77777777" w:rsidR="00C400E4" w:rsidRPr="00C400E4" w:rsidRDefault="00C400E4" w:rsidP="00AD7579">
      <w:pPr>
        <w:spacing w:after="0"/>
        <w:jc w:val="both"/>
        <w:rPr>
          <w:rFonts w:ascii="Times New Roman" w:hAnsi="Times New Roman" w:cs="Times New Roman"/>
          <w:sz w:val="28"/>
          <w:szCs w:val="28"/>
        </w:rPr>
      </w:pPr>
      <w:r w:rsidRPr="00C400E4">
        <w:rPr>
          <w:rFonts w:ascii="Times New Roman" w:hAnsi="Times New Roman" w:cs="Times New Roman"/>
          <w:sz w:val="28"/>
          <w:szCs w:val="28"/>
        </w:rPr>
        <w:t>- комунальними підприємствами (32 об’єктів площею 23786,1 м. кв.);</w:t>
      </w:r>
    </w:p>
    <w:p w14:paraId="2D15FF7F" w14:textId="77777777" w:rsidR="00C400E4" w:rsidRPr="00C400E4" w:rsidRDefault="00C400E4" w:rsidP="00AD7579">
      <w:pPr>
        <w:spacing w:after="0"/>
        <w:jc w:val="both"/>
        <w:rPr>
          <w:rFonts w:ascii="Times New Roman" w:hAnsi="Times New Roman" w:cs="Times New Roman"/>
          <w:sz w:val="28"/>
          <w:szCs w:val="28"/>
          <w:lang w:val="uk-UA"/>
        </w:rPr>
      </w:pPr>
      <w:r w:rsidRPr="00C400E4">
        <w:rPr>
          <w:rFonts w:ascii="Times New Roman" w:hAnsi="Times New Roman" w:cs="Times New Roman"/>
          <w:sz w:val="28"/>
          <w:szCs w:val="28"/>
        </w:rPr>
        <w:t>- інше</w:t>
      </w:r>
      <w:r>
        <w:rPr>
          <w:rFonts w:ascii="Times New Roman" w:hAnsi="Times New Roman" w:cs="Times New Roman"/>
          <w:sz w:val="28"/>
          <w:szCs w:val="28"/>
          <w:lang w:val="uk-UA"/>
        </w:rPr>
        <w:t>.</w:t>
      </w:r>
    </w:p>
    <w:p w14:paraId="3FF78367" w14:textId="77777777" w:rsidR="005550A8" w:rsidRPr="005550A8" w:rsidRDefault="005550A8" w:rsidP="005550A8">
      <w:pPr>
        <w:spacing w:after="0" w:line="240" w:lineRule="auto"/>
        <w:ind w:firstLine="709"/>
        <w:jc w:val="both"/>
        <w:rPr>
          <w:rFonts w:ascii="Times New Roman" w:hAnsi="Times New Roman" w:cstheme="minorHAnsi"/>
          <w:sz w:val="24"/>
          <w:lang w:val="uk-UA"/>
        </w:rPr>
      </w:pPr>
    </w:p>
    <w:p w14:paraId="1578DF36" w14:textId="77777777" w:rsidR="005550A8" w:rsidRPr="005550A8" w:rsidRDefault="005550A8" w:rsidP="005550A8">
      <w:pPr>
        <w:spacing w:after="0" w:line="240" w:lineRule="auto"/>
        <w:ind w:firstLine="709"/>
        <w:jc w:val="both"/>
        <w:rPr>
          <w:rFonts w:ascii="Times New Roman" w:hAnsi="Times New Roman" w:cstheme="minorHAnsi"/>
          <w:color w:val="FF0000"/>
          <w:sz w:val="28"/>
          <w:szCs w:val="28"/>
          <w:lang w:val="uk-UA"/>
        </w:rPr>
      </w:pPr>
    </w:p>
    <w:p w14:paraId="5917D775" w14:textId="77777777" w:rsidR="005550A8" w:rsidRPr="009C6DF2" w:rsidRDefault="005550A8" w:rsidP="00320522">
      <w:pPr>
        <w:keepNext/>
        <w:keepLines/>
        <w:numPr>
          <w:ilvl w:val="1"/>
          <w:numId w:val="2"/>
        </w:numPr>
        <w:spacing w:after="154" w:line="270" w:lineRule="auto"/>
        <w:ind w:left="12" w:right="8" w:hanging="10"/>
        <w:contextualSpacing/>
        <w:jc w:val="center"/>
        <w:outlineLvl w:val="1"/>
        <w:rPr>
          <w:rFonts w:ascii="Times New Roman" w:eastAsia="Times New Roman" w:hAnsi="Times New Roman" w:cs="Times New Roman"/>
          <w:b/>
          <w:i/>
          <w:color w:val="000000"/>
          <w:sz w:val="28"/>
          <w:lang w:val="uk-UA" w:eastAsia="uk-UA"/>
        </w:rPr>
      </w:pPr>
      <w:r w:rsidRPr="00FF7994">
        <w:rPr>
          <w:rFonts w:ascii="Times New Roman" w:hAnsi="Times New Roman" w:cs="Times New Roman"/>
          <w:b/>
          <w:bCs/>
          <w:color w:val="000000" w:themeColor="text1"/>
          <w:sz w:val="28"/>
          <w:szCs w:val="28"/>
          <w:lang w:val="uk-UA"/>
        </w:rPr>
        <w:t>Інформація про земельні ділянки об’єднаної територіальної громади</w:t>
      </w:r>
      <w:r w:rsidRPr="00FF7994">
        <w:rPr>
          <w:rFonts w:cs="Calibri"/>
          <w:b/>
          <w:bCs/>
          <w:color w:val="000000" w:themeColor="text1"/>
          <w:sz w:val="28"/>
          <w:szCs w:val="28"/>
          <w:lang w:val="uk-UA"/>
        </w:rPr>
        <w:t xml:space="preserve">  </w:t>
      </w:r>
      <w:bookmarkStart w:id="7" w:name="_Hlk86907872"/>
      <w:r w:rsidRPr="009C6DF2">
        <w:rPr>
          <w:rFonts w:ascii="Times New Roman" w:eastAsia="Times New Roman" w:hAnsi="Times New Roman" w:cs="Times New Roman"/>
          <w:b/>
          <w:i/>
          <w:color w:val="000000"/>
          <w:sz w:val="28"/>
          <w:szCs w:val="24"/>
          <w:lang w:val="uk-UA" w:eastAsia="uk-UA"/>
        </w:rPr>
        <w:t>2.2.</w:t>
      </w:r>
      <w:r w:rsidRPr="009C6DF2">
        <w:rPr>
          <w:rFonts w:ascii="Arial" w:eastAsia="Arial" w:hAnsi="Arial" w:cs="Arial"/>
          <w:b/>
          <w:i/>
          <w:color w:val="000000"/>
          <w:sz w:val="28"/>
          <w:szCs w:val="24"/>
          <w:lang w:val="uk-UA" w:eastAsia="uk-UA"/>
        </w:rPr>
        <w:t xml:space="preserve"> </w:t>
      </w:r>
      <w:r w:rsidRPr="009C6DF2">
        <w:rPr>
          <w:rFonts w:ascii="Times New Roman" w:eastAsia="Times New Roman" w:hAnsi="Times New Roman" w:cs="Times New Roman"/>
          <w:b/>
          <w:color w:val="000000"/>
          <w:sz w:val="28"/>
          <w:szCs w:val="24"/>
          <w:lang w:val="uk-UA" w:eastAsia="uk-UA"/>
        </w:rPr>
        <w:t>Структура майна. Земля</w:t>
      </w:r>
    </w:p>
    <w:p w14:paraId="02B1903B" w14:textId="77777777" w:rsidR="005550A8" w:rsidRPr="005550A8" w:rsidRDefault="005550A8" w:rsidP="005550A8">
      <w:pPr>
        <w:keepNext/>
        <w:keepLines/>
        <w:spacing w:after="154" w:line="270" w:lineRule="auto"/>
        <w:ind w:left="12" w:right="8" w:hanging="10"/>
        <w:jc w:val="both"/>
        <w:outlineLvl w:val="1"/>
        <w:rPr>
          <w:rFonts w:ascii="Times New Roman" w:eastAsia="Times New Roman" w:hAnsi="Times New Roman" w:cs="Times New Roman"/>
          <w:color w:val="000000"/>
          <w:sz w:val="28"/>
          <w:lang w:val="uk-UA" w:eastAsia="uk-UA"/>
        </w:rPr>
      </w:pPr>
      <w:r w:rsidRPr="005550A8">
        <w:rPr>
          <w:rFonts w:ascii="Times New Roman" w:eastAsia="Times New Roman" w:hAnsi="Times New Roman" w:cs="Times New Roman"/>
          <w:color w:val="000000"/>
          <w:sz w:val="28"/>
          <w:lang w:val="uk-UA" w:eastAsia="uk-UA"/>
        </w:rPr>
        <w:tab/>
      </w:r>
      <w:r w:rsidRPr="005550A8">
        <w:rPr>
          <w:rFonts w:ascii="Times New Roman" w:eastAsia="Times New Roman" w:hAnsi="Times New Roman" w:cs="Times New Roman"/>
          <w:color w:val="000000"/>
          <w:sz w:val="28"/>
          <w:lang w:val="uk-UA" w:eastAsia="uk-UA"/>
        </w:rPr>
        <w:tab/>
        <w:t>Загальна площа земель у межах Ніжинської територіальної громади   складає 13560,3824 га.</w:t>
      </w:r>
    </w:p>
    <w:tbl>
      <w:tblPr>
        <w:tblStyle w:val="ae"/>
        <w:tblW w:w="0" w:type="auto"/>
        <w:tblInd w:w="12" w:type="dxa"/>
        <w:tblLook w:val="04A0" w:firstRow="1" w:lastRow="0" w:firstColumn="1" w:lastColumn="0" w:noHBand="0" w:noVBand="1"/>
      </w:tblPr>
      <w:tblGrid>
        <w:gridCol w:w="1073"/>
        <w:gridCol w:w="6095"/>
        <w:gridCol w:w="2546"/>
      </w:tblGrid>
      <w:tr w:rsidR="005550A8" w:rsidRPr="005550A8" w14:paraId="46B22B6B" w14:textId="77777777" w:rsidTr="00F05115">
        <w:tc>
          <w:tcPr>
            <w:tcW w:w="9714" w:type="dxa"/>
            <w:gridSpan w:val="3"/>
          </w:tcPr>
          <w:p w14:paraId="70F6CA0C" w14:textId="77777777" w:rsidR="005550A8" w:rsidRPr="005550A8" w:rsidRDefault="005550A8" w:rsidP="005550A8">
            <w:pPr>
              <w:keepNext/>
              <w:keepLines/>
              <w:spacing w:after="154" w:line="270" w:lineRule="auto"/>
              <w:ind w:right="8" w:firstLine="709"/>
              <w:jc w:val="center"/>
              <w:outlineLvl w:val="1"/>
              <w:rPr>
                <w:rFonts w:ascii="Times New Roman" w:hAnsi="Times New Roman"/>
                <w:b/>
                <w:color w:val="000000"/>
                <w:sz w:val="28"/>
              </w:rPr>
            </w:pPr>
            <w:r w:rsidRPr="005550A8">
              <w:rPr>
                <w:rFonts w:ascii="Times New Roman" w:hAnsi="Times New Roman"/>
                <w:b/>
                <w:color w:val="000000"/>
                <w:sz w:val="28"/>
              </w:rPr>
              <w:t>Характеристика земельних ділянок</w:t>
            </w:r>
          </w:p>
        </w:tc>
      </w:tr>
      <w:tr w:rsidR="005550A8" w:rsidRPr="005550A8" w14:paraId="00A91B04" w14:textId="77777777" w:rsidTr="00F05115">
        <w:tc>
          <w:tcPr>
            <w:tcW w:w="1073" w:type="dxa"/>
          </w:tcPr>
          <w:p w14:paraId="3C38786B"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1</w:t>
            </w:r>
          </w:p>
        </w:tc>
        <w:tc>
          <w:tcPr>
            <w:tcW w:w="6095" w:type="dxa"/>
          </w:tcPr>
          <w:p w14:paraId="5D7084D3"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Сільськогосподарські  землі</w:t>
            </w:r>
          </w:p>
        </w:tc>
        <w:tc>
          <w:tcPr>
            <w:tcW w:w="2546" w:type="dxa"/>
          </w:tcPr>
          <w:p w14:paraId="40A47855"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9780,4225 га</w:t>
            </w:r>
          </w:p>
        </w:tc>
      </w:tr>
      <w:tr w:rsidR="005550A8" w:rsidRPr="005550A8" w14:paraId="61BCE507" w14:textId="77777777" w:rsidTr="00F05115">
        <w:tc>
          <w:tcPr>
            <w:tcW w:w="1073" w:type="dxa"/>
          </w:tcPr>
          <w:p w14:paraId="727E1C87"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2</w:t>
            </w:r>
          </w:p>
        </w:tc>
        <w:tc>
          <w:tcPr>
            <w:tcW w:w="6095" w:type="dxa"/>
          </w:tcPr>
          <w:p w14:paraId="6B194A19"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Ліси та інші лісовкриті площі</w:t>
            </w:r>
          </w:p>
        </w:tc>
        <w:tc>
          <w:tcPr>
            <w:tcW w:w="2546" w:type="dxa"/>
          </w:tcPr>
          <w:p w14:paraId="443C8B68"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429,3041 га</w:t>
            </w:r>
          </w:p>
        </w:tc>
      </w:tr>
      <w:tr w:rsidR="005550A8" w:rsidRPr="005550A8" w14:paraId="2A896847" w14:textId="77777777" w:rsidTr="00F05115">
        <w:tc>
          <w:tcPr>
            <w:tcW w:w="1073" w:type="dxa"/>
          </w:tcPr>
          <w:p w14:paraId="26AB2BFD"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3</w:t>
            </w:r>
          </w:p>
        </w:tc>
        <w:tc>
          <w:tcPr>
            <w:tcW w:w="6095" w:type="dxa"/>
          </w:tcPr>
          <w:p w14:paraId="0FC358B6"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Забудовані площі</w:t>
            </w:r>
          </w:p>
        </w:tc>
        <w:tc>
          <w:tcPr>
            <w:tcW w:w="2546" w:type="dxa"/>
          </w:tcPr>
          <w:p w14:paraId="542F02C0"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2542,2328 га</w:t>
            </w:r>
          </w:p>
        </w:tc>
      </w:tr>
      <w:tr w:rsidR="005550A8" w:rsidRPr="005550A8" w14:paraId="5709F82B" w14:textId="77777777" w:rsidTr="00F05115">
        <w:tc>
          <w:tcPr>
            <w:tcW w:w="1073" w:type="dxa"/>
          </w:tcPr>
          <w:p w14:paraId="74722E2D"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4</w:t>
            </w:r>
          </w:p>
        </w:tc>
        <w:tc>
          <w:tcPr>
            <w:tcW w:w="6095" w:type="dxa"/>
          </w:tcPr>
          <w:p w14:paraId="5B627200"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Водний фонд</w:t>
            </w:r>
          </w:p>
        </w:tc>
        <w:tc>
          <w:tcPr>
            <w:tcW w:w="2546" w:type="dxa"/>
          </w:tcPr>
          <w:p w14:paraId="6ABC5B5D"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585,944 га</w:t>
            </w:r>
          </w:p>
        </w:tc>
      </w:tr>
      <w:tr w:rsidR="005550A8" w:rsidRPr="005550A8" w14:paraId="7008B7AB" w14:textId="77777777" w:rsidTr="00F05115">
        <w:tc>
          <w:tcPr>
            <w:tcW w:w="1073" w:type="dxa"/>
          </w:tcPr>
          <w:p w14:paraId="34826D5A"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5</w:t>
            </w:r>
          </w:p>
        </w:tc>
        <w:tc>
          <w:tcPr>
            <w:tcW w:w="6095" w:type="dxa"/>
          </w:tcPr>
          <w:p w14:paraId="0AA9E679"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Відкриті заболочені землі</w:t>
            </w:r>
          </w:p>
        </w:tc>
        <w:tc>
          <w:tcPr>
            <w:tcW w:w="2546" w:type="dxa"/>
          </w:tcPr>
          <w:p w14:paraId="32FB5C17"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8,5900 га</w:t>
            </w:r>
          </w:p>
        </w:tc>
      </w:tr>
      <w:tr w:rsidR="005550A8" w:rsidRPr="005550A8" w14:paraId="28AF53D4" w14:textId="77777777" w:rsidTr="00F05115">
        <w:tc>
          <w:tcPr>
            <w:tcW w:w="1073" w:type="dxa"/>
          </w:tcPr>
          <w:p w14:paraId="197B08BE"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6</w:t>
            </w:r>
          </w:p>
        </w:tc>
        <w:tc>
          <w:tcPr>
            <w:tcW w:w="6095" w:type="dxa"/>
          </w:tcPr>
          <w:p w14:paraId="200B30F9"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Відкриті, без рослинного покриву або з незначним рослинним покривом</w:t>
            </w:r>
          </w:p>
        </w:tc>
        <w:tc>
          <w:tcPr>
            <w:tcW w:w="2546" w:type="dxa"/>
          </w:tcPr>
          <w:p w14:paraId="68629307"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155,5146 га</w:t>
            </w:r>
          </w:p>
        </w:tc>
      </w:tr>
      <w:tr w:rsidR="005550A8" w:rsidRPr="005550A8" w14:paraId="26DD4371" w14:textId="77777777" w:rsidTr="00F05115">
        <w:tc>
          <w:tcPr>
            <w:tcW w:w="1073" w:type="dxa"/>
          </w:tcPr>
          <w:p w14:paraId="692FAF26"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7</w:t>
            </w:r>
          </w:p>
        </w:tc>
        <w:tc>
          <w:tcPr>
            <w:tcW w:w="6095" w:type="dxa"/>
          </w:tcPr>
          <w:p w14:paraId="655F3B6A"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Іншого призначення</w:t>
            </w:r>
          </w:p>
        </w:tc>
        <w:tc>
          <w:tcPr>
            <w:tcW w:w="2546" w:type="dxa"/>
          </w:tcPr>
          <w:p w14:paraId="11773FF5" w14:textId="77777777" w:rsidR="005550A8" w:rsidRPr="005550A8" w:rsidRDefault="005550A8" w:rsidP="005550A8">
            <w:pPr>
              <w:keepNext/>
              <w:keepLines/>
              <w:spacing w:after="154" w:line="270" w:lineRule="auto"/>
              <w:ind w:right="8" w:firstLine="709"/>
              <w:jc w:val="both"/>
              <w:outlineLvl w:val="1"/>
              <w:rPr>
                <w:rFonts w:ascii="Times New Roman" w:hAnsi="Times New Roman"/>
                <w:color w:val="000000"/>
                <w:sz w:val="28"/>
              </w:rPr>
            </w:pPr>
            <w:r w:rsidRPr="005550A8">
              <w:rPr>
                <w:rFonts w:ascii="Times New Roman" w:hAnsi="Times New Roman"/>
                <w:color w:val="000000"/>
                <w:sz w:val="28"/>
              </w:rPr>
              <w:t>58,3744</w:t>
            </w:r>
          </w:p>
        </w:tc>
      </w:tr>
    </w:tbl>
    <w:p w14:paraId="11710AB0" w14:textId="77777777" w:rsidR="005550A8" w:rsidRPr="005550A8" w:rsidRDefault="005550A8" w:rsidP="005550A8">
      <w:pPr>
        <w:spacing w:after="0" w:line="240" w:lineRule="auto"/>
        <w:ind w:firstLine="709"/>
        <w:jc w:val="both"/>
        <w:rPr>
          <w:rFonts w:ascii="Times New Roman" w:eastAsia="Times New Roman" w:hAnsi="Times New Roman" w:cs="Times New Roman"/>
          <w:i/>
          <w:color w:val="000000"/>
          <w:sz w:val="28"/>
          <w:lang w:val="uk-UA" w:eastAsia="uk-UA"/>
        </w:rPr>
      </w:pPr>
    </w:p>
    <w:p w14:paraId="38B3C41A" w14:textId="77777777" w:rsidR="005550A8" w:rsidRPr="005550A8" w:rsidRDefault="005550A8" w:rsidP="005550A8">
      <w:pPr>
        <w:spacing w:after="16" w:line="267" w:lineRule="auto"/>
        <w:ind w:left="-15" w:firstLine="708"/>
        <w:jc w:val="both"/>
        <w:rPr>
          <w:rFonts w:ascii="Times New Roman" w:eastAsia="Times New Roman" w:hAnsi="Times New Roman" w:cs="Times New Roman"/>
          <w:color w:val="000000"/>
          <w:sz w:val="28"/>
          <w:lang w:val="uk-UA" w:eastAsia="uk-UA"/>
        </w:rPr>
      </w:pPr>
      <w:r w:rsidRPr="005550A8">
        <w:rPr>
          <w:rFonts w:ascii="Times New Roman" w:eastAsia="Times New Roman" w:hAnsi="Times New Roman" w:cs="Times New Roman"/>
          <w:color w:val="000000"/>
          <w:sz w:val="28"/>
          <w:lang w:val="uk-UA" w:eastAsia="uk-UA"/>
        </w:rPr>
        <w:t xml:space="preserve">Земельні ділянки комунальної форми власності використовуються:  </w:t>
      </w:r>
    </w:p>
    <w:p w14:paraId="6376DBD4" w14:textId="77777777" w:rsidR="005550A8" w:rsidRPr="005550A8" w:rsidRDefault="005550A8" w:rsidP="005550A8">
      <w:pPr>
        <w:numPr>
          <w:ilvl w:val="0"/>
          <w:numId w:val="20"/>
        </w:numPr>
        <w:spacing w:after="16" w:line="267" w:lineRule="auto"/>
        <w:ind w:right="154" w:firstLine="709"/>
        <w:jc w:val="both"/>
        <w:rPr>
          <w:rFonts w:ascii="Times New Roman" w:eastAsia="Times New Roman" w:hAnsi="Times New Roman" w:cs="Times New Roman"/>
          <w:color w:val="000000"/>
          <w:sz w:val="28"/>
          <w:lang w:val="uk-UA" w:eastAsia="uk-UA"/>
        </w:rPr>
      </w:pPr>
      <w:r w:rsidRPr="005550A8">
        <w:rPr>
          <w:rFonts w:ascii="Times New Roman" w:eastAsia="Times New Roman" w:hAnsi="Times New Roman" w:cs="Times New Roman"/>
          <w:color w:val="000000"/>
          <w:sz w:val="28"/>
          <w:lang w:val="uk-UA" w:eastAsia="uk-UA"/>
        </w:rPr>
        <w:t xml:space="preserve">для цілей освіти  - 40,2968 га,  </w:t>
      </w:r>
    </w:p>
    <w:p w14:paraId="61DC51AB" w14:textId="77777777" w:rsidR="005550A8" w:rsidRPr="005550A8" w:rsidRDefault="005550A8" w:rsidP="005550A8">
      <w:pPr>
        <w:numPr>
          <w:ilvl w:val="0"/>
          <w:numId w:val="20"/>
        </w:numPr>
        <w:spacing w:after="16" w:line="267" w:lineRule="auto"/>
        <w:ind w:right="154" w:firstLine="709"/>
        <w:jc w:val="both"/>
        <w:rPr>
          <w:rFonts w:ascii="Times New Roman" w:eastAsia="Times New Roman" w:hAnsi="Times New Roman" w:cs="Times New Roman"/>
          <w:color w:val="000000"/>
          <w:sz w:val="28"/>
          <w:lang w:val="uk-UA" w:eastAsia="uk-UA"/>
        </w:rPr>
      </w:pPr>
      <w:r w:rsidRPr="005550A8">
        <w:rPr>
          <w:rFonts w:ascii="Times New Roman" w:eastAsia="Times New Roman" w:hAnsi="Times New Roman" w:cs="Times New Roman"/>
          <w:color w:val="000000"/>
          <w:sz w:val="28"/>
          <w:lang w:val="uk-UA" w:eastAsia="uk-UA"/>
        </w:rPr>
        <w:t xml:space="preserve">культури  -0,9436 га;  </w:t>
      </w:r>
    </w:p>
    <w:p w14:paraId="5C35FE69" w14:textId="77777777" w:rsidR="005550A8" w:rsidRDefault="005550A8" w:rsidP="005550A8">
      <w:pPr>
        <w:numPr>
          <w:ilvl w:val="0"/>
          <w:numId w:val="20"/>
        </w:numPr>
        <w:spacing w:after="16" w:line="267" w:lineRule="auto"/>
        <w:ind w:right="154" w:firstLine="709"/>
        <w:jc w:val="both"/>
        <w:rPr>
          <w:rFonts w:ascii="Times New Roman" w:eastAsia="Times New Roman" w:hAnsi="Times New Roman" w:cs="Times New Roman"/>
          <w:color w:val="000000"/>
          <w:sz w:val="28"/>
          <w:lang w:val="uk-UA" w:eastAsia="uk-UA"/>
        </w:rPr>
      </w:pPr>
      <w:r w:rsidRPr="005550A8">
        <w:rPr>
          <w:rFonts w:ascii="Times New Roman" w:eastAsia="Times New Roman" w:hAnsi="Times New Roman" w:cs="Times New Roman"/>
          <w:color w:val="000000"/>
          <w:sz w:val="28"/>
          <w:lang w:val="uk-UA" w:eastAsia="uk-UA"/>
        </w:rPr>
        <w:t xml:space="preserve">охорони здоров’я – 13,0113 га;  </w:t>
      </w:r>
    </w:p>
    <w:p w14:paraId="1E6DF490" w14:textId="77777777" w:rsidR="004C7606" w:rsidRPr="005550A8" w:rsidRDefault="004C7606" w:rsidP="004C7606">
      <w:pPr>
        <w:spacing w:after="16" w:line="267" w:lineRule="auto"/>
        <w:ind w:left="2137" w:right="154"/>
        <w:jc w:val="both"/>
        <w:rPr>
          <w:rFonts w:ascii="Times New Roman" w:eastAsia="Times New Roman" w:hAnsi="Times New Roman" w:cs="Times New Roman"/>
          <w:color w:val="000000"/>
          <w:sz w:val="28"/>
          <w:lang w:val="uk-UA" w:eastAsia="uk-UA"/>
        </w:rPr>
      </w:pPr>
    </w:p>
    <w:bookmarkEnd w:id="7"/>
    <w:p w14:paraId="7B4BF9CC" w14:textId="77777777" w:rsidR="005550A8" w:rsidRPr="004009C3" w:rsidRDefault="004C7606" w:rsidP="004C7606">
      <w:pPr>
        <w:pStyle w:val="a3"/>
        <w:numPr>
          <w:ilvl w:val="0"/>
          <w:numId w:val="2"/>
        </w:numPr>
        <w:rPr>
          <w:b/>
        </w:rPr>
      </w:pPr>
      <w:r w:rsidRPr="004009C3">
        <w:rPr>
          <w:b/>
          <w:sz w:val="28"/>
          <w:szCs w:val="28"/>
        </w:rPr>
        <w:t xml:space="preserve">Оформлення прав власності на нерухоме майно Ніжинської територіальної громади, відмінне від земельних ділянок. </w:t>
      </w:r>
    </w:p>
    <w:p w14:paraId="2CBAFDDF" w14:textId="77777777" w:rsidR="005550A8" w:rsidRPr="005550A8" w:rsidRDefault="005550A8" w:rsidP="005550A8">
      <w:pPr>
        <w:spacing w:after="0" w:line="240" w:lineRule="auto"/>
        <w:ind w:firstLine="709"/>
        <w:jc w:val="both"/>
        <w:rPr>
          <w:rFonts w:ascii="Times New Roman" w:hAnsi="Times New Roman" w:cstheme="minorHAnsi"/>
          <w:sz w:val="24"/>
          <w:lang w:val="uk-UA"/>
        </w:rPr>
      </w:pPr>
    </w:p>
    <w:p w14:paraId="1CAA2A1B"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cs="Calibri"/>
          <w:color w:val="333333"/>
          <w:sz w:val="24"/>
          <w:szCs w:val="24"/>
          <w:lang w:val="uk-UA" w:eastAsia="ru-RU"/>
        </w:rPr>
        <w:t xml:space="preserve">           </w:t>
      </w:r>
      <w:r w:rsidRPr="00205204">
        <w:rPr>
          <w:rFonts w:ascii="Times New Roman" w:hAnsi="Times New Roman" w:cs="Times New Roman"/>
          <w:b/>
          <w:bCs/>
          <w:color w:val="000000" w:themeColor="text1"/>
          <w:sz w:val="28"/>
          <w:szCs w:val="28"/>
          <w:bdr w:val="none" w:sz="0" w:space="0" w:color="auto" w:frame="1"/>
          <w:lang w:val="uk-UA" w:eastAsia="ru-RU"/>
        </w:rPr>
        <w:t>Державна реєстрація речових прав на нерухоме майно та їх обтяжень</w:t>
      </w:r>
      <w:r w:rsidRPr="005550A8">
        <w:rPr>
          <w:rFonts w:ascii="Times New Roman" w:hAnsi="Times New Roman" w:cs="Times New Roman"/>
          <w:color w:val="333333"/>
          <w:sz w:val="28"/>
          <w:szCs w:val="28"/>
          <w:lang w:val="uk-UA" w:eastAsia="ru-RU"/>
        </w:rPr>
        <w:t xml:space="preserve"> – це </w:t>
      </w:r>
      <w:r w:rsidRPr="005550A8">
        <w:rPr>
          <w:rFonts w:ascii="Times New Roman" w:hAnsi="Times New Roman" w:cs="Times New Roman"/>
          <w:bCs/>
          <w:color w:val="333333"/>
          <w:sz w:val="28"/>
          <w:szCs w:val="28"/>
          <w:bdr w:val="none" w:sz="0" w:space="0" w:color="auto" w:frame="1"/>
          <w:lang w:val="uk-UA" w:eastAsia="ru-RU"/>
        </w:rPr>
        <w:t xml:space="preserve">офіційне визнання і підтвердження державою фактів набуття, </w:t>
      </w:r>
      <w:r w:rsidRPr="005550A8">
        <w:rPr>
          <w:rFonts w:ascii="Times New Roman" w:hAnsi="Times New Roman" w:cs="Times New Roman"/>
          <w:bCs/>
          <w:color w:val="333333"/>
          <w:sz w:val="28"/>
          <w:szCs w:val="28"/>
          <w:bdr w:val="none" w:sz="0" w:space="0" w:color="auto" w:frame="1"/>
          <w:lang w:val="uk-UA" w:eastAsia="ru-RU"/>
        </w:rPr>
        <w:lastRenderedPageBreak/>
        <w:t>зміни або припинення речових прав на нерухоме майно, обтяжень таких прав</w:t>
      </w:r>
      <w:r w:rsidRPr="005550A8">
        <w:rPr>
          <w:rFonts w:ascii="Times New Roman" w:hAnsi="Times New Roman" w:cs="Times New Roman"/>
          <w:color w:val="333333"/>
          <w:sz w:val="28"/>
          <w:szCs w:val="28"/>
          <w:lang w:val="uk-UA" w:eastAsia="ru-RU"/>
        </w:rPr>
        <w:t xml:space="preserve"> шляхом внесення відповідних відомостей до Державного реєстру речових прав на нерухоме майно;</w:t>
      </w:r>
    </w:p>
    <w:p w14:paraId="471E1C55"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           Речові права на нерухоме майно та їх обтяження, що підлягають державній реєстрації відповідно до  Закону України    </w:t>
      </w:r>
      <w:r w:rsidR="0008467B">
        <w:rPr>
          <w:rFonts w:ascii="Times New Roman" w:hAnsi="Times New Roman" w:cs="Times New Roman"/>
          <w:color w:val="333333"/>
          <w:sz w:val="28"/>
          <w:szCs w:val="28"/>
          <w:lang w:val="uk-UA" w:eastAsia="ru-RU"/>
        </w:rPr>
        <w:t>«</w:t>
      </w:r>
      <w:r w:rsidRPr="005550A8">
        <w:rPr>
          <w:rFonts w:ascii="Times New Roman" w:hAnsi="Times New Roman" w:cs="Times New Roman"/>
          <w:color w:val="333333"/>
          <w:sz w:val="28"/>
          <w:szCs w:val="28"/>
          <w:lang w:val="uk-UA" w:eastAsia="ru-RU"/>
        </w:rPr>
        <w:t>Про державну реєстрацію речових прав на нерухоме майно та їх обтяжень» виникають з моменту такої реєстрації.</w:t>
      </w:r>
    </w:p>
    <w:p w14:paraId="6931D081"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            У Державному реєстрі прав реєструються речові права та їх обтяження на земельні ділянки, а також на об’єкти нерухомого майна, розташовані на земельній ділянці, переміщення яких неможливе без їх знецінення та зміни призначення, а саме: житлові будинки, будівлі, споруди, а також їх окремі частини, квартири, житлові та нежитлові приміщення.</w:t>
      </w:r>
    </w:p>
    <w:p w14:paraId="3718C6B8"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cs="Calibri"/>
          <w:color w:val="333333"/>
          <w:sz w:val="24"/>
          <w:szCs w:val="24"/>
          <w:lang w:val="uk-UA" w:eastAsia="ru-RU"/>
        </w:rPr>
        <w:t xml:space="preserve">   </w:t>
      </w:r>
      <w:r w:rsidRPr="005550A8">
        <w:rPr>
          <w:rFonts w:ascii="Times New Roman" w:hAnsi="Times New Roman" w:cs="Times New Roman"/>
          <w:color w:val="333333"/>
          <w:sz w:val="28"/>
          <w:szCs w:val="28"/>
          <w:lang w:val="uk-UA" w:eastAsia="ru-RU"/>
        </w:rPr>
        <w:t>Право власності на житловий будинок, будівлю, споруду, а також їх окремі частини може бути зареєстровано незалежно від того, чи зареєстровано право власності чи інше речове право на земельну ділянку, на якій вони розташовані.</w:t>
      </w:r>
    </w:p>
    <w:p w14:paraId="4C8C6339"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cs="Calibri"/>
          <w:color w:val="333333"/>
          <w:sz w:val="24"/>
          <w:szCs w:val="24"/>
          <w:lang w:val="uk-UA" w:eastAsia="ru-RU"/>
        </w:rPr>
        <w:t xml:space="preserve">   </w:t>
      </w:r>
      <w:r w:rsidRPr="005550A8">
        <w:rPr>
          <w:rFonts w:ascii="Times New Roman" w:hAnsi="Times New Roman" w:cs="Times New Roman"/>
          <w:color w:val="333333"/>
          <w:sz w:val="28"/>
          <w:szCs w:val="28"/>
          <w:lang w:val="uk-UA" w:eastAsia="ru-RU"/>
        </w:rPr>
        <w:t>Право власності на квартиру, житлове та нежитлове приміщення може бути зареєстровано незалежно від того, чи зареєстровано право власності на житловий будинок, будівлю, споруду, а також їх окремі частини, в яких вони розташовані.</w:t>
      </w:r>
    </w:p>
    <w:p w14:paraId="40C76E81"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cs="Calibri"/>
          <w:color w:val="333333"/>
          <w:sz w:val="24"/>
          <w:szCs w:val="24"/>
          <w:lang w:val="uk-UA" w:eastAsia="ru-RU"/>
        </w:rPr>
        <w:t xml:space="preserve">   </w:t>
      </w:r>
      <w:r w:rsidRPr="005550A8">
        <w:rPr>
          <w:rFonts w:ascii="Times New Roman" w:hAnsi="Times New Roman" w:cs="Times New Roman"/>
          <w:color w:val="333333"/>
          <w:sz w:val="28"/>
          <w:szCs w:val="28"/>
          <w:lang w:val="uk-UA" w:eastAsia="ru-RU"/>
        </w:rPr>
        <w:t xml:space="preserve"> Під час підготовки об’єкта до державної реєстрації необхідно використовувати відомості Державного земельного кадастру та Єдиного реєстру дозвільних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 а також відомості інших реєстрів (кадастрів), автоматизованих інформаційних систем, держателем (розпорядником, володільцем, адміністратором) яких є управлінські органи, шляхом безпосереднього доступу до них чи у порядку інформаційної взаємодії з Державним реєстром прав, у тому числі відомості, що містять персональні дані особи;</w:t>
      </w:r>
    </w:p>
    <w:p w14:paraId="3DE71AD0"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  У випадках, передбачених законодавством України, державна реєстрація прав проводиться після технічної інвентаризації об’єкта нерухомого майна, речові права на який підлягають державній реєстрації.</w:t>
      </w:r>
    </w:p>
    <w:p w14:paraId="65FC7022"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  Для державної реєстрації права власності на об’єкт нерухомого майна у разі, коли в документах, що подаються для такої реєстрації, відсутні відомості про технічні характеристики відповідного об’єкта, також подається технічний паспорт на такий об’єкт.</w:t>
      </w:r>
    </w:p>
    <w:p w14:paraId="2066A8A3" w14:textId="77777777" w:rsid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  Під час розгляду заяви та документів, поданих для державної реєстрації прав, державний реєстратор обов’язково використовує відомості з Реєстру прав власності на нерухоме майно, Єдиного реєстру заборон відчуження об’єктів нерухомого майна та Державного реєстру іпотек, які є архівною складовою частиною Державного реєстру прав, а також відомості з інших інформаційних систем, доступ до яких передбачено законодавством, у тому числі відомості з Державного земельного кадастру та Єдиного реєстру документів.</w:t>
      </w:r>
    </w:p>
    <w:p w14:paraId="1D60385A" w14:textId="77777777" w:rsidR="00DA3354" w:rsidRDefault="00DA3354" w:rsidP="005550A8">
      <w:pPr>
        <w:spacing w:after="0" w:line="240" w:lineRule="auto"/>
        <w:ind w:firstLine="709"/>
        <w:jc w:val="both"/>
        <w:rPr>
          <w:rFonts w:ascii="Times New Roman" w:hAnsi="Times New Roman" w:cs="Times New Roman"/>
          <w:color w:val="333333"/>
          <w:sz w:val="28"/>
          <w:szCs w:val="28"/>
          <w:lang w:val="uk-UA" w:eastAsia="ru-RU"/>
        </w:rPr>
      </w:pPr>
    </w:p>
    <w:p w14:paraId="0F5EA4F2" w14:textId="77777777" w:rsidR="00DA3354" w:rsidRDefault="00DA3354" w:rsidP="005550A8">
      <w:pPr>
        <w:spacing w:after="0" w:line="240" w:lineRule="auto"/>
        <w:ind w:firstLine="709"/>
        <w:jc w:val="both"/>
        <w:rPr>
          <w:rFonts w:ascii="Times New Roman" w:hAnsi="Times New Roman" w:cs="Times New Roman"/>
          <w:color w:val="333333"/>
          <w:sz w:val="28"/>
          <w:szCs w:val="28"/>
          <w:lang w:val="uk-UA" w:eastAsia="ru-RU"/>
        </w:rPr>
      </w:pPr>
    </w:p>
    <w:p w14:paraId="3CEA9FFF" w14:textId="77777777" w:rsidR="00DA3354" w:rsidRPr="005824FA" w:rsidRDefault="000947D6" w:rsidP="00DA3354">
      <w:pPr>
        <w:pStyle w:val="a3"/>
        <w:numPr>
          <w:ilvl w:val="0"/>
          <w:numId w:val="2"/>
        </w:numPr>
        <w:rPr>
          <w:rFonts w:cs="Times New Roman"/>
          <w:b/>
          <w:color w:val="333333"/>
          <w:sz w:val="28"/>
          <w:szCs w:val="28"/>
          <w:lang w:eastAsia="ru-RU"/>
        </w:rPr>
      </w:pPr>
      <w:r w:rsidRPr="005824FA">
        <w:rPr>
          <w:rFonts w:cs="Times New Roman"/>
          <w:b/>
          <w:color w:val="333333"/>
          <w:sz w:val="28"/>
          <w:szCs w:val="28"/>
          <w:lang w:eastAsia="ru-RU"/>
        </w:rPr>
        <w:t>Внесення до Державного реєстру речових прав на нерухоме майно інформації про</w:t>
      </w:r>
      <w:r w:rsidR="005824FA" w:rsidRPr="005824FA">
        <w:rPr>
          <w:rFonts w:cs="Times New Roman"/>
          <w:b/>
          <w:color w:val="333333"/>
          <w:sz w:val="28"/>
          <w:szCs w:val="28"/>
          <w:lang w:eastAsia="ru-RU"/>
        </w:rPr>
        <w:t xml:space="preserve"> право власності Ніжинської територіальної громади на нерухоме майно, право на яке зареєстроване до 01.01.2013 року.</w:t>
      </w:r>
    </w:p>
    <w:p w14:paraId="1008C970" w14:textId="77777777" w:rsidR="005550A8" w:rsidRPr="005550A8" w:rsidRDefault="005550A8" w:rsidP="005550A8">
      <w:pPr>
        <w:spacing w:after="0" w:line="240" w:lineRule="auto"/>
        <w:ind w:firstLine="709"/>
        <w:jc w:val="both"/>
        <w:rPr>
          <w:rFonts w:cs="Calibri"/>
          <w:color w:val="333333"/>
          <w:sz w:val="24"/>
          <w:szCs w:val="24"/>
          <w:lang w:val="uk-UA" w:eastAsia="ru-RU"/>
        </w:rPr>
      </w:pPr>
    </w:p>
    <w:p w14:paraId="3C249253"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Речові права на нерухоме майно та їх обтяження, що виникли до 1 січня 2013 року, визнаються дійсними за наявності однієї з таких умов:</w:t>
      </w:r>
    </w:p>
    <w:p w14:paraId="620E3C50" w14:textId="77777777" w:rsidR="005550A8" w:rsidRPr="005550A8" w:rsidRDefault="005550A8" w:rsidP="005550A8">
      <w:pPr>
        <w:spacing w:after="0" w:line="240" w:lineRule="auto"/>
        <w:ind w:firstLine="567"/>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1) реєстрація таких прав була проведена відповідно до законодавства, що діяло на момент їх виникнення;</w:t>
      </w:r>
    </w:p>
    <w:p w14:paraId="572CB1D0" w14:textId="77777777" w:rsidR="005550A8" w:rsidRPr="005550A8" w:rsidRDefault="005550A8" w:rsidP="005550A8">
      <w:pPr>
        <w:spacing w:after="0" w:line="240" w:lineRule="auto"/>
        <w:ind w:firstLine="567"/>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2) на момент виникнення таких прав діяло законодавство, що не передбачало їх обов’язкової реєстрації.</w:t>
      </w:r>
    </w:p>
    <w:p w14:paraId="68AE4FDA"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i/>
          <w:color w:val="333333"/>
          <w:sz w:val="28"/>
          <w:szCs w:val="28"/>
          <w:lang w:val="uk-UA" w:eastAsia="ru-RU"/>
        </w:rPr>
        <w:t xml:space="preserve"> </w:t>
      </w:r>
      <w:r w:rsidRPr="005550A8">
        <w:rPr>
          <w:rFonts w:ascii="Times New Roman" w:hAnsi="Times New Roman" w:cs="Times New Roman"/>
          <w:color w:val="333333"/>
          <w:sz w:val="28"/>
          <w:szCs w:val="28"/>
          <w:lang w:val="uk-UA" w:eastAsia="ru-RU"/>
        </w:rPr>
        <w:t>Державний реєстратор, під час проведення державної реєстрації прав, що виникли в установленому законодавством порядку до 1 січня 2013 року, а також під час проведення державної реєстрації прав, які набуваються з прав, що виникли в установленому законодавством порядку до 1 січня 2013 року, обов’язково запитує від органів влади, підприємств, установ та організацій, які відповідно до законодавства проводили оформлення та/або реєстрацію прав, інформацію (довідки, засвідчені в установленому законодавством порядку копії документів тощо), необхідну для такої реєстрації, у разі відсутності доступу до відповідних носіїв інформації, що містять відомості, необхідні для проведення державної реєстрації прав, чи у разі відсутності необхідних відомостей в єдиних та державних реєстрах, доступ до яких визначено цим Законом, та/або у разі, якщо відповідні документи не були подані заявником, крім випадків, коли державна реєстрація прав, похідних від права власності, здійснюється у зв’язку із вчиненням нотаріальної дії та такі документи були надані у зв’язку з вчиненням такої дії.</w:t>
      </w:r>
    </w:p>
    <w:p w14:paraId="023A4F7E" w14:textId="77777777" w:rsidR="005550A8" w:rsidRPr="005550A8" w:rsidRDefault="005550A8" w:rsidP="005550A8">
      <w:pPr>
        <w:spacing w:after="0" w:line="240" w:lineRule="auto"/>
        <w:ind w:firstLine="567"/>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Державна реєстрація права власності та інших речових прав, крім державної реєстрації права власності на об’єкт незавершеного будівництва, проводиться у тому разі на підставі:      </w:t>
      </w:r>
    </w:p>
    <w:p w14:paraId="12083A77" w14:textId="77777777" w:rsidR="005550A8" w:rsidRPr="005550A8" w:rsidRDefault="005550A8" w:rsidP="005550A8">
      <w:pPr>
        <w:numPr>
          <w:ilvl w:val="0"/>
          <w:numId w:val="12"/>
        </w:numPr>
        <w:spacing w:after="0" w:line="240" w:lineRule="auto"/>
        <w:contextualSpacing/>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свідоцтва про право власності на нерухоме майно, виданого до 1 січня 2013 року органом місцевого самоврядування або місцевою державною адміністрацією, чи його дубліката;</w:t>
      </w:r>
    </w:p>
    <w:p w14:paraId="60B7A8B8" w14:textId="77777777" w:rsidR="005550A8" w:rsidRPr="005550A8" w:rsidRDefault="005550A8" w:rsidP="005550A8">
      <w:pPr>
        <w:numPr>
          <w:ilvl w:val="0"/>
          <w:numId w:val="12"/>
        </w:numPr>
        <w:spacing w:after="0" w:line="240" w:lineRule="auto"/>
        <w:contextualSpacing/>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свідоцтва про право власності, виданого органом приватизації наймачам житлових приміщень у державному та комунальному житловому фонді, чи його дубліката;</w:t>
      </w:r>
    </w:p>
    <w:p w14:paraId="00D08240" w14:textId="77777777" w:rsidR="005550A8" w:rsidRPr="005550A8" w:rsidRDefault="005550A8" w:rsidP="005550A8">
      <w:pPr>
        <w:ind w:firstLine="567"/>
        <w:contextualSpacing/>
        <w:jc w:val="both"/>
        <w:rPr>
          <w:rFonts w:ascii="Times New Roman" w:eastAsia="Calibri" w:hAnsi="Times New Roman" w:cs="Times New Roman"/>
          <w:sz w:val="28"/>
          <w:szCs w:val="28"/>
          <w:lang w:val="uk-UA"/>
        </w:rPr>
      </w:pPr>
      <w:r w:rsidRPr="005550A8">
        <w:rPr>
          <w:rFonts w:ascii="Times New Roman" w:eastAsia="Calibri" w:hAnsi="Times New Roman" w:cs="Times New Roman"/>
          <w:sz w:val="28"/>
          <w:szCs w:val="28"/>
          <w:lang w:val="uk-UA"/>
        </w:rPr>
        <w:t>З метою вдосконалення роботи щодо реєстрації прав власності необхідно здійснити наступні заходи:</w:t>
      </w:r>
    </w:p>
    <w:p w14:paraId="5A2177D6" w14:textId="77777777" w:rsidR="005550A8" w:rsidRPr="005550A8" w:rsidRDefault="005550A8" w:rsidP="005550A8">
      <w:pPr>
        <w:ind w:firstLine="567"/>
        <w:contextualSpacing/>
        <w:jc w:val="both"/>
        <w:rPr>
          <w:rFonts w:eastAsia="Calibri" w:cs="Arial"/>
          <w:sz w:val="24"/>
          <w:szCs w:val="24"/>
          <w:lang w:val="uk-UA"/>
        </w:rPr>
      </w:pPr>
    </w:p>
    <w:tbl>
      <w:tblPr>
        <w:tblStyle w:val="12"/>
        <w:tblW w:w="9714" w:type="dxa"/>
        <w:tblInd w:w="-5" w:type="dxa"/>
        <w:tblLook w:val="04A0" w:firstRow="1" w:lastRow="0" w:firstColumn="1" w:lastColumn="0" w:noHBand="0" w:noVBand="1"/>
      </w:tblPr>
      <w:tblGrid>
        <w:gridCol w:w="1277"/>
        <w:gridCol w:w="2922"/>
        <w:gridCol w:w="2688"/>
        <w:gridCol w:w="2827"/>
      </w:tblGrid>
      <w:tr w:rsidR="005550A8" w:rsidRPr="009C6DF2" w14:paraId="302F6851" w14:textId="77777777" w:rsidTr="009C6DF2">
        <w:tc>
          <w:tcPr>
            <w:tcW w:w="1277" w:type="dxa"/>
            <w:shd w:val="clear" w:color="auto" w:fill="D0CECE" w:themeFill="background2" w:themeFillShade="E6"/>
          </w:tcPr>
          <w:p w14:paraId="50FF3B7D" w14:textId="77777777" w:rsidR="005550A8" w:rsidRPr="009C6DF2" w:rsidRDefault="005550A8" w:rsidP="001A680C">
            <w:pPr>
              <w:contextualSpacing/>
              <w:rPr>
                <w:rFonts w:ascii="Times New Roman" w:hAnsi="Times New Roman"/>
                <w:b/>
                <w:color w:val="333333"/>
                <w:sz w:val="24"/>
                <w:szCs w:val="24"/>
              </w:rPr>
            </w:pPr>
            <w:r w:rsidRPr="009C6DF2">
              <w:rPr>
                <w:rFonts w:ascii="Times New Roman" w:hAnsi="Times New Roman"/>
                <w:b/>
                <w:color w:val="333333"/>
                <w:sz w:val="24"/>
                <w:szCs w:val="24"/>
              </w:rPr>
              <w:t>№ з/п</w:t>
            </w:r>
          </w:p>
        </w:tc>
        <w:tc>
          <w:tcPr>
            <w:tcW w:w="2922" w:type="dxa"/>
            <w:shd w:val="clear" w:color="auto" w:fill="D0CECE" w:themeFill="background2" w:themeFillShade="E6"/>
          </w:tcPr>
          <w:p w14:paraId="6A99FB2E" w14:textId="77777777" w:rsidR="005550A8" w:rsidRPr="009C6DF2" w:rsidRDefault="005550A8" w:rsidP="00FA5BB1">
            <w:pPr>
              <w:rPr>
                <w:rFonts w:ascii="Times New Roman" w:hAnsi="Times New Roman"/>
                <w:b/>
                <w:color w:val="333333"/>
                <w:sz w:val="24"/>
                <w:szCs w:val="24"/>
              </w:rPr>
            </w:pPr>
            <w:r w:rsidRPr="009C6DF2">
              <w:rPr>
                <w:rFonts w:ascii="Times New Roman" w:hAnsi="Times New Roman"/>
                <w:b/>
                <w:color w:val="333333"/>
                <w:sz w:val="24"/>
                <w:szCs w:val="24"/>
              </w:rPr>
              <w:t>Найменування заходу</w:t>
            </w:r>
          </w:p>
        </w:tc>
        <w:tc>
          <w:tcPr>
            <w:tcW w:w="2688" w:type="dxa"/>
            <w:shd w:val="clear" w:color="auto" w:fill="D0CECE" w:themeFill="background2" w:themeFillShade="E6"/>
          </w:tcPr>
          <w:p w14:paraId="30460C92" w14:textId="77777777" w:rsidR="005550A8" w:rsidRPr="009C6DF2" w:rsidRDefault="005550A8" w:rsidP="00FA5BB1">
            <w:pPr>
              <w:contextualSpacing/>
              <w:rPr>
                <w:rFonts w:ascii="Times New Roman" w:hAnsi="Times New Roman"/>
                <w:b/>
                <w:color w:val="000000" w:themeColor="text1"/>
                <w:sz w:val="24"/>
                <w:szCs w:val="24"/>
              </w:rPr>
            </w:pPr>
            <w:r w:rsidRPr="009C6DF2">
              <w:rPr>
                <w:rFonts w:ascii="Times New Roman" w:hAnsi="Times New Roman"/>
                <w:b/>
                <w:color w:val="000000" w:themeColor="text1"/>
                <w:sz w:val="24"/>
                <w:szCs w:val="24"/>
              </w:rPr>
              <w:t>Відповідальні особи</w:t>
            </w:r>
          </w:p>
        </w:tc>
        <w:tc>
          <w:tcPr>
            <w:tcW w:w="2827" w:type="dxa"/>
            <w:shd w:val="clear" w:color="auto" w:fill="D0CECE" w:themeFill="background2" w:themeFillShade="E6"/>
          </w:tcPr>
          <w:p w14:paraId="0A5D165B" w14:textId="77777777" w:rsidR="005550A8" w:rsidRPr="009C6DF2" w:rsidRDefault="005550A8" w:rsidP="00FA5BB1">
            <w:pPr>
              <w:rPr>
                <w:rFonts w:ascii="Times New Roman" w:hAnsi="Times New Roman"/>
                <w:b/>
                <w:color w:val="333333"/>
                <w:sz w:val="24"/>
                <w:szCs w:val="24"/>
              </w:rPr>
            </w:pPr>
            <w:r w:rsidRPr="009C6DF2">
              <w:rPr>
                <w:rFonts w:ascii="Times New Roman" w:hAnsi="Times New Roman"/>
                <w:b/>
                <w:color w:val="333333"/>
                <w:sz w:val="24"/>
                <w:szCs w:val="24"/>
              </w:rPr>
              <w:t>Очікуваний результат</w:t>
            </w:r>
          </w:p>
        </w:tc>
      </w:tr>
      <w:tr w:rsidR="005550A8" w:rsidRPr="009C6DF2" w14:paraId="22D4D324" w14:textId="77777777" w:rsidTr="009C6DF2">
        <w:trPr>
          <w:trHeight w:val="847"/>
        </w:trPr>
        <w:tc>
          <w:tcPr>
            <w:tcW w:w="1277" w:type="dxa"/>
          </w:tcPr>
          <w:p w14:paraId="25C1BB4D" w14:textId="77777777" w:rsidR="005550A8" w:rsidRPr="009C6DF2" w:rsidRDefault="005550A8" w:rsidP="005550A8">
            <w:pPr>
              <w:ind w:firstLine="709"/>
              <w:contextualSpacing/>
              <w:jc w:val="both"/>
              <w:rPr>
                <w:rFonts w:ascii="Times New Roman" w:eastAsia="Calibri" w:hAnsi="Times New Roman"/>
                <w:b/>
                <w:i/>
                <w:sz w:val="24"/>
                <w:szCs w:val="24"/>
              </w:rPr>
            </w:pPr>
            <w:r w:rsidRPr="009C6DF2">
              <w:rPr>
                <w:rFonts w:ascii="Times New Roman" w:hAnsi="Times New Roman"/>
                <w:color w:val="333333"/>
                <w:sz w:val="24"/>
                <w:szCs w:val="24"/>
              </w:rPr>
              <w:t>1</w:t>
            </w:r>
          </w:p>
        </w:tc>
        <w:tc>
          <w:tcPr>
            <w:tcW w:w="2922" w:type="dxa"/>
          </w:tcPr>
          <w:p w14:paraId="143B4494" w14:textId="77777777" w:rsidR="005550A8" w:rsidRPr="009C6DF2" w:rsidRDefault="005550A8" w:rsidP="005550A8">
            <w:pPr>
              <w:contextualSpacing/>
              <w:rPr>
                <w:rFonts w:ascii="Times New Roman" w:eastAsia="Calibri" w:hAnsi="Times New Roman"/>
                <w:b/>
                <w:i/>
                <w:sz w:val="24"/>
                <w:szCs w:val="24"/>
              </w:rPr>
            </w:pPr>
            <w:r w:rsidRPr="009C6DF2">
              <w:rPr>
                <w:rFonts w:ascii="Times New Roman" w:hAnsi="Times New Roman"/>
                <w:color w:val="333333"/>
                <w:sz w:val="24"/>
                <w:szCs w:val="24"/>
              </w:rPr>
              <w:t>Виявлення об’єктів</w:t>
            </w:r>
            <w:r w:rsidR="00765B9C" w:rsidRPr="009C6DF2">
              <w:rPr>
                <w:rFonts w:ascii="Times New Roman" w:hAnsi="Times New Roman"/>
                <w:color w:val="333333"/>
                <w:sz w:val="24"/>
                <w:szCs w:val="24"/>
              </w:rPr>
              <w:t xml:space="preserve"> </w:t>
            </w:r>
          </w:p>
        </w:tc>
        <w:tc>
          <w:tcPr>
            <w:tcW w:w="2688" w:type="dxa"/>
          </w:tcPr>
          <w:p w14:paraId="40C29FCE" w14:textId="77777777" w:rsidR="005550A8" w:rsidRPr="009C6DF2" w:rsidRDefault="005550A8" w:rsidP="005550A8">
            <w:pPr>
              <w:ind w:firstLine="709"/>
              <w:contextualSpacing/>
              <w:rPr>
                <w:rFonts w:ascii="Times New Roman" w:eastAsia="Calibri" w:hAnsi="Times New Roman"/>
                <w:b/>
                <w:i/>
                <w:color w:val="000000" w:themeColor="text1"/>
                <w:sz w:val="24"/>
                <w:szCs w:val="24"/>
              </w:rPr>
            </w:pPr>
            <w:r w:rsidRPr="009C6DF2">
              <w:rPr>
                <w:rFonts w:ascii="Times New Roman" w:hAnsi="Times New Roman"/>
                <w:color w:val="000000" w:themeColor="text1"/>
                <w:sz w:val="24"/>
                <w:szCs w:val="24"/>
              </w:rPr>
              <w:t>ОМС</w:t>
            </w:r>
            <w:r w:rsidR="00445EB2" w:rsidRPr="009C6DF2">
              <w:rPr>
                <w:rFonts w:ascii="Times New Roman" w:hAnsi="Times New Roman"/>
                <w:color w:val="000000" w:themeColor="text1"/>
                <w:sz w:val="24"/>
                <w:szCs w:val="24"/>
              </w:rPr>
              <w:t xml:space="preserve"> </w:t>
            </w:r>
          </w:p>
        </w:tc>
        <w:tc>
          <w:tcPr>
            <w:tcW w:w="2827" w:type="dxa"/>
          </w:tcPr>
          <w:p w14:paraId="05798AF7" w14:textId="77777777" w:rsidR="005550A8" w:rsidRPr="009C6DF2" w:rsidRDefault="005550A8" w:rsidP="00765B9C">
            <w:pPr>
              <w:contextualSpacing/>
              <w:rPr>
                <w:rFonts w:ascii="Times New Roman" w:eastAsia="Calibri" w:hAnsi="Times New Roman"/>
                <w:b/>
                <w:i/>
                <w:sz w:val="24"/>
                <w:szCs w:val="24"/>
              </w:rPr>
            </w:pPr>
            <w:r w:rsidRPr="009C6DF2">
              <w:rPr>
                <w:rFonts w:ascii="Times New Roman" w:hAnsi="Times New Roman"/>
                <w:color w:val="333333"/>
                <w:sz w:val="24"/>
                <w:szCs w:val="24"/>
              </w:rPr>
              <w:t>Об’єкти, що не зареєстровані у реєстрі, виявлені</w:t>
            </w:r>
          </w:p>
        </w:tc>
      </w:tr>
      <w:tr w:rsidR="005550A8" w:rsidRPr="009C6DF2" w14:paraId="1A96CBA7" w14:textId="77777777" w:rsidTr="009C6DF2">
        <w:tc>
          <w:tcPr>
            <w:tcW w:w="1277" w:type="dxa"/>
          </w:tcPr>
          <w:p w14:paraId="59B4C266" w14:textId="77777777" w:rsidR="005550A8" w:rsidRPr="009C6DF2" w:rsidRDefault="005550A8" w:rsidP="005550A8">
            <w:pPr>
              <w:ind w:firstLine="709"/>
              <w:contextualSpacing/>
              <w:jc w:val="both"/>
              <w:rPr>
                <w:rFonts w:ascii="Times New Roman" w:eastAsia="Calibri" w:hAnsi="Times New Roman"/>
                <w:b/>
                <w:i/>
                <w:sz w:val="24"/>
                <w:szCs w:val="24"/>
              </w:rPr>
            </w:pPr>
            <w:r w:rsidRPr="009C6DF2">
              <w:rPr>
                <w:rFonts w:ascii="Times New Roman" w:hAnsi="Times New Roman"/>
                <w:color w:val="333333"/>
                <w:sz w:val="24"/>
                <w:szCs w:val="24"/>
              </w:rPr>
              <w:t>2</w:t>
            </w:r>
          </w:p>
        </w:tc>
        <w:tc>
          <w:tcPr>
            <w:tcW w:w="2922" w:type="dxa"/>
          </w:tcPr>
          <w:p w14:paraId="0692B759" w14:textId="77777777" w:rsidR="005550A8" w:rsidRPr="009C6DF2" w:rsidRDefault="005550A8" w:rsidP="005550A8">
            <w:pPr>
              <w:contextualSpacing/>
              <w:rPr>
                <w:rFonts w:ascii="Times New Roman" w:eastAsia="Calibri" w:hAnsi="Times New Roman"/>
                <w:b/>
                <w:i/>
                <w:sz w:val="24"/>
                <w:szCs w:val="24"/>
              </w:rPr>
            </w:pPr>
            <w:r w:rsidRPr="009C6DF2">
              <w:rPr>
                <w:rFonts w:ascii="Times New Roman" w:hAnsi="Times New Roman"/>
                <w:color w:val="333333"/>
                <w:sz w:val="24"/>
                <w:szCs w:val="24"/>
              </w:rPr>
              <w:t>Виявлення правовстановлюючих документів</w:t>
            </w:r>
            <w:r w:rsidR="00765B9C" w:rsidRPr="009C6DF2">
              <w:rPr>
                <w:rFonts w:ascii="Times New Roman" w:hAnsi="Times New Roman"/>
                <w:color w:val="333333"/>
                <w:sz w:val="24"/>
                <w:szCs w:val="24"/>
              </w:rPr>
              <w:t>,</w:t>
            </w:r>
            <w:r w:rsidRPr="009C6DF2">
              <w:rPr>
                <w:rFonts w:ascii="Times New Roman" w:hAnsi="Times New Roman"/>
                <w:color w:val="333333"/>
                <w:sz w:val="24"/>
                <w:szCs w:val="24"/>
              </w:rPr>
              <w:t xml:space="preserve"> або їх дублікатів та формування пакетів документів </w:t>
            </w:r>
            <w:r w:rsidRPr="009C6DF2">
              <w:rPr>
                <w:rFonts w:ascii="Times New Roman" w:hAnsi="Times New Roman"/>
                <w:color w:val="333333"/>
                <w:sz w:val="24"/>
                <w:szCs w:val="24"/>
              </w:rPr>
              <w:lastRenderedPageBreak/>
              <w:t xml:space="preserve">відповідно до вимог </w:t>
            </w:r>
            <w:r w:rsidR="00765B9C" w:rsidRPr="009C6DF2">
              <w:rPr>
                <w:rFonts w:ascii="Times New Roman" w:hAnsi="Times New Roman"/>
                <w:color w:val="333333"/>
                <w:sz w:val="24"/>
                <w:szCs w:val="24"/>
              </w:rPr>
              <w:t xml:space="preserve">чинного </w:t>
            </w:r>
            <w:r w:rsidRPr="009C6DF2">
              <w:rPr>
                <w:rFonts w:ascii="Times New Roman" w:hAnsi="Times New Roman"/>
                <w:color w:val="333333"/>
                <w:sz w:val="24"/>
                <w:szCs w:val="24"/>
              </w:rPr>
              <w:t>законодавства</w:t>
            </w:r>
          </w:p>
        </w:tc>
        <w:tc>
          <w:tcPr>
            <w:tcW w:w="2688" w:type="dxa"/>
          </w:tcPr>
          <w:p w14:paraId="45908136" w14:textId="77777777" w:rsidR="005550A8" w:rsidRPr="009C6DF2" w:rsidRDefault="00081C9F" w:rsidP="005550A8">
            <w:pPr>
              <w:ind w:firstLine="709"/>
              <w:contextualSpacing/>
              <w:rPr>
                <w:rFonts w:ascii="Times New Roman" w:eastAsia="Calibri" w:hAnsi="Times New Roman"/>
                <w:b/>
                <w:i/>
                <w:sz w:val="24"/>
                <w:szCs w:val="24"/>
              </w:rPr>
            </w:pPr>
            <w:r w:rsidRPr="009C6DF2">
              <w:rPr>
                <w:rFonts w:ascii="Times New Roman" w:hAnsi="Times New Roman"/>
                <w:color w:val="000000" w:themeColor="text1"/>
                <w:sz w:val="24"/>
                <w:szCs w:val="24"/>
              </w:rPr>
              <w:lastRenderedPageBreak/>
              <w:t>ОМС</w:t>
            </w:r>
          </w:p>
        </w:tc>
        <w:tc>
          <w:tcPr>
            <w:tcW w:w="2827" w:type="dxa"/>
          </w:tcPr>
          <w:p w14:paraId="53B9D114" w14:textId="77777777" w:rsidR="005550A8" w:rsidRPr="009C6DF2" w:rsidRDefault="005550A8" w:rsidP="005550A8">
            <w:pPr>
              <w:contextualSpacing/>
              <w:jc w:val="both"/>
              <w:rPr>
                <w:rFonts w:ascii="Times New Roman" w:eastAsia="Calibri" w:hAnsi="Times New Roman"/>
                <w:b/>
                <w:i/>
                <w:sz w:val="24"/>
                <w:szCs w:val="24"/>
              </w:rPr>
            </w:pPr>
            <w:r w:rsidRPr="009C6DF2">
              <w:rPr>
                <w:rFonts w:ascii="Times New Roman" w:hAnsi="Times New Roman"/>
                <w:color w:val="333333"/>
                <w:sz w:val="24"/>
                <w:szCs w:val="24"/>
              </w:rPr>
              <w:t>Перелік передано</w:t>
            </w:r>
          </w:p>
        </w:tc>
      </w:tr>
      <w:tr w:rsidR="005550A8" w:rsidRPr="009C6DF2" w14:paraId="4988DC50" w14:textId="77777777" w:rsidTr="009C6DF2">
        <w:tc>
          <w:tcPr>
            <w:tcW w:w="1277" w:type="dxa"/>
          </w:tcPr>
          <w:p w14:paraId="260F81EA" w14:textId="77777777" w:rsidR="005550A8" w:rsidRPr="009C6DF2" w:rsidRDefault="005550A8" w:rsidP="005550A8">
            <w:pPr>
              <w:ind w:firstLine="709"/>
              <w:contextualSpacing/>
              <w:jc w:val="both"/>
              <w:rPr>
                <w:rFonts w:ascii="Times New Roman" w:eastAsia="Calibri" w:hAnsi="Times New Roman"/>
                <w:b/>
                <w:i/>
                <w:sz w:val="24"/>
                <w:szCs w:val="24"/>
              </w:rPr>
            </w:pPr>
            <w:r w:rsidRPr="009C6DF2">
              <w:rPr>
                <w:rFonts w:ascii="Times New Roman" w:hAnsi="Times New Roman"/>
                <w:color w:val="333333"/>
                <w:sz w:val="24"/>
                <w:szCs w:val="24"/>
              </w:rPr>
              <w:lastRenderedPageBreak/>
              <w:t>3</w:t>
            </w:r>
          </w:p>
        </w:tc>
        <w:tc>
          <w:tcPr>
            <w:tcW w:w="2922" w:type="dxa"/>
          </w:tcPr>
          <w:p w14:paraId="3BF7A2FC" w14:textId="77777777" w:rsidR="005550A8" w:rsidRPr="009C6DF2" w:rsidRDefault="005550A8" w:rsidP="005550A8">
            <w:pPr>
              <w:contextualSpacing/>
              <w:rPr>
                <w:rFonts w:ascii="Times New Roman" w:eastAsia="Calibri" w:hAnsi="Times New Roman"/>
                <w:b/>
                <w:i/>
                <w:sz w:val="24"/>
                <w:szCs w:val="24"/>
              </w:rPr>
            </w:pPr>
            <w:r w:rsidRPr="009C6DF2">
              <w:rPr>
                <w:rFonts w:ascii="Times New Roman" w:hAnsi="Times New Roman"/>
                <w:color w:val="333333"/>
                <w:sz w:val="24"/>
                <w:szCs w:val="24"/>
              </w:rPr>
              <w:t>Звернення до державного реєстратора, реєстрація права власності на об’єкт та отримання правовста-новлюючого документа</w:t>
            </w:r>
          </w:p>
        </w:tc>
        <w:tc>
          <w:tcPr>
            <w:tcW w:w="2688" w:type="dxa"/>
          </w:tcPr>
          <w:p w14:paraId="26346122" w14:textId="77777777" w:rsidR="005550A8" w:rsidRPr="009C6DF2" w:rsidRDefault="005550A8" w:rsidP="005550A8">
            <w:pPr>
              <w:contextualSpacing/>
              <w:jc w:val="both"/>
              <w:rPr>
                <w:rFonts w:ascii="Times New Roman" w:hAnsi="Times New Roman"/>
                <w:color w:val="000000" w:themeColor="text1"/>
                <w:sz w:val="24"/>
                <w:szCs w:val="24"/>
              </w:rPr>
            </w:pPr>
            <w:r w:rsidRPr="009C6DF2">
              <w:rPr>
                <w:rFonts w:ascii="Times New Roman" w:hAnsi="Times New Roman"/>
                <w:color w:val="000000" w:themeColor="text1"/>
                <w:sz w:val="24"/>
                <w:szCs w:val="24"/>
              </w:rPr>
              <w:t xml:space="preserve">ОМС, </w:t>
            </w:r>
          </w:p>
          <w:p w14:paraId="427F290C" w14:textId="77777777" w:rsidR="005550A8" w:rsidRPr="009C6DF2" w:rsidRDefault="005550A8" w:rsidP="005550A8">
            <w:pPr>
              <w:contextualSpacing/>
              <w:jc w:val="both"/>
              <w:rPr>
                <w:rFonts w:ascii="Times New Roman" w:eastAsia="Calibri" w:hAnsi="Times New Roman"/>
                <w:b/>
                <w:i/>
                <w:sz w:val="24"/>
                <w:szCs w:val="24"/>
              </w:rPr>
            </w:pPr>
            <w:r w:rsidRPr="009C6DF2">
              <w:rPr>
                <w:rFonts w:ascii="Times New Roman" w:hAnsi="Times New Roman"/>
                <w:color w:val="333333"/>
                <w:sz w:val="24"/>
                <w:szCs w:val="24"/>
              </w:rPr>
              <w:t>державні реєстратори</w:t>
            </w:r>
          </w:p>
        </w:tc>
        <w:tc>
          <w:tcPr>
            <w:tcW w:w="2827" w:type="dxa"/>
          </w:tcPr>
          <w:p w14:paraId="23568714" w14:textId="77777777" w:rsidR="005550A8" w:rsidRPr="009C6DF2" w:rsidRDefault="005550A8" w:rsidP="005550A8">
            <w:pPr>
              <w:contextualSpacing/>
              <w:rPr>
                <w:rFonts w:ascii="Times New Roman" w:eastAsia="Calibri" w:hAnsi="Times New Roman"/>
                <w:b/>
                <w:i/>
                <w:sz w:val="24"/>
                <w:szCs w:val="24"/>
              </w:rPr>
            </w:pPr>
            <w:r w:rsidRPr="009C6DF2">
              <w:rPr>
                <w:rFonts w:ascii="Times New Roman" w:hAnsi="Times New Roman"/>
                <w:color w:val="333333"/>
                <w:sz w:val="24"/>
                <w:szCs w:val="24"/>
              </w:rPr>
              <w:t xml:space="preserve">Право власності на об’єкт зареєстровано, правовстановлюючий документ отримано </w:t>
            </w:r>
          </w:p>
        </w:tc>
      </w:tr>
      <w:tr w:rsidR="005550A8" w:rsidRPr="009C6DF2" w14:paraId="7469C7BA" w14:textId="77777777" w:rsidTr="009C6DF2">
        <w:tc>
          <w:tcPr>
            <w:tcW w:w="1277" w:type="dxa"/>
          </w:tcPr>
          <w:p w14:paraId="2278BEEF" w14:textId="77777777" w:rsidR="005550A8" w:rsidRPr="009C6DF2" w:rsidRDefault="005550A8" w:rsidP="005550A8">
            <w:pPr>
              <w:ind w:firstLine="709"/>
              <w:contextualSpacing/>
              <w:jc w:val="both"/>
              <w:rPr>
                <w:rFonts w:ascii="Times New Roman" w:eastAsia="Calibri" w:hAnsi="Times New Roman"/>
                <w:b/>
                <w:i/>
                <w:sz w:val="24"/>
                <w:szCs w:val="24"/>
              </w:rPr>
            </w:pPr>
            <w:r w:rsidRPr="009C6DF2">
              <w:rPr>
                <w:rFonts w:ascii="Times New Roman" w:hAnsi="Times New Roman"/>
                <w:color w:val="333333"/>
                <w:sz w:val="24"/>
                <w:szCs w:val="24"/>
              </w:rPr>
              <w:t>4</w:t>
            </w:r>
          </w:p>
        </w:tc>
        <w:tc>
          <w:tcPr>
            <w:tcW w:w="2922" w:type="dxa"/>
          </w:tcPr>
          <w:p w14:paraId="0D419073" w14:textId="77777777" w:rsidR="005550A8" w:rsidRPr="009C6DF2" w:rsidRDefault="005550A8" w:rsidP="005550A8">
            <w:pPr>
              <w:contextualSpacing/>
              <w:rPr>
                <w:rFonts w:ascii="Times New Roman" w:eastAsia="Calibri" w:hAnsi="Times New Roman"/>
                <w:b/>
                <w:i/>
                <w:sz w:val="24"/>
                <w:szCs w:val="24"/>
              </w:rPr>
            </w:pPr>
            <w:r w:rsidRPr="009C6DF2">
              <w:rPr>
                <w:rFonts w:ascii="Times New Roman" w:hAnsi="Times New Roman"/>
                <w:color w:val="333333"/>
                <w:sz w:val="24"/>
                <w:szCs w:val="24"/>
              </w:rPr>
              <w:t>Прийняття  рішення щодо оптимальних шляхів використання комунального майна</w:t>
            </w:r>
          </w:p>
        </w:tc>
        <w:tc>
          <w:tcPr>
            <w:tcW w:w="2688" w:type="dxa"/>
          </w:tcPr>
          <w:p w14:paraId="274F330B" w14:textId="77777777" w:rsidR="005550A8" w:rsidRPr="009C6DF2" w:rsidRDefault="000D6A2A" w:rsidP="000D6A2A">
            <w:pPr>
              <w:contextualSpacing/>
              <w:jc w:val="both"/>
              <w:rPr>
                <w:rFonts w:ascii="Times New Roman" w:eastAsia="Calibri" w:hAnsi="Times New Roman"/>
                <w:b/>
                <w:i/>
                <w:sz w:val="24"/>
                <w:szCs w:val="24"/>
              </w:rPr>
            </w:pPr>
            <w:r w:rsidRPr="009C6DF2">
              <w:rPr>
                <w:rFonts w:ascii="Times New Roman" w:hAnsi="Times New Roman"/>
                <w:color w:val="333333"/>
                <w:sz w:val="24"/>
                <w:szCs w:val="24"/>
              </w:rPr>
              <w:t>Міська р</w:t>
            </w:r>
            <w:r w:rsidR="005550A8" w:rsidRPr="009C6DF2">
              <w:rPr>
                <w:rFonts w:ascii="Times New Roman" w:hAnsi="Times New Roman"/>
                <w:color w:val="333333"/>
                <w:sz w:val="24"/>
                <w:szCs w:val="24"/>
              </w:rPr>
              <w:t>ада</w:t>
            </w:r>
          </w:p>
        </w:tc>
        <w:tc>
          <w:tcPr>
            <w:tcW w:w="2827" w:type="dxa"/>
          </w:tcPr>
          <w:p w14:paraId="2465E75E" w14:textId="77777777" w:rsidR="005550A8" w:rsidRPr="009C6DF2" w:rsidRDefault="005550A8" w:rsidP="005550A8">
            <w:pPr>
              <w:contextualSpacing/>
              <w:jc w:val="both"/>
              <w:rPr>
                <w:rFonts w:ascii="Times New Roman" w:eastAsia="Calibri" w:hAnsi="Times New Roman"/>
                <w:b/>
                <w:i/>
                <w:sz w:val="24"/>
                <w:szCs w:val="24"/>
              </w:rPr>
            </w:pPr>
            <w:r w:rsidRPr="009C6DF2">
              <w:rPr>
                <w:rFonts w:ascii="Times New Roman" w:hAnsi="Times New Roman"/>
                <w:color w:val="333333"/>
                <w:sz w:val="24"/>
                <w:szCs w:val="24"/>
              </w:rPr>
              <w:t>Управлінське рішення прийняте</w:t>
            </w:r>
          </w:p>
        </w:tc>
      </w:tr>
    </w:tbl>
    <w:p w14:paraId="19202ED2" w14:textId="77777777" w:rsidR="005550A8" w:rsidRPr="005550A8" w:rsidRDefault="005550A8" w:rsidP="005550A8">
      <w:pPr>
        <w:spacing w:after="0" w:line="240" w:lineRule="auto"/>
        <w:ind w:left="1080" w:firstLine="709"/>
        <w:contextualSpacing/>
        <w:jc w:val="both"/>
        <w:rPr>
          <w:rFonts w:eastAsia="Calibri" w:cs="Arial"/>
          <w:b/>
          <w:i/>
          <w:sz w:val="24"/>
          <w:szCs w:val="24"/>
          <w:lang w:val="uk-UA"/>
        </w:rPr>
      </w:pPr>
    </w:p>
    <w:p w14:paraId="02B0F8B2" w14:textId="77777777" w:rsidR="005550A8" w:rsidRPr="003C18E1" w:rsidRDefault="003C18E1" w:rsidP="003C18E1">
      <w:pPr>
        <w:pStyle w:val="a3"/>
        <w:numPr>
          <w:ilvl w:val="0"/>
          <w:numId w:val="2"/>
        </w:numPr>
        <w:rPr>
          <w:rFonts w:eastAsia="Calibri" w:cs="Arial"/>
          <w:b/>
          <w:i/>
          <w:sz w:val="28"/>
          <w:szCs w:val="28"/>
        </w:rPr>
      </w:pPr>
      <w:r w:rsidRPr="003C18E1">
        <w:rPr>
          <w:rFonts w:eastAsia="Calibri" w:cs="Arial"/>
          <w:b/>
          <w:sz w:val="28"/>
          <w:szCs w:val="28"/>
        </w:rPr>
        <w:t>Реєстрація</w:t>
      </w:r>
      <w:r>
        <w:rPr>
          <w:rFonts w:eastAsia="Calibri" w:cs="Arial"/>
          <w:b/>
          <w:sz w:val="28"/>
          <w:szCs w:val="28"/>
        </w:rPr>
        <w:t xml:space="preserve"> прав на нерухоме майно Ніжинської територіальної громади, право власності на яке зареєстроване до 01.01.2012 року, якщо правовстановлюючий документ втрачено. </w:t>
      </w:r>
    </w:p>
    <w:p w14:paraId="5A41864D" w14:textId="77777777" w:rsidR="003C18E1" w:rsidRPr="003C18E1" w:rsidRDefault="003C18E1" w:rsidP="003C18E1">
      <w:pPr>
        <w:pStyle w:val="a3"/>
        <w:ind w:left="360" w:firstLine="0"/>
        <w:rPr>
          <w:rFonts w:eastAsia="Calibri" w:cs="Arial"/>
          <w:b/>
          <w:i/>
          <w:sz w:val="28"/>
          <w:szCs w:val="28"/>
        </w:rPr>
      </w:pPr>
    </w:p>
    <w:p w14:paraId="1ECA1650" w14:textId="77777777" w:rsidR="005550A8" w:rsidRPr="005550A8" w:rsidRDefault="005550A8" w:rsidP="005550A8">
      <w:pPr>
        <w:spacing w:after="0" w:line="240" w:lineRule="auto"/>
        <w:ind w:firstLine="567"/>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Для державної реєстрації права власності та інших речових прав на</w:t>
      </w:r>
      <w:r w:rsidRPr="005550A8">
        <w:rPr>
          <w:rFonts w:ascii="Times New Roman" w:eastAsia="Calibri" w:hAnsi="Times New Roman" w:cs="Times New Roman"/>
          <w:sz w:val="28"/>
          <w:szCs w:val="28"/>
          <w:lang w:val="uk-UA"/>
        </w:rPr>
        <w:t xml:space="preserve"> </w:t>
      </w:r>
      <w:r w:rsidRPr="005550A8">
        <w:rPr>
          <w:rFonts w:ascii="Times New Roman" w:hAnsi="Times New Roman" w:cs="Times New Roman"/>
          <w:color w:val="333333"/>
          <w:sz w:val="28"/>
          <w:szCs w:val="28"/>
          <w:lang w:val="uk-UA" w:eastAsia="ru-RU"/>
        </w:rPr>
        <w:t>земельну ділянку, права власності на об’єкт нерухомого майна, реєстрацію яких проведено до 01.01.</w:t>
      </w:r>
      <w:bookmarkStart w:id="8" w:name="w12"/>
      <w:r w:rsidRPr="005550A8">
        <w:rPr>
          <w:rFonts w:ascii="Times New Roman" w:hAnsi="Times New Roman" w:cs="Times New Roman"/>
          <w:color w:val="333333"/>
          <w:sz w:val="28"/>
          <w:szCs w:val="28"/>
          <w:lang w:val="uk-UA" w:eastAsia="ru-RU"/>
        </w:rPr>
        <w:t>2013</w:t>
      </w:r>
      <w:bookmarkEnd w:id="8"/>
      <w:r w:rsidRPr="005550A8">
        <w:rPr>
          <w:rFonts w:ascii="Times New Roman" w:hAnsi="Times New Roman" w:cs="Times New Roman"/>
          <w:color w:val="333333"/>
          <w:sz w:val="28"/>
          <w:szCs w:val="28"/>
          <w:lang w:val="uk-UA" w:eastAsia="ru-RU"/>
        </w:rPr>
        <w:t xml:space="preserve"> р. відповідно до законодавства, що діяло на момент їх виникнення, у зв’язку із втратою, пошкодженням чи псуванням правовстановлюючих документів використовуються відомості з Державного земельного кадастру або Реєстру прав власності на нерухоме майно, який є архівною складовою частиною Державного реєстру прав, та паперовий носій інформації (реєстрові книги, реєстраційні справи, ведення яких здійснювали підприємства бюро технічної інвентаризації). </w:t>
      </w:r>
      <w:bookmarkStart w:id="9" w:name="n888"/>
      <w:bookmarkEnd w:id="9"/>
    </w:p>
    <w:p w14:paraId="49C6B97A" w14:textId="77777777" w:rsidR="005550A8" w:rsidRPr="005550A8" w:rsidRDefault="005550A8" w:rsidP="005550A8">
      <w:pPr>
        <w:spacing w:after="0" w:line="240" w:lineRule="auto"/>
        <w:ind w:firstLine="567"/>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У разі наявності в заявника копії примірника втраченого, пошкодженого чи зіпсованого державного акта, свідоцтва про право власності на нерухоме майно</w:t>
      </w:r>
      <w:r w:rsidR="00DD1A5A">
        <w:rPr>
          <w:rFonts w:ascii="Times New Roman" w:hAnsi="Times New Roman" w:cs="Times New Roman"/>
          <w:color w:val="333333"/>
          <w:sz w:val="28"/>
          <w:szCs w:val="28"/>
          <w:lang w:val="uk-UA" w:eastAsia="ru-RU"/>
        </w:rPr>
        <w:t>,</w:t>
      </w:r>
      <w:r w:rsidRPr="005550A8">
        <w:rPr>
          <w:rFonts w:ascii="Times New Roman" w:hAnsi="Times New Roman" w:cs="Times New Roman"/>
          <w:color w:val="333333"/>
          <w:sz w:val="28"/>
          <w:szCs w:val="28"/>
          <w:lang w:val="uk-UA" w:eastAsia="ru-RU"/>
        </w:rPr>
        <w:t xml:space="preserve"> подається також відповідна копія. </w:t>
      </w:r>
      <w:bookmarkStart w:id="10" w:name="n889"/>
      <w:bookmarkEnd w:id="10"/>
    </w:p>
    <w:p w14:paraId="67C662EC" w14:textId="77777777" w:rsidR="005550A8" w:rsidRPr="005550A8" w:rsidRDefault="005550A8" w:rsidP="005550A8">
      <w:pPr>
        <w:spacing w:after="0" w:line="240" w:lineRule="auto"/>
        <w:ind w:firstLine="567"/>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Державна реєстрація прав у цьому випадку проводиться виключно за умови встановлення державним реєстратором наявності зареєстрованих речових прав на підставі таких документів у Державному земельному кадастрі чи в Реєстрі прав власності на нерухоме майно, або на паперових носіях інформації (в реєстрових книгах, реєстраційних справах, ведення яких здійснювали підприємства бюро технічної інвентаризації), з обов’язковим зазначенням у Державному реєстрі прав відомостей про втрату, пошкодження чи зіпсування відповідного документа.</w:t>
      </w:r>
    </w:p>
    <w:p w14:paraId="40CDDD43" w14:textId="77777777" w:rsidR="008A7CCB" w:rsidRDefault="008A7CCB" w:rsidP="005550A8">
      <w:pPr>
        <w:spacing w:after="0" w:line="240" w:lineRule="auto"/>
        <w:ind w:firstLine="567"/>
        <w:jc w:val="both"/>
        <w:rPr>
          <w:rFonts w:ascii="Times New Roman" w:hAnsi="Times New Roman" w:cs="Times New Roman"/>
          <w:color w:val="000000" w:themeColor="text1"/>
          <w:sz w:val="28"/>
          <w:szCs w:val="28"/>
          <w:lang w:val="uk-UA" w:eastAsia="ru-RU"/>
        </w:rPr>
      </w:pPr>
    </w:p>
    <w:p w14:paraId="34AE31E6" w14:textId="77777777" w:rsidR="005550A8" w:rsidRPr="008A7CCB" w:rsidRDefault="005550A8" w:rsidP="005550A8">
      <w:pPr>
        <w:spacing w:after="0" w:line="240" w:lineRule="auto"/>
        <w:ind w:firstLine="567"/>
        <w:jc w:val="both"/>
        <w:rPr>
          <w:rFonts w:ascii="Times New Roman" w:hAnsi="Times New Roman" w:cs="Times New Roman"/>
          <w:color w:val="000000" w:themeColor="text1"/>
          <w:sz w:val="28"/>
          <w:szCs w:val="28"/>
          <w:lang w:val="uk-UA" w:eastAsia="ru-RU"/>
        </w:rPr>
      </w:pPr>
      <w:r w:rsidRPr="008A7CCB">
        <w:rPr>
          <w:rFonts w:ascii="Times New Roman" w:hAnsi="Times New Roman" w:cs="Times New Roman"/>
          <w:color w:val="000000" w:themeColor="text1"/>
          <w:sz w:val="28"/>
          <w:szCs w:val="28"/>
          <w:lang w:val="uk-UA" w:eastAsia="ru-RU"/>
        </w:rPr>
        <w:t xml:space="preserve">З метою </w:t>
      </w:r>
      <w:r w:rsidR="00915DE8" w:rsidRPr="008A7CCB">
        <w:rPr>
          <w:rFonts w:ascii="Times New Roman" w:hAnsi="Times New Roman" w:cs="Times New Roman"/>
          <w:color w:val="000000" w:themeColor="text1"/>
          <w:sz w:val="28"/>
          <w:szCs w:val="28"/>
          <w:lang w:val="uk-UA" w:eastAsia="ru-RU"/>
        </w:rPr>
        <w:t xml:space="preserve">забезпечення </w:t>
      </w:r>
      <w:r w:rsidRPr="008A7CCB">
        <w:rPr>
          <w:rFonts w:ascii="Times New Roman" w:hAnsi="Times New Roman" w:cs="Times New Roman"/>
          <w:color w:val="000000" w:themeColor="text1"/>
          <w:sz w:val="28"/>
          <w:szCs w:val="28"/>
          <w:lang w:val="uk-UA" w:eastAsia="ru-RU"/>
        </w:rPr>
        <w:t xml:space="preserve">виконання </w:t>
      </w:r>
      <w:r w:rsidR="00A12630" w:rsidRPr="008A7CCB">
        <w:rPr>
          <w:rFonts w:ascii="Times New Roman" w:hAnsi="Times New Roman" w:cs="Times New Roman"/>
          <w:color w:val="000000" w:themeColor="text1"/>
          <w:sz w:val="28"/>
          <w:szCs w:val="28"/>
          <w:lang w:val="uk-UA" w:eastAsia="ru-RU"/>
        </w:rPr>
        <w:t xml:space="preserve">даних </w:t>
      </w:r>
      <w:r w:rsidRPr="008A7CCB">
        <w:rPr>
          <w:rFonts w:ascii="Times New Roman" w:hAnsi="Times New Roman" w:cs="Times New Roman"/>
          <w:color w:val="000000" w:themeColor="text1"/>
          <w:sz w:val="28"/>
          <w:szCs w:val="28"/>
          <w:lang w:val="uk-UA" w:eastAsia="ru-RU"/>
        </w:rPr>
        <w:t xml:space="preserve">планових заходів необхідно здійснити наступні </w:t>
      </w:r>
      <w:r w:rsidR="00C470EC" w:rsidRPr="008A7CCB">
        <w:rPr>
          <w:rFonts w:ascii="Times New Roman" w:hAnsi="Times New Roman" w:cs="Times New Roman"/>
          <w:color w:val="000000" w:themeColor="text1"/>
          <w:sz w:val="28"/>
          <w:szCs w:val="28"/>
          <w:lang w:val="uk-UA" w:eastAsia="ru-RU"/>
        </w:rPr>
        <w:t>кроки</w:t>
      </w:r>
      <w:r w:rsidRPr="008A7CCB">
        <w:rPr>
          <w:rFonts w:ascii="Times New Roman" w:hAnsi="Times New Roman" w:cs="Times New Roman"/>
          <w:color w:val="000000" w:themeColor="text1"/>
          <w:sz w:val="28"/>
          <w:szCs w:val="28"/>
          <w:lang w:val="uk-UA" w:eastAsia="ru-RU"/>
        </w:rPr>
        <w:t>:</w:t>
      </w:r>
      <w:r w:rsidR="00E32561" w:rsidRPr="008A7CCB">
        <w:rPr>
          <w:rFonts w:ascii="Times New Roman" w:hAnsi="Times New Roman" w:cs="Times New Roman"/>
          <w:color w:val="000000" w:themeColor="text1"/>
          <w:sz w:val="28"/>
          <w:szCs w:val="28"/>
          <w:lang w:val="uk-UA" w:eastAsia="ru-RU"/>
        </w:rPr>
        <w:t xml:space="preserve"> </w:t>
      </w:r>
    </w:p>
    <w:p w14:paraId="19BD273D" w14:textId="77777777" w:rsidR="005550A8" w:rsidRPr="005550A8" w:rsidRDefault="005550A8" w:rsidP="00EB6BA1">
      <w:pPr>
        <w:spacing w:after="0" w:line="240" w:lineRule="auto"/>
        <w:ind w:left="142" w:right="425" w:firstLine="567"/>
        <w:jc w:val="both"/>
        <w:rPr>
          <w:rFonts w:cs="Calibri"/>
          <w:color w:val="333333"/>
          <w:sz w:val="24"/>
          <w:szCs w:val="24"/>
          <w:lang w:val="uk-UA" w:eastAsia="ru-RU"/>
        </w:rPr>
      </w:pPr>
    </w:p>
    <w:tbl>
      <w:tblPr>
        <w:tblStyle w:val="21"/>
        <w:tblpPr w:leftFromText="180" w:rightFromText="180" w:vertAnchor="text" w:horzAnchor="margin" w:tblpXSpec="center" w:tblpY="53"/>
        <w:tblOverlap w:val="never"/>
        <w:tblW w:w="9583" w:type="dxa"/>
        <w:tblLayout w:type="fixed"/>
        <w:tblLook w:val="04A0" w:firstRow="1" w:lastRow="0" w:firstColumn="1" w:lastColumn="0" w:noHBand="0" w:noVBand="1"/>
      </w:tblPr>
      <w:tblGrid>
        <w:gridCol w:w="704"/>
        <w:gridCol w:w="3539"/>
        <w:gridCol w:w="1843"/>
        <w:gridCol w:w="3497"/>
      </w:tblGrid>
      <w:tr w:rsidR="005550A8" w:rsidRPr="009A6AB7" w14:paraId="4B8E8B9E" w14:textId="77777777" w:rsidTr="00EA18C2">
        <w:tc>
          <w:tcPr>
            <w:tcW w:w="704" w:type="dxa"/>
            <w:shd w:val="clear" w:color="auto" w:fill="D0CECE" w:themeFill="background2" w:themeFillShade="E6"/>
          </w:tcPr>
          <w:p w14:paraId="08970B1B" w14:textId="77777777" w:rsidR="005550A8" w:rsidRPr="009A6AB7" w:rsidRDefault="005550A8" w:rsidP="005550A8">
            <w:pPr>
              <w:ind w:firstLine="30"/>
              <w:jc w:val="center"/>
              <w:rPr>
                <w:rFonts w:ascii="Times New Roman" w:hAnsi="Times New Roman"/>
                <w:b/>
                <w:color w:val="333333"/>
                <w:sz w:val="24"/>
                <w:szCs w:val="24"/>
                <w:lang w:val="uk-UA"/>
              </w:rPr>
            </w:pPr>
            <w:r w:rsidRPr="009A6AB7">
              <w:rPr>
                <w:rFonts w:ascii="Times New Roman" w:hAnsi="Times New Roman"/>
                <w:b/>
                <w:color w:val="333333"/>
                <w:sz w:val="24"/>
                <w:szCs w:val="24"/>
                <w:lang w:val="uk-UA"/>
              </w:rPr>
              <w:t>№ з\п</w:t>
            </w:r>
          </w:p>
        </w:tc>
        <w:tc>
          <w:tcPr>
            <w:tcW w:w="3539" w:type="dxa"/>
            <w:shd w:val="clear" w:color="auto" w:fill="D0CECE" w:themeFill="background2" w:themeFillShade="E6"/>
          </w:tcPr>
          <w:p w14:paraId="2591CA46" w14:textId="77777777" w:rsidR="005550A8" w:rsidRPr="009A6AB7" w:rsidRDefault="005550A8" w:rsidP="00EB6BA1">
            <w:pPr>
              <w:rPr>
                <w:rFonts w:ascii="Times New Roman" w:hAnsi="Times New Roman"/>
                <w:b/>
                <w:color w:val="333333"/>
                <w:sz w:val="24"/>
                <w:szCs w:val="24"/>
                <w:lang w:val="uk-UA"/>
              </w:rPr>
            </w:pPr>
            <w:r w:rsidRPr="009A6AB7">
              <w:rPr>
                <w:rFonts w:ascii="Times New Roman" w:hAnsi="Times New Roman"/>
                <w:b/>
                <w:color w:val="333333"/>
                <w:sz w:val="24"/>
                <w:szCs w:val="24"/>
                <w:lang w:val="uk-UA"/>
              </w:rPr>
              <w:t>Найменування заходу</w:t>
            </w:r>
          </w:p>
        </w:tc>
        <w:tc>
          <w:tcPr>
            <w:tcW w:w="1843" w:type="dxa"/>
            <w:shd w:val="clear" w:color="auto" w:fill="D0CECE" w:themeFill="background2" w:themeFillShade="E6"/>
          </w:tcPr>
          <w:p w14:paraId="6509B37F" w14:textId="77777777" w:rsidR="005550A8" w:rsidRPr="009A6AB7" w:rsidRDefault="005550A8" w:rsidP="00EB6BA1">
            <w:pPr>
              <w:rPr>
                <w:rFonts w:ascii="Times New Roman" w:hAnsi="Times New Roman"/>
                <w:b/>
                <w:color w:val="333333"/>
                <w:sz w:val="24"/>
                <w:szCs w:val="24"/>
                <w:lang w:val="uk-UA"/>
              </w:rPr>
            </w:pPr>
            <w:r w:rsidRPr="009A6AB7">
              <w:rPr>
                <w:rFonts w:ascii="Times New Roman" w:hAnsi="Times New Roman"/>
                <w:b/>
                <w:color w:val="333333"/>
                <w:sz w:val="24"/>
                <w:szCs w:val="24"/>
                <w:lang w:val="uk-UA"/>
              </w:rPr>
              <w:t>Відповідальні особи</w:t>
            </w:r>
          </w:p>
        </w:tc>
        <w:tc>
          <w:tcPr>
            <w:tcW w:w="3497" w:type="dxa"/>
            <w:shd w:val="clear" w:color="auto" w:fill="D0CECE" w:themeFill="background2" w:themeFillShade="E6"/>
          </w:tcPr>
          <w:p w14:paraId="403807B2" w14:textId="77777777" w:rsidR="005550A8" w:rsidRPr="009A6AB7" w:rsidRDefault="005550A8" w:rsidP="005550A8">
            <w:pPr>
              <w:ind w:left="-81" w:right="-129" w:firstLine="709"/>
              <w:jc w:val="center"/>
              <w:rPr>
                <w:rFonts w:ascii="Times New Roman" w:hAnsi="Times New Roman"/>
                <w:b/>
                <w:color w:val="333333"/>
                <w:sz w:val="24"/>
                <w:szCs w:val="24"/>
                <w:lang w:val="uk-UA"/>
              </w:rPr>
            </w:pPr>
            <w:r w:rsidRPr="009A6AB7">
              <w:rPr>
                <w:rFonts w:ascii="Times New Roman" w:hAnsi="Times New Roman"/>
                <w:b/>
                <w:color w:val="333333"/>
                <w:sz w:val="24"/>
                <w:szCs w:val="24"/>
                <w:lang w:val="uk-UA"/>
              </w:rPr>
              <w:t xml:space="preserve">Очікуваний </w:t>
            </w:r>
          </w:p>
          <w:p w14:paraId="408C1B78" w14:textId="77777777" w:rsidR="005550A8" w:rsidRPr="009A6AB7" w:rsidRDefault="005550A8" w:rsidP="005550A8">
            <w:pPr>
              <w:ind w:left="-81" w:right="-129" w:firstLine="709"/>
              <w:jc w:val="center"/>
              <w:rPr>
                <w:rFonts w:ascii="Times New Roman" w:hAnsi="Times New Roman"/>
                <w:b/>
                <w:color w:val="333333"/>
                <w:sz w:val="24"/>
                <w:szCs w:val="24"/>
                <w:lang w:val="uk-UA"/>
              </w:rPr>
            </w:pPr>
            <w:r w:rsidRPr="009A6AB7">
              <w:rPr>
                <w:rFonts w:ascii="Times New Roman" w:hAnsi="Times New Roman"/>
                <w:b/>
                <w:color w:val="333333"/>
                <w:sz w:val="24"/>
                <w:szCs w:val="24"/>
                <w:lang w:val="uk-UA"/>
              </w:rPr>
              <w:t>результат</w:t>
            </w:r>
          </w:p>
          <w:p w14:paraId="5A06A255" w14:textId="77777777" w:rsidR="005550A8" w:rsidRPr="009A6AB7" w:rsidRDefault="005550A8" w:rsidP="005550A8">
            <w:pPr>
              <w:ind w:left="-81" w:right="-129" w:firstLine="709"/>
              <w:jc w:val="center"/>
              <w:rPr>
                <w:rFonts w:ascii="Times New Roman" w:hAnsi="Times New Roman"/>
                <w:b/>
                <w:color w:val="333333"/>
                <w:sz w:val="24"/>
                <w:szCs w:val="24"/>
                <w:lang w:val="uk-UA"/>
              </w:rPr>
            </w:pPr>
          </w:p>
        </w:tc>
      </w:tr>
      <w:tr w:rsidR="005550A8" w:rsidRPr="009A6AB7" w14:paraId="477942C3" w14:textId="77777777" w:rsidTr="00EA18C2">
        <w:tc>
          <w:tcPr>
            <w:tcW w:w="704" w:type="dxa"/>
          </w:tcPr>
          <w:p w14:paraId="368F0617" w14:textId="77777777" w:rsidR="005550A8" w:rsidRPr="009A6AB7" w:rsidRDefault="005550A8" w:rsidP="005550A8">
            <w:pPr>
              <w:ind w:right="34" w:firstLine="30"/>
              <w:jc w:val="center"/>
              <w:rPr>
                <w:rFonts w:ascii="Times New Roman" w:hAnsi="Times New Roman"/>
                <w:color w:val="333333"/>
                <w:sz w:val="24"/>
                <w:szCs w:val="24"/>
                <w:lang w:val="uk-UA"/>
              </w:rPr>
            </w:pPr>
            <w:r w:rsidRPr="009A6AB7">
              <w:rPr>
                <w:rFonts w:ascii="Times New Roman" w:hAnsi="Times New Roman"/>
                <w:color w:val="333333"/>
                <w:sz w:val="24"/>
                <w:szCs w:val="24"/>
                <w:lang w:val="uk-UA"/>
              </w:rPr>
              <w:t>1</w:t>
            </w:r>
          </w:p>
        </w:tc>
        <w:tc>
          <w:tcPr>
            <w:tcW w:w="3539" w:type="dxa"/>
          </w:tcPr>
          <w:p w14:paraId="27E96418" w14:textId="77777777" w:rsidR="005550A8" w:rsidRPr="009A6AB7" w:rsidRDefault="005550A8" w:rsidP="005550A8">
            <w:pPr>
              <w:ind w:right="34"/>
              <w:jc w:val="both"/>
              <w:rPr>
                <w:rFonts w:ascii="Times New Roman" w:hAnsi="Times New Roman"/>
                <w:color w:val="333333"/>
                <w:sz w:val="24"/>
                <w:szCs w:val="24"/>
                <w:lang w:val="uk-UA"/>
              </w:rPr>
            </w:pPr>
            <w:r w:rsidRPr="009A6AB7">
              <w:rPr>
                <w:rFonts w:ascii="Times New Roman" w:hAnsi="Times New Roman"/>
                <w:color w:val="333333"/>
                <w:sz w:val="24"/>
                <w:szCs w:val="24"/>
                <w:lang w:val="uk-UA"/>
              </w:rPr>
              <w:t>Виявлення об’єктів</w:t>
            </w:r>
          </w:p>
        </w:tc>
        <w:tc>
          <w:tcPr>
            <w:tcW w:w="1843" w:type="dxa"/>
          </w:tcPr>
          <w:p w14:paraId="3FB1A7FD" w14:textId="77777777" w:rsidR="005550A8" w:rsidRPr="009A6AB7" w:rsidRDefault="00EB6BA1" w:rsidP="005550A8">
            <w:pPr>
              <w:ind w:right="34" w:firstLine="30"/>
              <w:jc w:val="both"/>
              <w:rPr>
                <w:rFonts w:ascii="Times New Roman" w:hAnsi="Times New Roman"/>
                <w:color w:val="333333"/>
                <w:sz w:val="24"/>
                <w:szCs w:val="24"/>
                <w:lang w:val="uk-UA"/>
              </w:rPr>
            </w:pPr>
            <w:r>
              <w:rPr>
                <w:rFonts w:ascii="Times New Roman" w:hAnsi="Times New Roman"/>
                <w:color w:val="333333"/>
                <w:sz w:val="24"/>
                <w:szCs w:val="24"/>
                <w:lang w:val="uk-UA"/>
              </w:rPr>
              <w:t>УКМтаЗВ</w:t>
            </w:r>
          </w:p>
        </w:tc>
        <w:tc>
          <w:tcPr>
            <w:tcW w:w="3497" w:type="dxa"/>
          </w:tcPr>
          <w:p w14:paraId="1D866263" w14:textId="77777777" w:rsidR="005550A8" w:rsidRPr="009A6AB7" w:rsidRDefault="005550A8" w:rsidP="00EB6BA1">
            <w:pPr>
              <w:ind w:left="-81" w:right="-9" w:firstLine="30"/>
              <w:jc w:val="both"/>
              <w:rPr>
                <w:rFonts w:ascii="Times New Roman" w:hAnsi="Times New Roman"/>
                <w:color w:val="333333"/>
                <w:sz w:val="24"/>
                <w:szCs w:val="24"/>
                <w:lang w:val="uk-UA"/>
              </w:rPr>
            </w:pPr>
            <w:r w:rsidRPr="009A6AB7">
              <w:rPr>
                <w:rFonts w:ascii="Times New Roman" w:hAnsi="Times New Roman"/>
                <w:color w:val="333333"/>
                <w:sz w:val="24"/>
                <w:szCs w:val="24"/>
                <w:lang w:val="uk-UA"/>
              </w:rPr>
              <w:t xml:space="preserve">Об’єкти, що не зареєстровані у реєстрі, виявлені </w:t>
            </w:r>
          </w:p>
        </w:tc>
      </w:tr>
      <w:tr w:rsidR="005550A8" w:rsidRPr="009A6AB7" w14:paraId="79E84E9B" w14:textId="77777777" w:rsidTr="00EA18C2">
        <w:tc>
          <w:tcPr>
            <w:tcW w:w="704" w:type="dxa"/>
          </w:tcPr>
          <w:p w14:paraId="120301AB" w14:textId="77777777" w:rsidR="005550A8" w:rsidRPr="009A6AB7" w:rsidRDefault="005550A8" w:rsidP="005550A8">
            <w:pPr>
              <w:ind w:right="34" w:firstLine="30"/>
              <w:jc w:val="center"/>
              <w:rPr>
                <w:rFonts w:ascii="Times New Roman" w:hAnsi="Times New Roman"/>
                <w:color w:val="333333"/>
                <w:sz w:val="24"/>
                <w:szCs w:val="24"/>
                <w:lang w:val="uk-UA"/>
              </w:rPr>
            </w:pPr>
            <w:r w:rsidRPr="009A6AB7">
              <w:rPr>
                <w:rFonts w:ascii="Times New Roman" w:hAnsi="Times New Roman"/>
                <w:color w:val="333333"/>
                <w:sz w:val="24"/>
                <w:szCs w:val="24"/>
                <w:lang w:val="uk-UA"/>
              </w:rPr>
              <w:t>2</w:t>
            </w:r>
          </w:p>
        </w:tc>
        <w:tc>
          <w:tcPr>
            <w:tcW w:w="3539" w:type="dxa"/>
          </w:tcPr>
          <w:p w14:paraId="1863B3E5" w14:textId="77777777" w:rsidR="005550A8" w:rsidRPr="009A6AB7" w:rsidRDefault="005550A8" w:rsidP="00EA18C2">
            <w:pPr>
              <w:ind w:right="34"/>
              <w:rPr>
                <w:rFonts w:ascii="Times New Roman" w:hAnsi="Times New Roman"/>
                <w:color w:val="333333"/>
                <w:sz w:val="24"/>
                <w:szCs w:val="24"/>
                <w:lang w:val="uk-UA"/>
              </w:rPr>
            </w:pPr>
            <w:r w:rsidRPr="009A6AB7">
              <w:rPr>
                <w:rFonts w:ascii="Times New Roman" w:hAnsi="Times New Roman"/>
                <w:color w:val="333333"/>
                <w:sz w:val="24"/>
                <w:szCs w:val="24"/>
                <w:lang w:val="uk-UA"/>
              </w:rPr>
              <w:t>Виявлення правовстановлю</w:t>
            </w:r>
            <w:r w:rsidR="009A6AB7">
              <w:rPr>
                <w:rFonts w:ascii="Times New Roman" w:hAnsi="Times New Roman"/>
                <w:color w:val="333333"/>
                <w:sz w:val="24"/>
                <w:szCs w:val="24"/>
                <w:lang w:val="uk-UA"/>
              </w:rPr>
              <w:t>-</w:t>
            </w:r>
            <w:r w:rsidRPr="009A6AB7">
              <w:rPr>
                <w:rFonts w:ascii="Times New Roman" w:hAnsi="Times New Roman"/>
                <w:color w:val="333333"/>
                <w:sz w:val="24"/>
                <w:szCs w:val="24"/>
                <w:lang w:val="uk-UA"/>
              </w:rPr>
              <w:t>ючих докуме</w:t>
            </w:r>
            <w:r w:rsidR="009A6AB7">
              <w:rPr>
                <w:rFonts w:ascii="Times New Roman" w:hAnsi="Times New Roman"/>
                <w:color w:val="333333"/>
                <w:sz w:val="24"/>
                <w:szCs w:val="24"/>
                <w:lang w:val="uk-UA"/>
              </w:rPr>
              <w:t>нтів або їх дублікатів та форму</w:t>
            </w:r>
            <w:r w:rsidRPr="009A6AB7">
              <w:rPr>
                <w:rFonts w:ascii="Times New Roman" w:hAnsi="Times New Roman"/>
                <w:color w:val="333333"/>
                <w:sz w:val="24"/>
                <w:szCs w:val="24"/>
                <w:lang w:val="uk-UA"/>
              </w:rPr>
              <w:t xml:space="preserve">вання </w:t>
            </w:r>
            <w:r w:rsidRPr="009A6AB7">
              <w:rPr>
                <w:rFonts w:ascii="Times New Roman" w:hAnsi="Times New Roman"/>
                <w:color w:val="333333"/>
                <w:sz w:val="24"/>
                <w:szCs w:val="24"/>
                <w:lang w:val="uk-UA"/>
              </w:rPr>
              <w:lastRenderedPageBreak/>
              <w:t>пакетів документів відповідно до вимог законодавств</w:t>
            </w:r>
            <w:r w:rsidR="009A6AB7">
              <w:rPr>
                <w:rFonts w:ascii="Times New Roman" w:hAnsi="Times New Roman"/>
                <w:color w:val="333333"/>
                <w:sz w:val="24"/>
                <w:szCs w:val="24"/>
                <w:lang w:val="uk-UA"/>
              </w:rPr>
              <w:t xml:space="preserve">а </w:t>
            </w:r>
          </w:p>
        </w:tc>
        <w:tc>
          <w:tcPr>
            <w:tcW w:w="1843" w:type="dxa"/>
          </w:tcPr>
          <w:p w14:paraId="43F92990" w14:textId="77777777" w:rsidR="005550A8" w:rsidRPr="009A6AB7" w:rsidRDefault="00EB6BA1" w:rsidP="009A6AB7">
            <w:pPr>
              <w:ind w:right="34" w:firstLine="30"/>
              <w:rPr>
                <w:rFonts w:ascii="Times New Roman" w:hAnsi="Times New Roman"/>
                <w:color w:val="333333"/>
                <w:sz w:val="24"/>
                <w:szCs w:val="24"/>
                <w:lang w:val="uk-UA"/>
              </w:rPr>
            </w:pPr>
            <w:r>
              <w:rPr>
                <w:rFonts w:ascii="Times New Roman" w:hAnsi="Times New Roman"/>
                <w:color w:val="333333"/>
                <w:sz w:val="24"/>
                <w:szCs w:val="24"/>
                <w:lang w:val="uk-UA"/>
              </w:rPr>
              <w:lastRenderedPageBreak/>
              <w:t>УКМтаЗВ</w:t>
            </w:r>
          </w:p>
        </w:tc>
        <w:tc>
          <w:tcPr>
            <w:tcW w:w="3497" w:type="dxa"/>
          </w:tcPr>
          <w:p w14:paraId="48BC5D31" w14:textId="77777777" w:rsidR="005550A8" w:rsidRPr="009A6AB7" w:rsidRDefault="00EA18C2" w:rsidP="005550A8">
            <w:pPr>
              <w:ind w:left="-81" w:right="-129" w:firstLine="30"/>
              <w:rPr>
                <w:rFonts w:ascii="Times New Roman" w:hAnsi="Times New Roman"/>
                <w:color w:val="333333"/>
                <w:sz w:val="24"/>
                <w:szCs w:val="24"/>
                <w:lang w:val="uk-UA"/>
              </w:rPr>
            </w:pPr>
            <w:r>
              <w:rPr>
                <w:rFonts w:ascii="Times New Roman" w:hAnsi="Times New Roman"/>
                <w:color w:val="333333"/>
                <w:sz w:val="24"/>
                <w:szCs w:val="24"/>
                <w:lang w:val="uk-UA"/>
              </w:rPr>
              <w:t>Н</w:t>
            </w:r>
            <w:r w:rsidR="005550A8" w:rsidRPr="009A6AB7">
              <w:rPr>
                <w:rFonts w:ascii="Times New Roman" w:hAnsi="Times New Roman"/>
                <w:color w:val="333333"/>
                <w:sz w:val="24"/>
                <w:szCs w:val="24"/>
                <w:lang w:val="uk-UA"/>
              </w:rPr>
              <w:t>аявність</w:t>
            </w:r>
          </w:p>
          <w:p w14:paraId="7D4FFF82" w14:textId="77777777" w:rsidR="005550A8" w:rsidRPr="009A6AB7" w:rsidRDefault="00EB6BA1" w:rsidP="005550A8">
            <w:pPr>
              <w:ind w:left="-81" w:right="-129" w:firstLine="30"/>
              <w:rPr>
                <w:rFonts w:ascii="Times New Roman" w:hAnsi="Times New Roman"/>
                <w:color w:val="333333"/>
                <w:sz w:val="24"/>
                <w:szCs w:val="24"/>
                <w:lang w:val="uk-UA"/>
              </w:rPr>
            </w:pPr>
            <w:r>
              <w:rPr>
                <w:rFonts w:ascii="Times New Roman" w:hAnsi="Times New Roman"/>
                <w:color w:val="333333"/>
                <w:sz w:val="24"/>
                <w:szCs w:val="24"/>
                <w:lang w:val="uk-UA"/>
              </w:rPr>
              <w:t>п</w:t>
            </w:r>
            <w:r w:rsidR="005550A8" w:rsidRPr="009A6AB7">
              <w:rPr>
                <w:rFonts w:ascii="Times New Roman" w:hAnsi="Times New Roman"/>
                <w:color w:val="333333"/>
                <w:sz w:val="24"/>
                <w:szCs w:val="24"/>
                <w:lang w:val="uk-UA"/>
              </w:rPr>
              <w:t>равовстановлю</w:t>
            </w:r>
            <w:r>
              <w:rPr>
                <w:rFonts w:ascii="Times New Roman" w:hAnsi="Times New Roman"/>
                <w:color w:val="333333"/>
                <w:sz w:val="24"/>
                <w:szCs w:val="24"/>
                <w:lang w:val="uk-UA"/>
              </w:rPr>
              <w:t xml:space="preserve">ючих документів </w:t>
            </w:r>
          </w:p>
          <w:p w14:paraId="010A0ED9" w14:textId="77777777" w:rsidR="005550A8" w:rsidRPr="009A6AB7" w:rsidRDefault="005550A8" w:rsidP="005550A8">
            <w:pPr>
              <w:ind w:left="-81" w:right="-129" w:firstLine="30"/>
              <w:jc w:val="center"/>
              <w:rPr>
                <w:rFonts w:ascii="Times New Roman" w:hAnsi="Times New Roman"/>
                <w:color w:val="333333"/>
                <w:sz w:val="24"/>
                <w:szCs w:val="24"/>
                <w:lang w:val="uk-UA"/>
              </w:rPr>
            </w:pPr>
          </w:p>
        </w:tc>
      </w:tr>
      <w:tr w:rsidR="00EA18C2" w:rsidRPr="009A6AB7" w14:paraId="3921C2FF" w14:textId="77777777" w:rsidTr="00EA18C2">
        <w:tc>
          <w:tcPr>
            <w:tcW w:w="704" w:type="dxa"/>
          </w:tcPr>
          <w:p w14:paraId="601C7DDA" w14:textId="77777777" w:rsidR="00EA18C2" w:rsidRPr="009A6AB7" w:rsidRDefault="00EA18C2" w:rsidP="005550A8">
            <w:pPr>
              <w:ind w:right="34" w:firstLine="30"/>
              <w:jc w:val="center"/>
              <w:rPr>
                <w:rFonts w:ascii="Times New Roman" w:hAnsi="Times New Roman"/>
                <w:color w:val="333333"/>
                <w:sz w:val="24"/>
                <w:szCs w:val="24"/>
                <w:lang w:val="uk-UA"/>
              </w:rPr>
            </w:pPr>
            <w:r>
              <w:rPr>
                <w:rFonts w:ascii="Times New Roman" w:hAnsi="Times New Roman"/>
                <w:color w:val="333333"/>
                <w:sz w:val="24"/>
                <w:szCs w:val="24"/>
                <w:lang w:val="uk-UA"/>
              </w:rPr>
              <w:lastRenderedPageBreak/>
              <w:t>2.1</w:t>
            </w:r>
          </w:p>
        </w:tc>
        <w:tc>
          <w:tcPr>
            <w:tcW w:w="3539" w:type="dxa"/>
          </w:tcPr>
          <w:p w14:paraId="40150F01" w14:textId="77777777" w:rsidR="00EA18C2" w:rsidRPr="009A6AB7" w:rsidRDefault="00EA18C2" w:rsidP="00EA18C2">
            <w:pPr>
              <w:ind w:right="34"/>
              <w:rPr>
                <w:rFonts w:ascii="Times New Roman" w:hAnsi="Times New Roman"/>
                <w:color w:val="333333"/>
                <w:sz w:val="24"/>
                <w:szCs w:val="24"/>
                <w:lang w:val="uk-UA"/>
              </w:rPr>
            </w:pPr>
            <w:r>
              <w:rPr>
                <w:rFonts w:ascii="Times New Roman" w:hAnsi="Times New Roman"/>
                <w:color w:val="333333"/>
                <w:sz w:val="24"/>
                <w:szCs w:val="24"/>
                <w:lang w:val="uk-UA"/>
              </w:rPr>
              <w:t>В разі відсутності правовстановлюючих документів –направляти запити до БТІ</w:t>
            </w:r>
          </w:p>
        </w:tc>
        <w:tc>
          <w:tcPr>
            <w:tcW w:w="1843" w:type="dxa"/>
          </w:tcPr>
          <w:p w14:paraId="02ED680B" w14:textId="77777777" w:rsidR="00EA18C2" w:rsidRDefault="00EA18C2" w:rsidP="009A6AB7">
            <w:pPr>
              <w:ind w:right="34" w:firstLine="30"/>
              <w:rPr>
                <w:rFonts w:ascii="Times New Roman" w:hAnsi="Times New Roman"/>
                <w:color w:val="333333"/>
                <w:sz w:val="24"/>
                <w:szCs w:val="24"/>
                <w:lang w:val="uk-UA"/>
              </w:rPr>
            </w:pPr>
            <w:r>
              <w:rPr>
                <w:rFonts w:ascii="Times New Roman" w:hAnsi="Times New Roman"/>
                <w:color w:val="333333"/>
                <w:sz w:val="24"/>
                <w:szCs w:val="24"/>
                <w:lang w:val="uk-UA"/>
              </w:rPr>
              <w:t>УКМтаЗВ</w:t>
            </w:r>
          </w:p>
        </w:tc>
        <w:tc>
          <w:tcPr>
            <w:tcW w:w="3497" w:type="dxa"/>
          </w:tcPr>
          <w:p w14:paraId="68BD16D4" w14:textId="77777777" w:rsidR="00EA18C2" w:rsidRDefault="00EA18C2" w:rsidP="005550A8">
            <w:pPr>
              <w:ind w:left="-81" w:right="-129" w:firstLine="30"/>
              <w:rPr>
                <w:rFonts w:ascii="Times New Roman" w:hAnsi="Times New Roman"/>
                <w:color w:val="333333"/>
                <w:sz w:val="24"/>
                <w:szCs w:val="24"/>
                <w:lang w:val="uk-UA"/>
              </w:rPr>
            </w:pPr>
            <w:r>
              <w:rPr>
                <w:rFonts w:ascii="Times New Roman" w:hAnsi="Times New Roman"/>
                <w:color w:val="333333"/>
                <w:sz w:val="24"/>
                <w:szCs w:val="24"/>
                <w:lang w:val="uk-UA"/>
              </w:rPr>
              <w:t>Отримати дублікати  правовстановлюючих документів</w:t>
            </w:r>
          </w:p>
        </w:tc>
      </w:tr>
      <w:tr w:rsidR="005550A8" w:rsidRPr="009A6AB7" w14:paraId="1C3894AE" w14:textId="77777777" w:rsidTr="00EA18C2">
        <w:tc>
          <w:tcPr>
            <w:tcW w:w="704" w:type="dxa"/>
          </w:tcPr>
          <w:p w14:paraId="5F428468" w14:textId="77777777" w:rsidR="005550A8" w:rsidRPr="009A6AB7" w:rsidRDefault="005550A8" w:rsidP="005550A8">
            <w:pPr>
              <w:ind w:right="34" w:firstLine="30"/>
              <w:jc w:val="center"/>
              <w:rPr>
                <w:rFonts w:ascii="Times New Roman" w:hAnsi="Times New Roman"/>
                <w:color w:val="333333"/>
                <w:sz w:val="24"/>
                <w:szCs w:val="24"/>
                <w:lang w:val="uk-UA"/>
              </w:rPr>
            </w:pPr>
            <w:r w:rsidRPr="009A6AB7">
              <w:rPr>
                <w:rFonts w:ascii="Times New Roman" w:hAnsi="Times New Roman"/>
                <w:color w:val="333333"/>
                <w:sz w:val="24"/>
                <w:szCs w:val="24"/>
                <w:lang w:val="uk-UA"/>
              </w:rPr>
              <w:t>3</w:t>
            </w:r>
          </w:p>
        </w:tc>
        <w:tc>
          <w:tcPr>
            <w:tcW w:w="3539" w:type="dxa"/>
          </w:tcPr>
          <w:p w14:paraId="15DE6678" w14:textId="77777777" w:rsidR="00C73660" w:rsidRDefault="005550A8" w:rsidP="00C73660">
            <w:pPr>
              <w:ind w:right="34" w:firstLine="30"/>
              <w:rPr>
                <w:rFonts w:ascii="Times New Roman" w:hAnsi="Times New Roman"/>
                <w:color w:val="333333"/>
                <w:sz w:val="24"/>
                <w:szCs w:val="24"/>
                <w:lang w:val="uk-UA"/>
              </w:rPr>
            </w:pPr>
            <w:r w:rsidRPr="009A6AB7">
              <w:rPr>
                <w:rFonts w:ascii="Times New Roman" w:hAnsi="Times New Roman"/>
                <w:color w:val="333333"/>
                <w:sz w:val="24"/>
                <w:szCs w:val="24"/>
                <w:lang w:val="uk-UA"/>
              </w:rPr>
              <w:t xml:space="preserve">Звернення до державного реєстратора, реєстрація </w:t>
            </w:r>
          </w:p>
          <w:p w14:paraId="100DD786" w14:textId="77777777" w:rsidR="005550A8" w:rsidRPr="009A6AB7" w:rsidRDefault="005550A8" w:rsidP="00C73660">
            <w:pPr>
              <w:ind w:right="34" w:firstLine="30"/>
              <w:rPr>
                <w:rFonts w:ascii="Times New Roman" w:hAnsi="Times New Roman"/>
                <w:color w:val="333333"/>
                <w:sz w:val="24"/>
                <w:szCs w:val="24"/>
                <w:lang w:val="uk-UA"/>
              </w:rPr>
            </w:pPr>
            <w:r w:rsidRPr="009A6AB7">
              <w:rPr>
                <w:rFonts w:ascii="Times New Roman" w:hAnsi="Times New Roman"/>
                <w:color w:val="333333"/>
                <w:sz w:val="24"/>
                <w:szCs w:val="24"/>
                <w:lang w:val="uk-UA"/>
              </w:rPr>
              <w:t xml:space="preserve">права власності на об’єкт та отримання </w:t>
            </w:r>
            <w:r w:rsidR="00C73660">
              <w:rPr>
                <w:rFonts w:ascii="Times New Roman" w:hAnsi="Times New Roman"/>
                <w:color w:val="333333"/>
                <w:sz w:val="24"/>
                <w:szCs w:val="24"/>
                <w:lang w:val="uk-UA"/>
              </w:rPr>
              <w:t>п</w:t>
            </w:r>
            <w:r w:rsidRPr="009A6AB7">
              <w:rPr>
                <w:rFonts w:ascii="Times New Roman" w:hAnsi="Times New Roman"/>
                <w:color w:val="333333"/>
                <w:sz w:val="24"/>
                <w:szCs w:val="24"/>
                <w:lang w:val="uk-UA"/>
              </w:rPr>
              <w:t>равовстановлюючого документа</w:t>
            </w:r>
          </w:p>
        </w:tc>
        <w:tc>
          <w:tcPr>
            <w:tcW w:w="1843" w:type="dxa"/>
          </w:tcPr>
          <w:p w14:paraId="7E11DF8E" w14:textId="77777777" w:rsidR="005550A8" w:rsidRPr="009A6AB7" w:rsidRDefault="00EB6BA1" w:rsidP="005550A8">
            <w:pPr>
              <w:ind w:right="34" w:firstLine="30"/>
              <w:rPr>
                <w:rFonts w:ascii="Times New Roman" w:hAnsi="Times New Roman"/>
                <w:color w:val="333333"/>
                <w:sz w:val="24"/>
                <w:szCs w:val="24"/>
                <w:lang w:val="uk-UA"/>
              </w:rPr>
            </w:pPr>
            <w:r>
              <w:rPr>
                <w:rFonts w:ascii="Times New Roman" w:hAnsi="Times New Roman"/>
                <w:color w:val="333333"/>
                <w:sz w:val="24"/>
                <w:szCs w:val="24"/>
                <w:lang w:val="uk-UA"/>
              </w:rPr>
              <w:t>УКМтаЗВ,</w:t>
            </w:r>
            <w:r w:rsidRPr="009A6AB7">
              <w:rPr>
                <w:rFonts w:ascii="Times New Roman" w:hAnsi="Times New Roman"/>
                <w:color w:val="333333"/>
                <w:sz w:val="24"/>
                <w:szCs w:val="24"/>
                <w:lang w:val="uk-UA"/>
              </w:rPr>
              <w:t xml:space="preserve"> </w:t>
            </w:r>
            <w:r w:rsidR="005550A8" w:rsidRPr="009A6AB7">
              <w:rPr>
                <w:rFonts w:ascii="Times New Roman" w:hAnsi="Times New Roman"/>
                <w:color w:val="333333"/>
                <w:sz w:val="24"/>
                <w:szCs w:val="24"/>
                <w:lang w:val="uk-UA"/>
              </w:rPr>
              <w:t>державні реєстратори</w:t>
            </w:r>
          </w:p>
        </w:tc>
        <w:tc>
          <w:tcPr>
            <w:tcW w:w="3497" w:type="dxa"/>
          </w:tcPr>
          <w:p w14:paraId="0EBA4D6A" w14:textId="77777777" w:rsidR="005550A8" w:rsidRPr="009A6AB7" w:rsidRDefault="005550A8" w:rsidP="005550A8">
            <w:pPr>
              <w:ind w:left="-81" w:right="-129" w:firstLine="30"/>
              <w:rPr>
                <w:rFonts w:ascii="Times New Roman" w:hAnsi="Times New Roman"/>
                <w:color w:val="333333"/>
                <w:sz w:val="24"/>
                <w:szCs w:val="24"/>
                <w:lang w:val="uk-UA"/>
              </w:rPr>
            </w:pPr>
            <w:r w:rsidRPr="009A6AB7">
              <w:rPr>
                <w:rFonts w:ascii="Times New Roman" w:hAnsi="Times New Roman"/>
                <w:color w:val="333333"/>
                <w:sz w:val="24"/>
                <w:szCs w:val="24"/>
                <w:lang w:val="uk-UA"/>
              </w:rPr>
              <w:t>Право власності на об’єкт зареєстровано, правовстановлюючий документ отримано</w:t>
            </w:r>
          </w:p>
        </w:tc>
      </w:tr>
      <w:tr w:rsidR="005550A8" w:rsidRPr="009A6AB7" w14:paraId="305D4131" w14:textId="77777777" w:rsidTr="00EA18C2">
        <w:tc>
          <w:tcPr>
            <w:tcW w:w="704" w:type="dxa"/>
          </w:tcPr>
          <w:p w14:paraId="41ACA164" w14:textId="77777777" w:rsidR="005550A8" w:rsidRPr="009A6AB7" w:rsidRDefault="005550A8" w:rsidP="005550A8">
            <w:pPr>
              <w:ind w:right="34" w:firstLine="30"/>
              <w:jc w:val="center"/>
              <w:rPr>
                <w:rFonts w:ascii="Times New Roman" w:hAnsi="Times New Roman"/>
                <w:color w:val="333333"/>
                <w:sz w:val="24"/>
                <w:szCs w:val="24"/>
                <w:lang w:val="uk-UA"/>
              </w:rPr>
            </w:pPr>
            <w:r w:rsidRPr="009A6AB7">
              <w:rPr>
                <w:rFonts w:ascii="Times New Roman" w:hAnsi="Times New Roman"/>
                <w:color w:val="333333"/>
                <w:sz w:val="24"/>
                <w:szCs w:val="24"/>
                <w:lang w:val="uk-UA"/>
              </w:rPr>
              <w:t>4</w:t>
            </w:r>
          </w:p>
        </w:tc>
        <w:tc>
          <w:tcPr>
            <w:tcW w:w="3539" w:type="dxa"/>
          </w:tcPr>
          <w:p w14:paraId="16B84C6D" w14:textId="77777777" w:rsidR="005550A8" w:rsidRPr="009A6AB7" w:rsidRDefault="00EA18C2" w:rsidP="00EA18C2">
            <w:pPr>
              <w:ind w:right="34" w:firstLine="30"/>
              <w:rPr>
                <w:rFonts w:ascii="Times New Roman" w:hAnsi="Times New Roman"/>
                <w:color w:val="333333"/>
                <w:sz w:val="24"/>
                <w:szCs w:val="24"/>
                <w:lang w:val="uk-UA"/>
              </w:rPr>
            </w:pPr>
            <w:r>
              <w:rPr>
                <w:rFonts w:ascii="Times New Roman" w:hAnsi="Times New Roman"/>
                <w:color w:val="333333"/>
                <w:sz w:val="24"/>
                <w:szCs w:val="24"/>
                <w:lang w:val="uk-UA"/>
              </w:rPr>
              <w:t>Ви</w:t>
            </w:r>
            <w:r w:rsidR="005550A8" w:rsidRPr="009A6AB7">
              <w:rPr>
                <w:rFonts w:ascii="Times New Roman" w:hAnsi="Times New Roman"/>
                <w:color w:val="333333"/>
                <w:sz w:val="24"/>
                <w:szCs w:val="24"/>
                <w:lang w:val="uk-UA"/>
              </w:rPr>
              <w:t>рішення</w:t>
            </w:r>
            <w:r>
              <w:rPr>
                <w:rFonts w:ascii="Times New Roman" w:hAnsi="Times New Roman"/>
                <w:color w:val="333333"/>
                <w:sz w:val="24"/>
                <w:szCs w:val="24"/>
                <w:lang w:val="uk-UA"/>
              </w:rPr>
              <w:t xml:space="preserve"> питання</w:t>
            </w:r>
            <w:r w:rsidR="005550A8" w:rsidRPr="009A6AB7">
              <w:rPr>
                <w:rFonts w:ascii="Times New Roman" w:hAnsi="Times New Roman"/>
                <w:color w:val="333333"/>
                <w:sz w:val="24"/>
                <w:szCs w:val="24"/>
                <w:lang w:val="uk-UA"/>
              </w:rPr>
              <w:t xml:space="preserve"> щодо оптимальних шляхів використання </w:t>
            </w:r>
            <w:r>
              <w:rPr>
                <w:rFonts w:ascii="Times New Roman" w:hAnsi="Times New Roman"/>
                <w:color w:val="333333"/>
                <w:sz w:val="24"/>
                <w:szCs w:val="24"/>
                <w:lang w:val="uk-UA"/>
              </w:rPr>
              <w:t xml:space="preserve">прийнятого у </w:t>
            </w:r>
            <w:r w:rsidR="005550A8" w:rsidRPr="009A6AB7">
              <w:rPr>
                <w:rFonts w:ascii="Times New Roman" w:hAnsi="Times New Roman"/>
                <w:color w:val="333333"/>
                <w:sz w:val="24"/>
                <w:szCs w:val="24"/>
                <w:lang w:val="uk-UA"/>
              </w:rPr>
              <w:t>комунальн</w:t>
            </w:r>
            <w:r>
              <w:rPr>
                <w:rFonts w:ascii="Times New Roman" w:hAnsi="Times New Roman"/>
                <w:color w:val="333333"/>
                <w:sz w:val="24"/>
                <w:szCs w:val="24"/>
                <w:lang w:val="uk-UA"/>
              </w:rPr>
              <w:t>у</w:t>
            </w:r>
            <w:r w:rsidR="003B7316">
              <w:rPr>
                <w:rFonts w:ascii="Times New Roman" w:hAnsi="Times New Roman"/>
                <w:color w:val="333333"/>
                <w:sz w:val="24"/>
                <w:szCs w:val="24"/>
                <w:lang w:val="uk-UA"/>
              </w:rPr>
              <w:t xml:space="preserve"> </w:t>
            </w:r>
            <w:r>
              <w:rPr>
                <w:rFonts w:ascii="Times New Roman" w:hAnsi="Times New Roman"/>
                <w:color w:val="333333"/>
                <w:sz w:val="24"/>
                <w:szCs w:val="24"/>
                <w:lang w:val="uk-UA"/>
              </w:rPr>
              <w:t>власність</w:t>
            </w:r>
            <w:r w:rsidR="005550A8" w:rsidRPr="009A6AB7">
              <w:rPr>
                <w:rFonts w:ascii="Times New Roman" w:hAnsi="Times New Roman"/>
                <w:color w:val="333333"/>
                <w:sz w:val="24"/>
                <w:szCs w:val="24"/>
                <w:lang w:val="uk-UA"/>
              </w:rPr>
              <w:t xml:space="preserve"> майна</w:t>
            </w:r>
          </w:p>
        </w:tc>
        <w:tc>
          <w:tcPr>
            <w:tcW w:w="1843" w:type="dxa"/>
          </w:tcPr>
          <w:p w14:paraId="3758B5EF" w14:textId="77777777" w:rsidR="005550A8" w:rsidRPr="009A6AB7" w:rsidRDefault="009A6AB7" w:rsidP="005550A8">
            <w:pPr>
              <w:ind w:right="34" w:firstLine="30"/>
              <w:jc w:val="both"/>
              <w:rPr>
                <w:rFonts w:ascii="Times New Roman" w:hAnsi="Times New Roman"/>
                <w:color w:val="333333"/>
                <w:sz w:val="24"/>
                <w:szCs w:val="24"/>
                <w:lang w:val="uk-UA"/>
              </w:rPr>
            </w:pPr>
            <w:r>
              <w:rPr>
                <w:rFonts w:ascii="Times New Roman" w:hAnsi="Times New Roman"/>
                <w:color w:val="333333"/>
                <w:sz w:val="24"/>
                <w:szCs w:val="24"/>
                <w:lang w:val="uk-UA"/>
              </w:rPr>
              <w:t>Міська р</w:t>
            </w:r>
            <w:r w:rsidR="005550A8" w:rsidRPr="009A6AB7">
              <w:rPr>
                <w:rFonts w:ascii="Times New Roman" w:hAnsi="Times New Roman"/>
                <w:color w:val="333333"/>
                <w:sz w:val="24"/>
                <w:szCs w:val="24"/>
                <w:lang w:val="uk-UA"/>
              </w:rPr>
              <w:t>ада</w:t>
            </w:r>
          </w:p>
        </w:tc>
        <w:tc>
          <w:tcPr>
            <w:tcW w:w="3497" w:type="dxa"/>
          </w:tcPr>
          <w:p w14:paraId="61485E79" w14:textId="77777777" w:rsidR="005550A8" w:rsidRPr="009A6AB7" w:rsidRDefault="005550A8" w:rsidP="005550A8">
            <w:pPr>
              <w:ind w:left="-81" w:right="-129" w:firstLine="30"/>
              <w:jc w:val="both"/>
              <w:rPr>
                <w:rFonts w:ascii="Times New Roman" w:hAnsi="Times New Roman"/>
                <w:color w:val="333333"/>
                <w:sz w:val="24"/>
                <w:szCs w:val="24"/>
                <w:lang w:val="uk-UA"/>
              </w:rPr>
            </w:pPr>
            <w:r w:rsidRPr="009A6AB7">
              <w:rPr>
                <w:rFonts w:ascii="Times New Roman" w:hAnsi="Times New Roman"/>
                <w:color w:val="333333"/>
                <w:sz w:val="24"/>
                <w:szCs w:val="24"/>
                <w:lang w:val="uk-UA"/>
              </w:rPr>
              <w:t>Управлінське рішення прийняте</w:t>
            </w:r>
            <w:r w:rsidR="003B7316">
              <w:rPr>
                <w:rFonts w:ascii="Times New Roman" w:hAnsi="Times New Roman"/>
                <w:color w:val="333333"/>
                <w:sz w:val="24"/>
                <w:szCs w:val="24"/>
                <w:lang w:val="uk-UA"/>
              </w:rPr>
              <w:t>. Ефективне використання майна територіальної громади</w:t>
            </w:r>
          </w:p>
        </w:tc>
      </w:tr>
    </w:tbl>
    <w:p w14:paraId="049ACA99" w14:textId="77777777" w:rsidR="00856897" w:rsidRDefault="00856897" w:rsidP="00856897">
      <w:pPr>
        <w:rPr>
          <w:rFonts w:cs="Calibri"/>
          <w:color w:val="333333"/>
          <w:lang w:eastAsia="ru-RU"/>
        </w:rPr>
      </w:pPr>
    </w:p>
    <w:p w14:paraId="415B023C" w14:textId="77777777" w:rsidR="00856897" w:rsidRPr="00856897" w:rsidRDefault="00856897" w:rsidP="00856897">
      <w:pPr>
        <w:pStyle w:val="a3"/>
        <w:numPr>
          <w:ilvl w:val="0"/>
          <w:numId w:val="2"/>
        </w:numPr>
        <w:rPr>
          <w:rFonts w:cs="Calibri"/>
          <w:b/>
          <w:color w:val="333333"/>
          <w:sz w:val="28"/>
          <w:szCs w:val="28"/>
          <w:lang w:eastAsia="ru-RU"/>
        </w:rPr>
      </w:pPr>
      <w:r w:rsidRPr="00856897">
        <w:rPr>
          <w:rFonts w:cs="Calibri"/>
          <w:b/>
          <w:color w:val="333333"/>
          <w:sz w:val="28"/>
          <w:szCs w:val="28"/>
          <w:lang w:eastAsia="ru-RU"/>
        </w:rPr>
        <w:t>Реєстрація прав на нерухоме майно Ніжинської територіальної громади, яке знаходиться на обліку ради, її виконавчих органів або комунальних підприємств, установ, закладів, організацій, які утворені за рішенням ради, але право власності на яке не було зареєстроване до 01.01.2013 року.</w:t>
      </w:r>
    </w:p>
    <w:p w14:paraId="5B71898B" w14:textId="77777777" w:rsidR="00856897" w:rsidRPr="00856897" w:rsidRDefault="00856897" w:rsidP="00856897">
      <w:pPr>
        <w:pStyle w:val="a3"/>
        <w:ind w:left="360" w:firstLine="0"/>
        <w:rPr>
          <w:rFonts w:cs="Calibri"/>
          <w:color w:val="333333"/>
          <w:lang w:eastAsia="ru-RU"/>
        </w:rPr>
      </w:pPr>
    </w:p>
    <w:p w14:paraId="2DB679DB" w14:textId="77777777" w:rsidR="005550A8" w:rsidRPr="005550A8" w:rsidRDefault="005550A8" w:rsidP="005550A8">
      <w:pPr>
        <w:spacing w:after="0" w:line="240" w:lineRule="auto"/>
        <w:ind w:firstLine="567"/>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З метою захисту права власності територіальної громади на об’єкти комунального майна, створення належних організаційних умов для забезпечення його ефективного використання доцільним є внесення даних про таке майно до Державного реєстру. </w:t>
      </w:r>
    </w:p>
    <w:p w14:paraId="4C6D90AA"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 Для державної реєстрації права власності на об’єкт нерухомого майна державної або комунальної власності, будівництво якого завершено та право власності на який не зареєстровано до 1 січня 2013 року, за відсутності документа, що посвідчує набуття права державної або комунальної власності на такий об’єкт, подаються:</w:t>
      </w:r>
    </w:p>
    <w:p w14:paraId="225395E3"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1) технічний паспорт на об’єкт нерухомого майна;</w:t>
      </w:r>
    </w:p>
    <w:p w14:paraId="7BA9EDEB"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2) витяг з Єдиного реєстру об’єктів державної власності щодо такого об’єкта (у разі державної реєстрації права державної власності);</w:t>
      </w:r>
    </w:p>
    <w:p w14:paraId="41194303"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3) документ, що підтверджує факт перебування об’єкта нерухомого майна у комунальній власності, виданий відповідним органом місцевого самоврядування (у разі державної реєстрації права комунальної власності);</w:t>
      </w:r>
    </w:p>
    <w:p w14:paraId="012CA0A3" w14:textId="77777777" w:rsidR="005550A8" w:rsidRPr="005550A8" w:rsidRDefault="005550A8" w:rsidP="005550A8">
      <w:pPr>
        <w:spacing w:after="0" w:line="240" w:lineRule="auto"/>
        <w:ind w:firstLine="709"/>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4) документ, що підтверджує факт відсутності перебування об’єкта нерухомого майна у державній власності, виданий Фондом державного майна чи його регіональним відділенням (у разі державної реєстрації права комунальної власності).</w:t>
      </w:r>
    </w:p>
    <w:p w14:paraId="281B38D3" w14:textId="77777777" w:rsidR="005550A8" w:rsidRPr="005550A8" w:rsidRDefault="005550A8" w:rsidP="005550A8">
      <w:pPr>
        <w:spacing w:after="0" w:line="240" w:lineRule="auto"/>
        <w:ind w:firstLine="567"/>
        <w:jc w:val="both"/>
        <w:rPr>
          <w:rFonts w:cs="Calibri"/>
          <w:color w:val="333333"/>
          <w:sz w:val="24"/>
          <w:szCs w:val="24"/>
          <w:lang w:val="uk-UA" w:eastAsia="ru-RU"/>
        </w:rPr>
      </w:pPr>
    </w:p>
    <w:p w14:paraId="375FC58E" w14:textId="77777777" w:rsidR="005550A8" w:rsidRPr="005550A8" w:rsidRDefault="005550A8" w:rsidP="005550A8">
      <w:pPr>
        <w:spacing w:after="0" w:line="240" w:lineRule="auto"/>
        <w:ind w:firstLine="567"/>
        <w:jc w:val="both"/>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З метою виконання планових заходів необхідно здійснити наступні кроки:</w:t>
      </w:r>
    </w:p>
    <w:tbl>
      <w:tblPr>
        <w:tblStyle w:val="12"/>
        <w:tblpPr w:leftFromText="180" w:rightFromText="180" w:vertAnchor="text" w:horzAnchor="margin" w:tblpY="-5"/>
        <w:tblW w:w="9918" w:type="dxa"/>
        <w:tblLayout w:type="fixed"/>
        <w:tblLook w:val="04A0" w:firstRow="1" w:lastRow="0" w:firstColumn="1" w:lastColumn="0" w:noHBand="0" w:noVBand="1"/>
      </w:tblPr>
      <w:tblGrid>
        <w:gridCol w:w="704"/>
        <w:gridCol w:w="3686"/>
        <w:gridCol w:w="1701"/>
        <w:gridCol w:w="1281"/>
        <w:gridCol w:w="2546"/>
      </w:tblGrid>
      <w:tr w:rsidR="00111C3F" w:rsidRPr="00B00026" w14:paraId="61CE80DC" w14:textId="77777777" w:rsidTr="00320522">
        <w:trPr>
          <w:trHeight w:val="848"/>
        </w:trPr>
        <w:tc>
          <w:tcPr>
            <w:tcW w:w="704" w:type="dxa"/>
            <w:shd w:val="clear" w:color="auto" w:fill="D0CECE" w:themeFill="background2" w:themeFillShade="E6"/>
          </w:tcPr>
          <w:p w14:paraId="702AA1D3" w14:textId="77777777" w:rsidR="00111C3F" w:rsidRPr="00B00026" w:rsidRDefault="00111C3F" w:rsidP="00320522">
            <w:pPr>
              <w:ind w:firstLine="709"/>
              <w:jc w:val="center"/>
              <w:rPr>
                <w:rFonts w:ascii="Times New Roman" w:hAnsi="Times New Roman"/>
                <w:b/>
                <w:color w:val="333333"/>
                <w:sz w:val="24"/>
                <w:szCs w:val="24"/>
              </w:rPr>
            </w:pPr>
            <w:r w:rsidRPr="00B00026">
              <w:rPr>
                <w:rFonts w:ascii="Times New Roman" w:hAnsi="Times New Roman"/>
                <w:b/>
                <w:color w:val="333333"/>
                <w:sz w:val="24"/>
                <w:szCs w:val="24"/>
              </w:rPr>
              <w:lastRenderedPageBreak/>
              <w:t>з\п</w:t>
            </w:r>
          </w:p>
        </w:tc>
        <w:tc>
          <w:tcPr>
            <w:tcW w:w="3686" w:type="dxa"/>
            <w:shd w:val="clear" w:color="auto" w:fill="D0CECE" w:themeFill="background2" w:themeFillShade="E6"/>
          </w:tcPr>
          <w:p w14:paraId="2E8F1DE1" w14:textId="77777777" w:rsidR="00111C3F" w:rsidRPr="00B00026" w:rsidRDefault="00111C3F" w:rsidP="00320522">
            <w:pPr>
              <w:ind w:firstLine="709"/>
              <w:jc w:val="center"/>
              <w:rPr>
                <w:rFonts w:ascii="Times New Roman" w:hAnsi="Times New Roman"/>
                <w:b/>
                <w:color w:val="333333"/>
                <w:sz w:val="24"/>
                <w:szCs w:val="24"/>
              </w:rPr>
            </w:pPr>
            <w:r w:rsidRPr="00B00026">
              <w:rPr>
                <w:rFonts w:ascii="Times New Roman" w:hAnsi="Times New Roman"/>
                <w:b/>
                <w:color w:val="333333"/>
                <w:sz w:val="24"/>
                <w:szCs w:val="24"/>
              </w:rPr>
              <w:t>Найменування заходу</w:t>
            </w:r>
          </w:p>
        </w:tc>
        <w:tc>
          <w:tcPr>
            <w:tcW w:w="1701" w:type="dxa"/>
            <w:shd w:val="clear" w:color="auto" w:fill="D0CECE" w:themeFill="background2" w:themeFillShade="E6"/>
          </w:tcPr>
          <w:p w14:paraId="437A0EE3" w14:textId="77777777" w:rsidR="00111C3F" w:rsidRPr="00B00026" w:rsidRDefault="00111C3F" w:rsidP="00320522">
            <w:pPr>
              <w:ind w:firstLine="709"/>
              <w:jc w:val="center"/>
              <w:rPr>
                <w:rFonts w:ascii="Times New Roman" w:hAnsi="Times New Roman"/>
                <w:b/>
                <w:color w:val="333333"/>
                <w:sz w:val="24"/>
                <w:szCs w:val="24"/>
              </w:rPr>
            </w:pPr>
            <w:r w:rsidRPr="00B00026">
              <w:rPr>
                <w:rFonts w:ascii="Times New Roman" w:hAnsi="Times New Roman"/>
                <w:b/>
                <w:color w:val="333333"/>
                <w:sz w:val="24"/>
                <w:szCs w:val="24"/>
              </w:rPr>
              <w:t>Відповідальні особи</w:t>
            </w:r>
          </w:p>
        </w:tc>
        <w:tc>
          <w:tcPr>
            <w:tcW w:w="1281" w:type="dxa"/>
            <w:shd w:val="clear" w:color="auto" w:fill="D0CECE" w:themeFill="background2" w:themeFillShade="E6"/>
          </w:tcPr>
          <w:p w14:paraId="3C9A059D" w14:textId="77777777" w:rsidR="00111C3F" w:rsidRPr="00B00026" w:rsidRDefault="00111C3F" w:rsidP="00320522">
            <w:pPr>
              <w:ind w:firstLine="709"/>
              <w:jc w:val="center"/>
              <w:rPr>
                <w:rFonts w:ascii="Times New Roman" w:hAnsi="Times New Roman"/>
                <w:b/>
                <w:color w:val="333333"/>
                <w:sz w:val="24"/>
                <w:szCs w:val="24"/>
              </w:rPr>
            </w:pPr>
            <w:r w:rsidRPr="00B00026">
              <w:rPr>
                <w:rFonts w:ascii="Times New Roman" w:hAnsi="Times New Roman"/>
                <w:b/>
                <w:color w:val="333333"/>
                <w:sz w:val="24"/>
                <w:szCs w:val="24"/>
              </w:rPr>
              <w:t>Строк виконання</w:t>
            </w:r>
          </w:p>
        </w:tc>
        <w:tc>
          <w:tcPr>
            <w:tcW w:w="2546" w:type="dxa"/>
            <w:shd w:val="clear" w:color="auto" w:fill="D0CECE" w:themeFill="background2" w:themeFillShade="E6"/>
          </w:tcPr>
          <w:p w14:paraId="7BD62821" w14:textId="77777777" w:rsidR="00111C3F" w:rsidRPr="00B00026" w:rsidRDefault="00111C3F" w:rsidP="00320522">
            <w:pPr>
              <w:ind w:firstLine="709"/>
              <w:jc w:val="center"/>
              <w:rPr>
                <w:rFonts w:ascii="Times New Roman" w:hAnsi="Times New Roman"/>
                <w:b/>
                <w:color w:val="333333"/>
                <w:sz w:val="24"/>
                <w:szCs w:val="24"/>
              </w:rPr>
            </w:pPr>
            <w:r w:rsidRPr="00B00026">
              <w:rPr>
                <w:rFonts w:ascii="Times New Roman" w:hAnsi="Times New Roman"/>
                <w:b/>
                <w:color w:val="333333"/>
                <w:sz w:val="24"/>
                <w:szCs w:val="24"/>
              </w:rPr>
              <w:t>Очікуваний результат</w:t>
            </w:r>
          </w:p>
        </w:tc>
      </w:tr>
      <w:tr w:rsidR="00111C3F" w:rsidRPr="00B00026" w14:paraId="4DF094C7" w14:textId="77777777" w:rsidTr="00320522">
        <w:trPr>
          <w:trHeight w:val="882"/>
        </w:trPr>
        <w:tc>
          <w:tcPr>
            <w:tcW w:w="704" w:type="dxa"/>
          </w:tcPr>
          <w:p w14:paraId="4A324FF6" w14:textId="77777777" w:rsidR="00111C3F" w:rsidRPr="00B00026" w:rsidRDefault="00111C3F" w:rsidP="00320522">
            <w:pPr>
              <w:ind w:left="-813" w:firstLine="709"/>
              <w:jc w:val="both"/>
              <w:rPr>
                <w:rFonts w:ascii="Times New Roman" w:hAnsi="Times New Roman"/>
                <w:color w:val="333333"/>
                <w:sz w:val="24"/>
                <w:szCs w:val="24"/>
              </w:rPr>
            </w:pPr>
            <w:r w:rsidRPr="00B00026">
              <w:rPr>
                <w:rFonts w:ascii="Times New Roman" w:hAnsi="Times New Roman"/>
                <w:color w:val="333333"/>
                <w:sz w:val="24"/>
                <w:szCs w:val="24"/>
              </w:rPr>
              <w:t xml:space="preserve">    1</w:t>
            </w:r>
          </w:p>
        </w:tc>
        <w:tc>
          <w:tcPr>
            <w:tcW w:w="3686" w:type="dxa"/>
          </w:tcPr>
          <w:p w14:paraId="07327A9F"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Виявлення об’єктів</w:t>
            </w:r>
          </w:p>
        </w:tc>
        <w:tc>
          <w:tcPr>
            <w:tcW w:w="1701" w:type="dxa"/>
          </w:tcPr>
          <w:p w14:paraId="3696C89B"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ОМС</w:t>
            </w:r>
          </w:p>
        </w:tc>
        <w:tc>
          <w:tcPr>
            <w:tcW w:w="1281" w:type="dxa"/>
          </w:tcPr>
          <w:p w14:paraId="519AA78B" w14:textId="77777777" w:rsidR="00111C3F" w:rsidRPr="00B00026" w:rsidRDefault="00111C3F" w:rsidP="00320522">
            <w:pPr>
              <w:ind w:firstLine="709"/>
              <w:jc w:val="center"/>
              <w:rPr>
                <w:rFonts w:ascii="Times New Roman" w:hAnsi="Times New Roman"/>
                <w:color w:val="333333"/>
                <w:sz w:val="24"/>
                <w:szCs w:val="24"/>
              </w:rPr>
            </w:pPr>
          </w:p>
        </w:tc>
        <w:tc>
          <w:tcPr>
            <w:tcW w:w="2546" w:type="dxa"/>
          </w:tcPr>
          <w:p w14:paraId="351A530B"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Об’єкти,</w:t>
            </w:r>
            <w:r>
              <w:rPr>
                <w:rFonts w:ascii="Times New Roman" w:hAnsi="Times New Roman"/>
                <w:color w:val="333333"/>
                <w:sz w:val="24"/>
                <w:szCs w:val="24"/>
              </w:rPr>
              <w:t xml:space="preserve"> </w:t>
            </w:r>
            <w:r w:rsidRPr="00B00026">
              <w:rPr>
                <w:rFonts w:ascii="Times New Roman" w:hAnsi="Times New Roman"/>
                <w:color w:val="333333"/>
                <w:sz w:val="24"/>
                <w:szCs w:val="24"/>
              </w:rPr>
              <w:t xml:space="preserve">не зареєстровані у реєстрі, виявлені </w:t>
            </w:r>
          </w:p>
        </w:tc>
      </w:tr>
      <w:tr w:rsidR="00111C3F" w:rsidRPr="00B00026" w14:paraId="7A19EBBB" w14:textId="77777777" w:rsidTr="00320522">
        <w:trPr>
          <w:trHeight w:val="326"/>
        </w:trPr>
        <w:tc>
          <w:tcPr>
            <w:tcW w:w="704" w:type="dxa"/>
          </w:tcPr>
          <w:p w14:paraId="21887095" w14:textId="77777777" w:rsidR="00111C3F" w:rsidRPr="00B00026" w:rsidRDefault="00111C3F" w:rsidP="00320522">
            <w:pPr>
              <w:ind w:firstLine="709"/>
              <w:jc w:val="center"/>
              <w:rPr>
                <w:rFonts w:ascii="Times New Roman" w:hAnsi="Times New Roman"/>
                <w:color w:val="333333"/>
                <w:sz w:val="24"/>
                <w:szCs w:val="24"/>
              </w:rPr>
            </w:pPr>
            <w:r w:rsidRPr="00B00026">
              <w:rPr>
                <w:rFonts w:ascii="Times New Roman" w:hAnsi="Times New Roman"/>
                <w:color w:val="333333"/>
                <w:sz w:val="24"/>
                <w:szCs w:val="24"/>
              </w:rPr>
              <w:t>22</w:t>
            </w:r>
          </w:p>
        </w:tc>
        <w:tc>
          <w:tcPr>
            <w:tcW w:w="3686" w:type="dxa"/>
          </w:tcPr>
          <w:p w14:paraId="0A53D940" w14:textId="77777777" w:rsidR="00111C3F" w:rsidRPr="00B00026" w:rsidRDefault="00111C3F" w:rsidP="00320522">
            <w:pPr>
              <w:ind w:firstLine="34"/>
              <w:rPr>
                <w:rFonts w:ascii="Times New Roman" w:hAnsi="Times New Roman"/>
                <w:color w:val="333333"/>
                <w:sz w:val="24"/>
                <w:szCs w:val="24"/>
              </w:rPr>
            </w:pPr>
            <w:r w:rsidRPr="00B00026">
              <w:rPr>
                <w:rFonts w:ascii="Times New Roman" w:hAnsi="Times New Roman"/>
                <w:color w:val="333333"/>
                <w:sz w:val="24"/>
                <w:szCs w:val="24"/>
              </w:rPr>
              <w:t>Перевірка наявності акту</w:t>
            </w:r>
          </w:p>
          <w:p w14:paraId="4DC22CEA"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прийому-передачі, яким підтверджено факт передачі конкретного об’єкта нерухомості територіальній громаді</w:t>
            </w:r>
          </w:p>
        </w:tc>
        <w:tc>
          <w:tcPr>
            <w:tcW w:w="1701" w:type="dxa"/>
          </w:tcPr>
          <w:p w14:paraId="2D41DD7B"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ОМС</w:t>
            </w:r>
          </w:p>
        </w:tc>
        <w:tc>
          <w:tcPr>
            <w:tcW w:w="1281" w:type="dxa"/>
          </w:tcPr>
          <w:p w14:paraId="52DA94AB" w14:textId="77777777" w:rsidR="00111C3F" w:rsidRPr="00B00026" w:rsidRDefault="00111C3F" w:rsidP="00320522">
            <w:pPr>
              <w:ind w:firstLine="709"/>
              <w:jc w:val="center"/>
              <w:rPr>
                <w:rFonts w:ascii="Times New Roman" w:hAnsi="Times New Roman"/>
                <w:color w:val="333333"/>
                <w:sz w:val="24"/>
                <w:szCs w:val="24"/>
              </w:rPr>
            </w:pPr>
          </w:p>
        </w:tc>
        <w:tc>
          <w:tcPr>
            <w:tcW w:w="2546" w:type="dxa"/>
          </w:tcPr>
          <w:p w14:paraId="26864DEC"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Перевірено наявність</w:t>
            </w:r>
          </w:p>
          <w:p w14:paraId="09681C7F"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правовстановлюючих документів</w:t>
            </w:r>
          </w:p>
        </w:tc>
      </w:tr>
      <w:tr w:rsidR="00111C3F" w:rsidRPr="00B00026" w14:paraId="0D343651" w14:textId="77777777" w:rsidTr="00320522">
        <w:trPr>
          <w:trHeight w:val="313"/>
        </w:trPr>
        <w:tc>
          <w:tcPr>
            <w:tcW w:w="704" w:type="dxa"/>
          </w:tcPr>
          <w:p w14:paraId="4F755C98" w14:textId="77777777" w:rsidR="00111C3F" w:rsidRPr="00B00026" w:rsidRDefault="00111C3F" w:rsidP="00320522">
            <w:pPr>
              <w:ind w:left="-813" w:firstLine="709"/>
              <w:jc w:val="center"/>
              <w:rPr>
                <w:rFonts w:ascii="Times New Roman" w:hAnsi="Times New Roman"/>
                <w:color w:val="333333"/>
                <w:sz w:val="24"/>
                <w:szCs w:val="24"/>
              </w:rPr>
            </w:pPr>
            <w:r w:rsidRPr="00B00026">
              <w:rPr>
                <w:rFonts w:ascii="Times New Roman" w:hAnsi="Times New Roman"/>
                <w:color w:val="333333"/>
                <w:sz w:val="24"/>
                <w:szCs w:val="24"/>
              </w:rPr>
              <w:t>3</w:t>
            </w:r>
          </w:p>
        </w:tc>
        <w:tc>
          <w:tcPr>
            <w:tcW w:w="3686" w:type="dxa"/>
          </w:tcPr>
          <w:p w14:paraId="646E1034"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В разі відсутності правовстановлюючих документів направлення запитів до БТІ</w:t>
            </w:r>
          </w:p>
        </w:tc>
        <w:tc>
          <w:tcPr>
            <w:tcW w:w="1701" w:type="dxa"/>
          </w:tcPr>
          <w:p w14:paraId="6D7084B0"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ОМС</w:t>
            </w:r>
          </w:p>
        </w:tc>
        <w:tc>
          <w:tcPr>
            <w:tcW w:w="1281" w:type="dxa"/>
          </w:tcPr>
          <w:p w14:paraId="109F4010" w14:textId="77777777" w:rsidR="00111C3F" w:rsidRPr="00B00026" w:rsidRDefault="00111C3F" w:rsidP="00320522">
            <w:pPr>
              <w:ind w:firstLine="709"/>
              <w:jc w:val="center"/>
              <w:rPr>
                <w:rFonts w:ascii="Times New Roman" w:hAnsi="Times New Roman"/>
                <w:color w:val="333333"/>
                <w:sz w:val="24"/>
                <w:szCs w:val="24"/>
              </w:rPr>
            </w:pPr>
          </w:p>
        </w:tc>
        <w:tc>
          <w:tcPr>
            <w:tcW w:w="2546" w:type="dxa"/>
          </w:tcPr>
          <w:p w14:paraId="48695D7C"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Дублікати документів отримані</w:t>
            </w:r>
          </w:p>
        </w:tc>
      </w:tr>
      <w:tr w:rsidR="00111C3F" w:rsidRPr="00B00026" w14:paraId="37902A2C" w14:textId="77777777" w:rsidTr="00320522">
        <w:trPr>
          <w:trHeight w:val="313"/>
        </w:trPr>
        <w:tc>
          <w:tcPr>
            <w:tcW w:w="704" w:type="dxa"/>
          </w:tcPr>
          <w:p w14:paraId="271473DB" w14:textId="77777777" w:rsidR="00111C3F" w:rsidRPr="00B00026" w:rsidRDefault="00111C3F" w:rsidP="00320522">
            <w:pPr>
              <w:ind w:firstLine="709"/>
              <w:jc w:val="center"/>
              <w:rPr>
                <w:rFonts w:ascii="Times New Roman" w:hAnsi="Times New Roman"/>
                <w:color w:val="333333"/>
                <w:sz w:val="24"/>
                <w:szCs w:val="24"/>
              </w:rPr>
            </w:pPr>
            <w:r w:rsidRPr="00B00026">
              <w:rPr>
                <w:rFonts w:ascii="Times New Roman" w:hAnsi="Times New Roman"/>
                <w:color w:val="333333"/>
                <w:sz w:val="24"/>
                <w:szCs w:val="24"/>
              </w:rPr>
              <w:t>44</w:t>
            </w:r>
          </w:p>
        </w:tc>
        <w:tc>
          <w:tcPr>
            <w:tcW w:w="3686" w:type="dxa"/>
          </w:tcPr>
          <w:p w14:paraId="56AD5566"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Передбачення у бюджеті коштів (планування витрат)  на виготов</w:t>
            </w:r>
            <w:r>
              <w:rPr>
                <w:rFonts w:ascii="Times New Roman" w:hAnsi="Times New Roman"/>
                <w:color w:val="333333"/>
                <w:sz w:val="24"/>
                <w:szCs w:val="24"/>
              </w:rPr>
              <w:t>-</w:t>
            </w:r>
            <w:r w:rsidRPr="00B00026">
              <w:rPr>
                <w:rFonts w:ascii="Times New Roman" w:hAnsi="Times New Roman"/>
                <w:color w:val="333333"/>
                <w:sz w:val="24"/>
                <w:szCs w:val="24"/>
              </w:rPr>
              <w:t>лення правовстановлюючих документів та технічної документації на нерухоме майно</w:t>
            </w:r>
          </w:p>
        </w:tc>
        <w:tc>
          <w:tcPr>
            <w:tcW w:w="1701" w:type="dxa"/>
          </w:tcPr>
          <w:p w14:paraId="52B216C6"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Бюджетна комісія Ради</w:t>
            </w:r>
          </w:p>
        </w:tc>
        <w:tc>
          <w:tcPr>
            <w:tcW w:w="1281" w:type="dxa"/>
          </w:tcPr>
          <w:p w14:paraId="15209947"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 xml:space="preserve">До затвердження бюджету </w:t>
            </w:r>
          </w:p>
        </w:tc>
        <w:tc>
          <w:tcPr>
            <w:tcW w:w="2546" w:type="dxa"/>
          </w:tcPr>
          <w:p w14:paraId="1EA4E920"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Кошти наявні</w:t>
            </w:r>
          </w:p>
        </w:tc>
      </w:tr>
      <w:tr w:rsidR="00111C3F" w:rsidRPr="00B00026" w14:paraId="214E7B4C" w14:textId="77777777" w:rsidTr="00320522">
        <w:trPr>
          <w:trHeight w:val="313"/>
        </w:trPr>
        <w:tc>
          <w:tcPr>
            <w:tcW w:w="704" w:type="dxa"/>
          </w:tcPr>
          <w:p w14:paraId="30AEA0A5" w14:textId="77777777" w:rsidR="00111C3F" w:rsidRPr="00B00026" w:rsidRDefault="00111C3F" w:rsidP="00320522">
            <w:pPr>
              <w:ind w:left="-709" w:firstLine="709"/>
              <w:jc w:val="center"/>
              <w:rPr>
                <w:rFonts w:ascii="Times New Roman" w:hAnsi="Times New Roman"/>
                <w:color w:val="333333"/>
                <w:sz w:val="24"/>
                <w:szCs w:val="24"/>
              </w:rPr>
            </w:pPr>
            <w:r w:rsidRPr="00B00026">
              <w:rPr>
                <w:rFonts w:ascii="Times New Roman" w:hAnsi="Times New Roman"/>
                <w:color w:val="333333"/>
                <w:sz w:val="24"/>
                <w:szCs w:val="24"/>
              </w:rPr>
              <w:t>5.</w:t>
            </w:r>
          </w:p>
        </w:tc>
        <w:tc>
          <w:tcPr>
            <w:tcW w:w="3686" w:type="dxa"/>
          </w:tcPr>
          <w:p w14:paraId="3655986F"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Отримання витягу із Єдиного реєстру об’єктів державної власності про підтвердження реєстрації права державної власності  - у разі передачі з державної в комунальну власність / відсутності реєстрації державної власності</w:t>
            </w:r>
          </w:p>
        </w:tc>
        <w:tc>
          <w:tcPr>
            <w:tcW w:w="1701" w:type="dxa"/>
          </w:tcPr>
          <w:p w14:paraId="0CC5A089"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ОМС</w:t>
            </w:r>
          </w:p>
        </w:tc>
        <w:tc>
          <w:tcPr>
            <w:tcW w:w="1281" w:type="dxa"/>
          </w:tcPr>
          <w:p w14:paraId="14AC62D1" w14:textId="77777777" w:rsidR="00111C3F" w:rsidRPr="00B00026" w:rsidRDefault="00111C3F" w:rsidP="00320522">
            <w:pPr>
              <w:ind w:firstLine="709"/>
              <w:jc w:val="center"/>
              <w:rPr>
                <w:rFonts w:ascii="Times New Roman" w:hAnsi="Times New Roman"/>
                <w:color w:val="333333"/>
                <w:sz w:val="24"/>
                <w:szCs w:val="24"/>
              </w:rPr>
            </w:pPr>
          </w:p>
        </w:tc>
        <w:tc>
          <w:tcPr>
            <w:tcW w:w="2546" w:type="dxa"/>
          </w:tcPr>
          <w:p w14:paraId="3457A47F"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Витяг отримано</w:t>
            </w:r>
          </w:p>
        </w:tc>
      </w:tr>
      <w:tr w:rsidR="00111C3F" w:rsidRPr="00B00026" w14:paraId="51FAF8A0" w14:textId="77777777" w:rsidTr="00320522">
        <w:trPr>
          <w:trHeight w:val="326"/>
        </w:trPr>
        <w:tc>
          <w:tcPr>
            <w:tcW w:w="704" w:type="dxa"/>
          </w:tcPr>
          <w:p w14:paraId="5ADCE04F" w14:textId="77777777" w:rsidR="00111C3F" w:rsidRPr="00B00026" w:rsidRDefault="00111C3F" w:rsidP="00320522">
            <w:pPr>
              <w:ind w:firstLine="709"/>
              <w:jc w:val="center"/>
              <w:rPr>
                <w:rFonts w:ascii="Times New Roman" w:hAnsi="Times New Roman"/>
                <w:color w:val="333333"/>
                <w:sz w:val="24"/>
                <w:szCs w:val="24"/>
              </w:rPr>
            </w:pPr>
            <w:r w:rsidRPr="00B00026">
              <w:rPr>
                <w:rFonts w:ascii="Times New Roman" w:hAnsi="Times New Roman"/>
                <w:color w:val="333333"/>
                <w:sz w:val="24"/>
                <w:szCs w:val="24"/>
              </w:rPr>
              <w:t>66</w:t>
            </w:r>
          </w:p>
        </w:tc>
        <w:tc>
          <w:tcPr>
            <w:tcW w:w="3686" w:type="dxa"/>
          </w:tcPr>
          <w:p w14:paraId="66961E66"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Прийняття рішення про затвердження переліку об’єктів комунальної власності</w:t>
            </w:r>
          </w:p>
        </w:tc>
        <w:tc>
          <w:tcPr>
            <w:tcW w:w="1701" w:type="dxa"/>
          </w:tcPr>
          <w:p w14:paraId="281917E2" w14:textId="77777777" w:rsidR="00111C3F" w:rsidRPr="00B00026" w:rsidRDefault="00111C3F" w:rsidP="00320522">
            <w:pPr>
              <w:jc w:val="both"/>
              <w:rPr>
                <w:rFonts w:ascii="Times New Roman" w:hAnsi="Times New Roman"/>
                <w:color w:val="333333"/>
                <w:sz w:val="24"/>
                <w:szCs w:val="24"/>
              </w:rPr>
            </w:pPr>
            <w:r>
              <w:rPr>
                <w:rFonts w:ascii="Times New Roman" w:hAnsi="Times New Roman"/>
                <w:color w:val="333333"/>
                <w:sz w:val="24"/>
                <w:szCs w:val="24"/>
              </w:rPr>
              <w:t>Міська р</w:t>
            </w:r>
            <w:r w:rsidRPr="00B00026">
              <w:rPr>
                <w:rFonts w:ascii="Times New Roman" w:hAnsi="Times New Roman"/>
                <w:color w:val="333333"/>
                <w:sz w:val="24"/>
                <w:szCs w:val="24"/>
              </w:rPr>
              <w:t>ада</w:t>
            </w:r>
          </w:p>
        </w:tc>
        <w:tc>
          <w:tcPr>
            <w:tcW w:w="1281" w:type="dxa"/>
          </w:tcPr>
          <w:p w14:paraId="65B5F0FF" w14:textId="77777777" w:rsidR="00111C3F" w:rsidRPr="00B00026" w:rsidRDefault="00111C3F" w:rsidP="00320522">
            <w:pPr>
              <w:ind w:firstLine="709"/>
              <w:jc w:val="center"/>
              <w:rPr>
                <w:rFonts w:ascii="Times New Roman" w:hAnsi="Times New Roman"/>
                <w:color w:val="333333"/>
                <w:sz w:val="24"/>
                <w:szCs w:val="24"/>
              </w:rPr>
            </w:pPr>
          </w:p>
        </w:tc>
        <w:tc>
          <w:tcPr>
            <w:tcW w:w="2546" w:type="dxa"/>
          </w:tcPr>
          <w:p w14:paraId="0FEB53CF"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Рішення прийняте</w:t>
            </w:r>
          </w:p>
        </w:tc>
      </w:tr>
      <w:tr w:rsidR="00111C3F" w:rsidRPr="00B00026" w14:paraId="2DEE6393" w14:textId="77777777" w:rsidTr="00320522">
        <w:trPr>
          <w:trHeight w:val="326"/>
        </w:trPr>
        <w:tc>
          <w:tcPr>
            <w:tcW w:w="704" w:type="dxa"/>
          </w:tcPr>
          <w:p w14:paraId="2420F675" w14:textId="77777777" w:rsidR="00111C3F" w:rsidRPr="00B00026" w:rsidRDefault="00111C3F" w:rsidP="00320522">
            <w:pPr>
              <w:ind w:firstLine="709"/>
              <w:jc w:val="center"/>
              <w:rPr>
                <w:rFonts w:ascii="Times New Roman" w:hAnsi="Times New Roman"/>
                <w:color w:val="333333"/>
                <w:sz w:val="24"/>
                <w:szCs w:val="24"/>
              </w:rPr>
            </w:pPr>
            <w:r w:rsidRPr="00B00026">
              <w:rPr>
                <w:rFonts w:ascii="Times New Roman" w:hAnsi="Times New Roman"/>
                <w:color w:val="333333"/>
                <w:sz w:val="24"/>
                <w:szCs w:val="24"/>
              </w:rPr>
              <w:t>77</w:t>
            </w:r>
          </w:p>
        </w:tc>
        <w:tc>
          <w:tcPr>
            <w:tcW w:w="3686" w:type="dxa"/>
          </w:tcPr>
          <w:p w14:paraId="1F9BA24D"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Звернення до державного реєстратора, реєстрація права власності на об’єкт та отримання правовстановлюючого документа</w:t>
            </w:r>
          </w:p>
        </w:tc>
        <w:tc>
          <w:tcPr>
            <w:tcW w:w="1701" w:type="dxa"/>
          </w:tcPr>
          <w:p w14:paraId="30AE1580" w14:textId="77777777" w:rsidR="00111C3F" w:rsidRPr="00B00026" w:rsidRDefault="00111C3F" w:rsidP="00320522">
            <w:pPr>
              <w:jc w:val="both"/>
              <w:rPr>
                <w:rFonts w:ascii="Times New Roman" w:hAnsi="Times New Roman"/>
                <w:color w:val="333333"/>
                <w:sz w:val="24"/>
                <w:szCs w:val="24"/>
              </w:rPr>
            </w:pPr>
            <w:r w:rsidRPr="00B00026">
              <w:rPr>
                <w:rFonts w:ascii="Times New Roman" w:hAnsi="Times New Roman"/>
                <w:color w:val="333333"/>
                <w:sz w:val="24"/>
                <w:szCs w:val="24"/>
              </w:rPr>
              <w:t>ОМС, державні реєстратори</w:t>
            </w:r>
          </w:p>
        </w:tc>
        <w:tc>
          <w:tcPr>
            <w:tcW w:w="1281" w:type="dxa"/>
          </w:tcPr>
          <w:p w14:paraId="217BABD0" w14:textId="77777777" w:rsidR="00111C3F" w:rsidRPr="00B00026" w:rsidRDefault="00111C3F" w:rsidP="00320522">
            <w:pPr>
              <w:ind w:firstLine="709"/>
              <w:jc w:val="center"/>
              <w:rPr>
                <w:rFonts w:ascii="Times New Roman" w:hAnsi="Times New Roman"/>
                <w:color w:val="333333"/>
                <w:sz w:val="24"/>
                <w:szCs w:val="24"/>
              </w:rPr>
            </w:pPr>
          </w:p>
        </w:tc>
        <w:tc>
          <w:tcPr>
            <w:tcW w:w="2546" w:type="dxa"/>
          </w:tcPr>
          <w:p w14:paraId="207B1C03"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 xml:space="preserve">Право власності на об’єкт </w:t>
            </w:r>
            <w:r>
              <w:rPr>
                <w:rFonts w:ascii="Times New Roman" w:hAnsi="Times New Roman"/>
                <w:color w:val="333333"/>
                <w:sz w:val="24"/>
                <w:szCs w:val="24"/>
              </w:rPr>
              <w:t>з</w:t>
            </w:r>
            <w:r w:rsidRPr="00B00026">
              <w:rPr>
                <w:rFonts w:ascii="Times New Roman" w:hAnsi="Times New Roman"/>
                <w:color w:val="333333"/>
                <w:sz w:val="24"/>
                <w:szCs w:val="24"/>
              </w:rPr>
              <w:t xml:space="preserve">ареєстровано, правовстановлюючий документ </w:t>
            </w:r>
            <w:r>
              <w:rPr>
                <w:rFonts w:ascii="Times New Roman" w:hAnsi="Times New Roman"/>
                <w:color w:val="333333"/>
                <w:sz w:val="24"/>
                <w:szCs w:val="24"/>
              </w:rPr>
              <w:t>о</w:t>
            </w:r>
            <w:r w:rsidRPr="00B00026">
              <w:rPr>
                <w:rFonts w:ascii="Times New Roman" w:hAnsi="Times New Roman"/>
                <w:color w:val="333333"/>
                <w:sz w:val="24"/>
                <w:szCs w:val="24"/>
              </w:rPr>
              <w:t>тримано</w:t>
            </w:r>
          </w:p>
        </w:tc>
      </w:tr>
      <w:tr w:rsidR="00111C3F" w:rsidRPr="00B00026" w14:paraId="5FEA4B77" w14:textId="77777777" w:rsidTr="00320522">
        <w:trPr>
          <w:trHeight w:val="313"/>
        </w:trPr>
        <w:tc>
          <w:tcPr>
            <w:tcW w:w="704" w:type="dxa"/>
          </w:tcPr>
          <w:p w14:paraId="2D6ED8FE" w14:textId="77777777" w:rsidR="00111C3F" w:rsidRPr="00B00026" w:rsidRDefault="00111C3F" w:rsidP="00320522">
            <w:pPr>
              <w:ind w:firstLine="709"/>
              <w:jc w:val="center"/>
              <w:rPr>
                <w:rFonts w:ascii="Times New Roman" w:hAnsi="Times New Roman"/>
                <w:color w:val="333333"/>
                <w:sz w:val="24"/>
                <w:szCs w:val="24"/>
              </w:rPr>
            </w:pPr>
            <w:r w:rsidRPr="00B00026">
              <w:rPr>
                <w:rFonts w:ascii="Times New Roman" w:hAnsi="Times New Roman"/>
                <w:color w:val="333333"/>
                <w:sz w:val="24"/>
                <w:szCs w:val="24"/>
              </w:rPr>
              <w:t>88</w:t>
            </w:r>
          </w:p>
        </w:tc>
        <w:tc>
          <w:tcPr>
            <w:tcW w:w="3686" w:type="dxa"/>
          </w:tcPr>
          <w:p w14:paraId="108752E8" w14:textId="77777777" w:rsidR="00111C3F" w:rsidRPr="00B00026" w:rsidRDefault="00111C3F" w:rsidP="00320522">
            <w:pPr>
              <w:rPr>
                <w:rFonts w:ascii="Times New Roman" w:hAnsi="Times New Roman"/>
                <w:color w:val="333333"/>
                <w:sz w:val="24"/>
                <w:szCs w:val="24"/>
              </w:rPr>
            </w:pPr>
            <w:r w:rsidRPr="00B00026">
              <w:rPr>
                <w:rFonts w:ascii="Times New Roman" w:hAnsi="Times New Roman"/>
                <w:color w:val="333333"/>
                <w:sz w:val="24"/>
                <w:szCs w:val="24"/>
              </w:rPr>
              <w:t>Прийняття  рішення щодо оптимальних шляхів використання комунального майна</w:t>
            </w:r>
          </w:p>
        </w:tc>
        <w:tc>
          <w:tcPr>
            <w:tcW w:w="1701" w:type="dxa"/>
          </w:tcPr>
          <w:p w14:paraId="32843E76" w14:textId="77777777" w:rsidR="00111C3F" w:rsidRPr="00B00026" w:rsidRDefault="00111C3F" w:rsidP="00320522">
            <w:pPr>
              <w:jc w:val="both"/>
              <w:rPr>
                <w:rFonts w:ascii="Times New Roman" w:hAnsi="Times New Roman"/>
                <w:color w:val="333333"/>
                <w:sz w:val="24"/>
                <w:szCs w:val="24"/>
              </w:rPr>
            </w:pPr>
            <w:r>
              <w:rPr>
                <w:rFonts w:ascii="Times New Roman" w:hAnsi="Times New Roman"/>
                <w:color w:val="333333"/>
                <w:sz w:val="24"/>
                <w:szCs w:val="24"/>
              </w:rPr>
              <w:t>Міська р</w:t>
            </w:r>
            <w:r w:rsidRPr="00B00026">
              <w:rPr>
                <w:rFonts w:ascii="Times New Roman" w:hAnsi="Times New Roman"/>
                <w:color w:val="333333"/>
                <w:sz w:val="24"/>
                <w:szCs w:val="24"/>
              </w:rPr>
              <w:t>ада</w:t>
            </w:r>
          </w:p>
        </w:tc>
        <w:tc>
          <w:tcPr>
            <w:tcW w:w="1281" w:type="dxa"/>
          </w:tcPr>
          <w:p w14:paraId="165D06D7" w14:textId="77777777" w:rsidR="00111C3F" w:rsidRPr="00B00026" w:rsidRDefault="00111C3F" w:rsidP="00320522">
            <w:pPr>
              <w:ind w:firstLine="709"/>
              <w:jc w:val="center"/>
              <w:rPr>
                <w:rFonts w:ascii="Times New Roman" w:hAnsi="Times New Roman"/>
                <w:color w:val="333333"/>
                <w:sz w:val="24"/>
                <w:szCs w:val="24"/>
              </w:rPr>
            </w:pPr>
          </w:p>
        </w:tc>
        <w:tc>
          <w:tcPr>
            <w:tcW w:w="2546" w:type="dxa"/>
          </w:tcPr>
          <w:p w14:paraId="09DC3502" w14:textId="77777777" w:rsidR="00111C3F" w:rsidRPr="00B00026" w:rsidRDefault="00111C3F" w:rsidP="00320522">
            <w:pPr>
              <w:ind w:firstLine="34"/>
              <w:jc w:val="both"/>
              <w:rPr>
                <w:rFonts w:ascii="Times New Roman" w:hAnsi="Times New Roman"/>
                <w:color w:val="333333"/>
                <w:sz w:val="24"/>
                <w:szCs w:val="24"/>
              </w:rPr>
            </w:pPr>
            <w:r w:rsidRPr="00B00026">
              <w:rPr>
                <w:rFonts w:ascii="Times New Roman" w:hAnsi="Times New Roman"/>
                <w:color w:val="333333"/>
                <w:sz w:val="24"/>
                <w:szCs w:val="24"/>
              </w:rPr>
              <w:t>Управлінське рішення прийняте</w:t>
            </w:r>
          </w:p>
        </w:tc>
      </w:tr>
    </w:tbl>
    <w:p w14:paraId="3A5E07D8" w14:textId="77777777" w:rsidR="005550A8" w:rsidRPr="005550A8" w:rsidRDefault="005550A8" w:rsidP="00111C3F">
      <w:pPr>
        <w:spacing w:after="0" w:line="240" w:lineRule="auto"/>
        <w:ind w:firstLine="567"/>
        <w:jc w:val="both"/>
        <w:rPr>
          <w:rFonts w:cs="Calibri"/>
          <w:color w:val="333333"/>
          <w:sz w:val="24"/>
          <w:szCs w:val="24"/>
          <w:lang w:val="uk-UA" w:eastAsia="ru-RU"/>
        </w:rPr>
      </w:pPr>
    </w:p>
    <w:p w14:paraId="445FCDB9" w14:textId="77777777" w:rsidR="00226AC7" w:rsidRPr="00226AC7" w:rsidRDefault="00226AC7" w:rsidP="00226AC7">
      <w:pPr>
        <w:pStyle w:val="a3"/>
        <w:numPr>
          <w:ilvl w:val="0"/>
          <w:numId w:val="2"/>
        </w:numPr>
        <w:rPr>
          <w:rFonts w:eastAsia="Calibri"/>
          <w:b/>
          <w:sz w:val="28"/>
          <w:szCs w:val="28"/>
        </w:rPr>
      </w:pPr>
      <w:r w:rsidRPr="00226AC7">
        <w:rPr>
          <w:rFonts w:eastAsia="Calibri"/>
          <w:b/>
          <w:sz w:val="28"/>
          <w:szCs w:val="28"/>
        </w:rPr>
        <w:t>Виявлення, оформлення прав та постановка на облік безхазяйного майна та майна відумерлої спадщини, вулиць і доріг населеного пункту.</w:t>
      </w:r>
    </w:p>
    <w:p w14:paraId="2A640D65" w14:textId="77777777" w:rsidR="005550A8" w:rsidRPr="00226AC7" w:rsidRDefault="005550A8" w:rsidP="00226AC7">
      <w:pPr>
        <w:pStyle w:val="a3"/>
        <w:ind w:left="360" w:firstLine="0"/>
        <w:rPr>
          <w:rFonts w:eastAsia="Calibri"/>
          <w:b/>
        </w:rPr>
      </w:pPr>
      <w:r w:rsidRPr="00226AC7">
        <w:rPr>
          <w:rFonts w:eastAsia="Calibri"/>
          <w:b/>
        </w:rPr>
        <w:tab/>
      </w:r>
    </w:p>
    <w:p w14:paraId="5B62B7B4" w14:textId="77777777" w:rsidR="005550A8" w:rsidRPr="005550A8" w:rsidRDefault="005550A8" w:rsidP="005550A8">
      <w:pPr>
        <w:shd w:val="clear" w:color="auto" w:fill="FFFFFF"/>
        <w:spacing w:after="0" w:line="240" w:lineRule="auto"/>
        <w:ind w:firstLine="567"/>
        <w:jc w:val="both"/>
        <w:textAlignment w:val="baseline"/>
        <w:rPr>
          <w:rFonts w:ascii="Times New Roman" w:hAnsi="Times New Roman" w:cs="Times New Roman"/>
          <w:sz w:val="28"/>
          <w:szCs w:val="28"/>
          <w:lang w:val="uk-UA" w:eastAsia="ru-RU"/>
        </w:rPr>
      </w:pPr>
      <w:r w:rsidRPr="00226AC7">
        <w:rPr>
          <w:rFonts w:ascii="Times New Roman" w:hAnsi="Times New Roman" w:cs="Times New Roman"/>
          <w:b/>
          <w:bCs/>
          <w:color w:val="000000" w:themeColor="text1"/>
          <w:sz w:val="28"/>
          <w:szCs w:val="28"/>
          <w:bdr w:val="none" w:sz="0" w:space="0" w:color="auto" w:frame="1"/>
          <w:lang w:val="uk-UA" w:eastAsia="ru-RU"/>
        </w:rPr>
        <w:t>Автомобільна дорога, вулиця (дорога)</w:t>
      </w:r>
      <w:r w:rsidRPr="00226AC7">
        <w:rPr>
          <w:rFonts w:ascii="Times New Roman" w:hAnsi="Times New Roman" w:cs="Times New Roman"/>
          <w:iCs/>
          <w:color w:val="000000" w:themeColor="text1"/>
          <w:sz w:val="28"/>
          <w:szCs w:val="28"/>
          <w:bdr w:val="none" w:sz="0" w:space="0" w:color="auto" w:frame="1"/>
          <w:lang w:val="uk-UA" w:eastAsia="ru-RU"/>
        </w:rPr>
        <w:t> </w:t>
      </w:r>
      <w:r w:rsidRPr="00226AC7">
        <w:rPr>
          <w:rFonts w:ascii="Times New Roman" w:hAnsi="Times New Roman" w:cs="Times New Roman"/>
          <w:color w:val="000000" w:themeColor="text1"/>
          <w:sz w:val="28"/>
          <w:szCs w:val="28"/>
          <w:lang w:val="uk-UA" w:eastAsia="ru-RU"/>
        </w:rPr>
        <w:t xml:space="preserve">- </w:t>
      </w:r>
      <w:r w:rsidRPr="005550A8">
        <w:rPr>
          <w:rFonts w:ascii="Times New Roman" w:hAnsi="Times New Roman" w:cs="Times New Roman"/>
          <w:color w:val="333333"/>
          <w:sz w:val="28"/>
          <w:szCs w:val="28"/>
          <w:lang w:val="uk-UA" w:eastAsia="ru-RU"/>
        </w:rPr>
        <w:t>частина території, зокрема, в населеному пункті, з усіма розташованими на ній спорудами (мостами, шляхопроводами, естакадами, надземними і підземними пішохідними переходами) та засобами організації дорожнього руху, призначена для руху транспортних засобів і пішоходів та обмежена по ширині зовнішнім краєм тротуарів чи краєм смуги відводу. Таке визначення надає </w:t>
      </w:r>
      <w:hyperlink r:id="rId7" w:tgtFrame="_blank" w:tooltip="постанова КМУ " w:history="1">
        <w:r w:rsidRPr="005550A8">
          <w:rPr>
            <w:rFonts w:ascii="Times New Roman" w:hAnsi="Times New Roman" w:cs="Times New Roman"/>
            <w:sz w:val="28"/>
            <w:szCs w:val="28"/>
            <w:bdr w:val="none" w:sz="0" w:space="0" w:color="auto" w:frame="1"/>
            <w:lang w:val="uk-UA" w:eastAsia="ru-RU"/>
          </w:rPr>
          <w:t>постанова КМУ</w:t>
        </w:r>
        <w:r w:rsidRPr="005550A8">
          <w:rPr>
            <w:rFonts w:ascii="Times New Roman" w:hAnsi="Times New Roman" w:cs="Times New Roman"/>
            <w:b/>
            <w:bCs/>
            <w:sz w:val="28"/>
            <w:szCs w:val="28"/>
            <w:bdr w:val="none" w:sz="0" w:space="0" w:color="auto" w:frame="1"/>
            <w:lang w:val="uk-UA" w:eastAsia="ru-RU"/>
          </w:rPr>
          <w:t> </w:t>
        </w:r>
        <w:r w:rsidRPr="005550A8">
          <w:rPr>
            <w:rFonts w:ascii="Times New Roman" w:hAnsi="Times New Roman" w:cs="Times New Roman"/>
            <w:sz w:val="28"/>
            <w:szCs w:val="28"/>
            <w:bdr w:val="none" w:sz="0" w:space="0" w:color="auto" w:frame="1"/>
            <w:lang w:val="uk-UA" w:eastAsia="ru-RU"/>
          </w:rPr>
          <w:t>«Про Правила дорожнього руху» від 10.10.2001 р. № 1306</w:t>
        </w:r>
      </w:hyperlink>
      <w:r w:rsidRPr="005550A8">
        <w:rPr>
          <w:rFonts w:ascii="Times New Roman" w:hAnsi="Times New Roman" w:cs="Times New Roman"/>
          <w:sz w:val="28"/>
          <w:szCs w:val="28"/>
          <w:bdr w:val="none" w:sz="0" w:space="0" w:color="auto" w:frame="1"/>
          <w:lang w:val="uk-UA" w:eastAsia="ru-RU"/>
        </w:rPr>
        <w:t xml:space="preserve"> (зі змінами). </w:t>
      </w:r>
    </w:p>
    <w:p w14:paraId="752E5053" w14:textId="77777777" w:rsidR="005550A8" w:rsidRPr="005550A8" w:rsidRDefault="005550A8" w:rsidP="005550A8">
      <w:pPr>
        <w:shd w:val="clear" w:color="auto" w:fill="FFFFFF"/>
        <w:spacing w:after="0" w:line="240" w:lineRule="auto"/>
        <w:ind w:firstLine="567"/>
        <w:jc w:val="both"/>
        <w:textAlignment w:val="baseline"/>
        <w:rPr>
          <w:rFonts w:ascii="Times New Roman" w:hAnsi="Times New Roman" w:cs="Times New Roman"/>
          <w:color w:val="333333"/>
          <w:sz w:val="28"/>
          <w:szCs w:val="28"/>
          <w:lang w:val="uk-UA" w:eastAsia="ru-RU"/>
        </w:rPr>
      </w:pPr>
      <w:r w:rsidRPr="00B80E22">
        <w:rPr>
          <w:rFonts w:ascii="Times New Roman" w:hAnsi="Times New Roman" w:cs="Times New Roman"/>
          <w:b/>
          <w:bCs/>
          <w:color w:val="000000" w:themeColor="text1"/>
          <w:sz w:val="28"/>
          <w:szCs w:val="28"/>
          <w:bdr w:val="none" w:sz="0" w:space="0" w:color="auto" w:frame="1"/>
          <w:lang w:val="uk-UA" w:eastAsia="ru-RU"/>
        </w:rPr>
        <w:lastRenderedPageBreak/>
        <w:t>Автомобільна дорога</w:t>
      </w:r>
      <w:r w:rsidRPr="00B80E22">
        <w:rPr>
          <w:rFonts w:ascii="Times New Roman" w:hAnsi="Times New Roman" w:cs="Times New Roman"/>
          <w:color w:val="000000" w:themeColor="text1"/>
          <w:sz w:val="28"/>
          <w:szCs w:val="28"/>
          <w:lang w:val="uk-UA" w:eastAsia="ru-RU"/>
        </w:rPr>
        <w:t> </w:t>
      </w:r>
      <w:r w:rsidRPr="005550A8">
        <w:rPr>
          <w:rFonts w:ascii="Times New Roman" w:hAnsi="Times New Roman" w:cs="Times New Roman"/>
          <w:color w:val="333333"/>
          <w:sz w:val="28"/>
          <w:szCs w:val="28"/>
          <w:lang w:val="uk-UA" w:eastAsia="ru-RU"/>
        </w:rPr>
        <w:t xml:space="preserve">- лінійний комплекс інженерних споруд, призначений для безперервного, безпечного та зручного руху транспортних засобів це визначено </w:t>
      </w:r>
      <w:hyperlink r:id="rId8" w:tgtFrame="_blank" w:tooltip="ст. 1 Закону № 2862" w:history="1">
        <w:r w:rsidRPr="005550A8">
          <w:rPr>
            <w:rFonts w:ascii="Times New Roman" w:hAnsi="Times New Roman" w:cs="Times New Roman"/>
            <w:sz w:val="28"/>
            <w:szCs w:val="28"/>
            <w:bdr w:val="none" w:sz="0" w:space="0" w:color="auto" w:frame="1"/>
            <w:lang w:val="uk-UA" w:eastAsia="ru-RU"/>
          </w:rPr>
          <w:t>ст. 1 закону України «Про автомобільні дороги» № 2862</w:t>
        </w:r>
      </w:hyperlink>
      <w:r w:rsidRPr="005550A8">
        <w:rPr>
          <w:rFonts w:ascii="Times New Roman" w:hAnsi="Times New Roman" w:cs="Times New Roman"/>
          <w:sz w:val="28"/>
          <w:szCs w:val="28"/>
          <w:bdr w:val="none" w:sz="0" w:space="0" w:color="auto" w:frame="1"/>
          <w:lang w:val="uk-UA" w:eastAsia="ru-RU"/>
        </w:rPr>
        <w:t xml:space="preserve"> (зі змінами)</w:t>
      </w:r>
      <w:r w:rsidRPr="005550A8">
        <w:rPr>
          <w:rFonts w:ascii="Times New Roman" w:hAnsi="Times New Roman" w:cs="Times New Roman"/>
          <w:sz w:val="28"/>
          <w:szCs w:val="28"/>
          <w:lang w:val="uk-UA" w:eastAsia="ru-RU"/>
        </w:rPr>
        <w:t>.</w:t>
      </w:r>
    </w:p>
    <w:p w14:paraId="0CCC7B7D" w14:textId="77777777" w:rsidR="005550A8" w:rsidRPr="005550A8" w:rsidRDefault="005550A8" w:rsidP="005550A8">
      <w:pPr>
        <w:shd w:val="clear" w:color="auto" w:fill="FFFFFF"/>
        <w:spacing w:after="0" w:line="240" w:lineRule="auto"/>
        <w:ind w:firstLine="567"/>
        <w:jc w:val="both"/>
        <w:textAlignment w:val="baseline"/>
        <w:rPr>
          <w:rFonts w:ascii="Times New Roman" w:hAnsi="Times New Roman" w:cs="Times New Roman"/>
          <w:color w:val="333333"/>
          <w:sz w:val="28"/>
          <w:szCs w:val="28"/>
          <w:lang w:val="uk-UA" w:eastAsia="ru-RU"/>
        </w:rPr>
      </w:pPr>
      <w:r w:rsidRPr="005550A8">
        <w:rPr>
          <w:rFonts w:ascii="Times New Roman" w:hAnsi="Times New Roman" w:cs="Times New Roman"/>
          <w:color w:val="333333"/>
          <w:sz w:val="28"/>
          <w:szCs w:val="28"/>
          <w:lang w:val="uk-UA" w:eastAsia="ru-RU"/>
        </w:rPr>
        <w:t xml:space="preserve">Відповідно до вимог чинного законодавства підтвердженням права власності на будь-який об’єкт нерухомого майна має бути відповідний правовстановлюючий  документ.         </w:t>
      </w:r>
    </w:p>
    <w:p w14:paraId="1BAA1D4A" w14:textId="77777777" w:rsidR="005550A8" w:rsidRPr="005550A8" w:rsidRDefault="005550A8" w:rsidP="005550A8">
      <w:pPr>
        <w:spacing w:after="0" w:line="240" w:lineRule="auto"/>
        <w:ind w:firstLine="567"/>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З метою створення належних організаційних умов для належного утримання доріг в межах населеного пункту громади  доцільним </w:t>
      </w:r>
      <w:r w:rsidRPr="005F07DC">
        <w:rPr>
          <w:rFonts w:ascii="Times New Roman" w:hAnsi="Times New Roman" w:cs="Times New Roman"/>
          <w:sz w:val="28"/>
          <w:szCs w:val="28"/>
          <w:lang w:val="uk-UA"/>
        </w:rPr>
        <w:t>є взяття на балансовий облік доріг,</w:t>
      </w:r>
      <w:r w:rsidRPr="005550A8">
        <w:rPr>
          <w:rFonts w:ascii="Times New Roman" w:hAnsi="Times New Roman" w:cs="Times New Roman"/>
          <w:sz w:val="28"/>
          <w:szCs w:val="28"/>
          <w:lang w:val="uk-UA"/>
        </w:rPr>
        <w:t xml:space="preserve"> що можуть бути виявлені в процесі щорічної інвентаризації комунального майна. </w:t>
      </w:r>
    </w:p>
    <w:p w14:paraId="6832602B" w14:textId="77777777" w:rsidR="005550A8" w:rsidRDefault="005550A8" w:rsidP="005550A8">
      <w:pPr>
        <w:spacing w:after="0" w:line="240" w:lineRule="auto"/>
        <w:ind w:firstLine="567"/>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При цьому необхідно врахувати процедуру визнання права власності, яка визначена для безхазяйного майна чинним законодавством України. </w:t>
      </w:r>
      <w:r w:rsidR="00B80E22">
        <w:rPr>
          <w:rFonts w:ascii="Times New Roman" w:hAnsi="Times New Roman" w:cs="Times New Roman"/>
          <w:sz w:val="28"/>
          <w:szCs w:val="28"/>
          <w:lang w:val="uk-UA"/>
        </w:rPr>
        <w:t>В</w:t>
      </w:r>
      <w:r w:rsidRPr="005550A8">
        <w:rPr>
          <w:rFonts w:ascii="Times New Roman" w:hAnsi="Times New Roman" w:cs="Times New Roman"/>
          <w:sz w:val="28"/>
          <w:szCs w:val="28"/>
          <w:lang w:val="uk-UA"/>
        </w:rPr>
        <w:t xml:space="preserve">становлені безхазяйні дороги повинні бути з чітко визначеними індивідуальними  характеристиками, що дадуть змогу в подальшому зареєструвати право власності на таке майно. </w:t>
      </w:r>
    </w:p>
    <w:p w14:paraId="6FA04BFA" w14:textId="77777777" w:rsidR="00B80E22" w:rsidRPr="005550A8" w:rsidRDefault="00B80E22" w:rsidP="005550A8">
      <w:pPr>
        <w:spacing w:after="0" w:line="240" w:lineRule="auto"/>
        <w:ind w:firstLine="567"/>
        <w:jc w:val="both"/>
        <w:rPr>
          <w:rFonts w:ascii="Times New Roman" w:hAnsi="Times New Roman" w:cs="Times New Roman"/>
          <w:sz w:val="28"/>
          <w:szCs w:val="28"/>
          <w:lang w:val="uk-UA"/>
        </w:rPr>
      </w:pPr>
    </w:p>
    <w:tbl>
      <w:tblPr>
        <w:tblStyle w:val="ae"/>
        <w:tblpPr w:leftFromText="180" w:rightFromText="180" w:vertAnchor="text" w:horzAnchor="margin" w:tblpY="9"/>
        <w:tblW w:w="9776" w:type="dxa"/>
        <w:tblLayout w:type="fixed"/>
        <w:tblLook w:val="04A0" w:firstRow="1" w:lastRow="0" w:firstColumn="1" w:lastColumn="0" w:noHBand="0" w:noVBand="1"/>
      </w:tblPr>
      <w:tblGrid>
        <w:gridCol w:w="709"/>
        <w:gridCol w:w="3828"/>
        <w:gridCol w:w="1984"/>
        <w:gridCol w:w="987"/>
        <w:gridCol w:w="2268"/>
      </w:tblGrid>
      <w:tr w:rsidR="00FD2B08" w:rsidRPr="00320522" w14:paraId="7E8F3A01" w14:textId="77777777" w:rsidTr="00935653">
        <w:tc>
          <w:tcPr>
            <w:tcW w:w="709" w:type="dxa"/>
            <w:shd w:val="clear" w:color="auto" w:fill="auto"/>
          </w:tcPr>
          <w:p w14:paraId="738FA769" w14:textId="77777777" w:rsidR="00FD2B08" w:rsidRPr="00320522" w:rsidRDefault="00FD2B08" w:rsidP="00935653">
            <w:pPr>
              <w:ind w:left="-246" w:right="-108"/>
              <w:jc w:val="center"/>
              <w:rPr>
                <w:rFonts w:ascii="Times New Roman" w:hAnsi="Times New Roman"/>
                <w:b/>
                <w:bCs/>
                <w:sz w:val="24"/>
                <w:szCs w:val="24"/>
              </w:rPr>
            </w:pPr>
            <w:r w:rsidRPr="00320522">
              <w:rPr>
                <w:rFonts w:ascii="Times New Roman" w:hAnsi="Times New Roman"/>
                <w:b/>
                <w:bCs/>
                <w:sz w:val="24"/>
                <w:szCs w:val="24"/>
              </w:rPr>
              <w:t>№ з\п</w:t>
            </w:r>
          </w:p>
        </w:tc>
        <w:tc>
          <w:tcPr>
            <w:tcW w:w="3828" w:type="dxa"/>
            <w:shd w:val="clear" w:color="auto" w:fill="auto"/>
          </w:tcPr>
          <w:p w14:paraId="69164F11" w14:textId="77777777" w:rsidR="00FD2B08" w:rsidRPr="00320522" w:rsidRDefault="00FD2B08" w:rsidP="00935653">
            <w:pPr>
              <w:ind w:firstLine="709"/>
              <w:jc w:val="center"/>
              <w:rPr>
                <w:rFonts w:ascii="Times New Roman" w:hAnsi="Times New Roman"/>
                <w:b/>
                <w:bCs/>
                <w:sz w:val="24"/>
                <w:szCs w:val="24"/>
              </w:rPr>
            </w:pPr>
            <w:r w:rsidRPr="00320522">
              <w:rPr>
                <w:rFonts w:ascii="Times New Roman" w:hAnsi="Times New Roman"/>
                <w:b/>
                <w:bCs/>
                <w:sz w:val="24"/>
                <w:szCs w:val="24"/>
              </w:rPr>
              <w:t>Найменування заходу</w:t>
            </w:r>
          </w:p>
        </w:tc>
        <w:tc>
          <w:tcPr>
            <w:tcW w:w="1984" w:type="dxa"/>
            <w:shd w:val="clear" w:color="auto" w:fill="auto"/>
          </w:tcPr>
          <w:p w14:paraId="17E43CFC" w14:textId="77777777" w:rsidR="00FD2B08" w:rsidRPr="00320522" w:rsidRDefault="00FD2B08" w:rsidP="00935653">
            <w:pPr>
              <w:jc w:val="both"/>
              <w:rPr>
                <w:rFonts w:ascii="Times New Roman" w:hAnsi="Times New Roman"/>
                <w:b/>
                <w:bCs/>
                <w:sz w:val="24"/>
                <w:szCs w:val="24"/>
              </w:rPr>
            </w:pPr>
            <w:r w:rsidRPr="00320522">
              <w:rPr>
                <w:rFonts w:ascii="Times New Roman" w:hAnsi="Times New Roman"/>
                <w:b/>
                <w:bCs/>
                <w:sz w:val="24"/>
                <w:szCs w:val="24"/>
              </w:rPr>
              <w:t>Відповідальні особи</w:t>
            </w:r>
          </w:p>
        </w:tc>
        <w:tc>
          <w:tcPr>
            <w:tcW w:w="987" w:type="dxa"/>
            <w:shd w:val="clear" w:color="auto" w:fill="auto"/>
          </w:tcPr>
          <w:p w14:paraId="2A04420D" w14:textId="77777777" w:rsidR="00FD2B08" w:rsidRPr="00320522" w:rsidRDefault="00FD2B08" w:rsidP="00935653">
            <w:pPr>
              <w:jc w:val="both"/>
              <w:rPr>
                <w:rFonts w:ascii="Times New Roman" w:hAnsi="Times New Roman"/>
                <w:b/>
                <w:bCs/>
                <w:sz w:val="24"/>
                <w:szCs w:val="24"/>
              </w:rPr>
            </w:pPr>
            <w:r w:rsidRPr="00320522">
              <w:rPr>
                <w:rFonts w:ascii="Times New Roman" w:hAnsi="Times New Roman"/>
                <w:b/>
                <w:bCs/>
                <w:sz w:val="24"/>
                <w:szCs w:val="24"/>
              </w:rPr>
              <w:t>Строк виконання</w:t>
            </w:r>
          </w:p>
        </w:tc>
        <w:tc>
          <w:tcPr>
            <w:tcW w:w="2268" w:type="dxa"/>
            <w:shd w:val="clear" w:color="auto" w:fill="auto"/>
          </w:tcPr>
          <w:p w14:paraId="0066B089" w14:textId="77777777" w:rsidR="00FD2B08" w:rsidRPr="00320522" w:rsidRDefault="00FD2B08" w:rsidP="00935653">
            <w:pPr>
              <w:jc w:val="both"/>
              <w:rPr>
                <w:rFonts w:ascii="Times New Roman" w:hAnsi="Times New Roman"/>
                <w:b/>
                <w:bCs/>
                <w:sz w:val="24"/>
                <w:szCs w:val="24"/>
              </w:rPr>
            </w:pPr>
            <w:r w:rsidRPr="00320522">
              <w:rPr>
                <w:rFonts w:ascii="Times New Roman" w:hAnsi="Times New Roman"/>
                <w:b/>
                <w:bCs/>
                <w:sz w:val="24"/>
                <w:szCs w:val="24"/>
              </w:rPr>
              <w:t>Очікуваний результат</w:t>
            </w:r>
          </w:p>
        </w:tc>
      </w:tr>
      <w:tr w:rsidR="00FD2B08" w:rsidRPr="00320522" w14:paraId="3CE6AE0B" w14:textId="77777777" w:rsidTr="00935653">
        <w:tc>
          <w:tcPr>
            <w:tcW w:w="709" w:type="dxa"/>
          </w:tcPr>
          <w:p w14:paraId="57B12815" w14:textId="77777777" w:rsidR="00FD2B08" w:rsidRPr="00320522" w:rsidRDefault="00FD2B08" w:rsidP="00935653">
            <w:pPr>
              <w:ind w:left="-697" w:firstLine="709"/>
              <w:jc w:val="center"/>
              <w:rPr>
                <w:rFonts w:ascii="Times New Roman" w:hAnsi="Times New Roman"/>
                <w:sz w:val="24"/>
                <w:szCs w:val="24"/>
              </w:rPr>
            </w:pPr>
            <w:r w:rsidRPr="00320522">
              <w:rPr>
                <w:rFonts w:ascii="Times New Roman" w:hAnsi="Times New Roman"/>
                <w:sz w:val="24"/>
                <w:szCs w:val="24"/>
              </w:rPr>
              <w:t>1</w:t>
            </w:r>
          </w:p>
        </w:tc>
        <w:tc>
          <w:tcPr>
            <w:tcW w:w="3828" w:type="dxa"/>
          </w:tcPr>
          <w:p w14:paraId="425B8F43"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Виявлення об’єктів</w:t>
            </w:r>
          </w:p>
        </w:tc>
        <w:tc>
          <w:tcPr>
            <w:tcW w:w="1984" w:type="dxa"/>
          </w:tcPr>
          <w:p w14:paraId="4D93CAD1"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ОМС</w:t>
            </w:r>
          </w:p>
        </w:tc>
        <w:tc>
          <w:tcPr>
            <w:tcW w:w="987" w:type="dxa"/>
          </w:tcPr>
          <w:p w14:paraId="39D886B9" w14:textId="77777777" w:rsidR="00FD2B08" w:rsidRPr="00320522" w:rsidRDefault="00FD2B08" w:rsidP="00935653">
            <w:pPr>
              <w:ind w:firstLine="709"/>
              <w:jc w:val="center"/>
              <w:rPr>
                <w:rFonts w:ascii="Times New Roman" w:hAnsi="Times New Roman"/>
                <w:sz w:val="24"/>
                <w:szCs w:val="24"/>
              </w:rPr>
            </w:pPr>
          </w:p>
        </w:tc>
        <w:tc>
          <w:tcPr>
            <w:tcW w:w="2268" w:type="dxa"/>
          </w:tcPr>
          <w:p w14:paraId="42B53608"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 xml:space="preserve">Об’єкти, що незареєстровані у реєстрі, виявлені </w:t>
            </w:r>
          </w:p>
        </w:tc>
      </w:tr>
      <w:tr w:rsidR="00FD2B08" w:rsidRPr="00320522" w14:paraId="1D2D3BE6" w14:textId="77777777" w:rsidTr="00935653">
        <w:tc>
          <w:tcPr>
            <w:tcW w:w="709" w:type="dxa"/>
          </w:tcPr>
          <w:p w14:paraId="78AFAD5D" w14:textId="77777777" w:rsidR="00FD2B08" w:rsidRPr="00320522" w:rsidRDefault="00FD2B08" w:rsidP="00935653">
            <w:pPr>
              <w:ind w:left="-712" w:firstLine="388"/>
              <w:jc w:val="center"/>
              <w:rPr>
                <w:rFonts w:ascii="Times New Roman" w:hAnsi="Times New Roman"/>
                <w:sz w:val="24"/>
                <w:szCs w:val="24"/>
              </w:rPr>
            </w:pPr>
            <w:r w:rsidRPr="00320522">
              <w:rPr>
                <w:rFonts w:ascii="Times New Roman" w:hAnsi="Times New Roman"/>
                <w:sz w:val="24"/>
                <w:szCs w:val="24"/>
              </w:rPr>
              <w:t>2</w:t>
            </w:r>
          </w:p>
        </w:tc>
        <w:tc>
          <w:tcPr>
            <w:tcW w:w="3828" w:type="dxa"/>
          </w:tcPr>
          <w:p w14:paraId="069AD308"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Створення комісії, на яку покладено обов’язки щодо складання актів про виявлення безхазяйної дороги</w:t>
            </w:r>
          </w:p>
        </w:tc>
        <w:tc>
          <w:tcPr>
            <w:tcW w:w="1984" w:type="dxa"/>
          </w:tcPr>
          <w:p w14:paraId="7C9E9253"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ОМС</w:t>
            </w:r>
          </w:p>
        </w:tc>
        <w:tc>
          <w:tcPr>
            <w:tcW w:w="987" w:type="dxa"/>
          </w:tcPr>
          <w:p w14:paraId="6A6071BC" w14:textId="77777777" w:rsidR="00FD2B08" w:rsidRPr="00320522" w:rsidRDefault="00FD2B08" w:rsidP="00935653">
            <w:pPr>
              <w:ind w:firstLine="709"/>
              <w:jc w:val="center"/>
              <w:rPr>
                <w:rFonts w:ascii="Times New Roman" w:hAnsi="Times New Roman"/>
                <w:sz w:val="24"/>
                <w:szCs w:val="24"/>
              </w:rPr>
            </w:pPr>
          </w:p>
        </w:tc>
        <w:tc>
          <w:tcPr>
            <w:tcW w:w="2268" w:type="dxa"/>
          </w:tcPr>
          <w:p w14:paraId="10F8359B"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Комісія створена</w:t>
            </w:r>
          </w:p>
        </w:tc>
      </w:tr>
      <w:tr w:rsidR="00FD2B08" w:rsidRPr="00320522" w14:paraId="58E204A5" w14:textId="77777777" w:rsidTr="00935653">
        <w:tc>
          <w:tcPr>
            <w:tcW w:w="709" w:type="dxa"/>
          </w:tcPr>
          <w:p w14:paraId="6B5FB00F"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t>33</w:t>
            </w:r>
          </w:p>
        </w:tc>
        <w:tc>
          <w:tcPr>
            <w:tcW w:w="3828" w:type="dxa"/>
          </w:tcPr>
          <w:p w14:paraId="50F2108E"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 xml:space="preserve">Складання та затвердження акта про виявлення безхазяйної дороги </w:t>
            </w:r>
          </w:p>
        </w:tc>
        <w:tc>
          <w:tcPr>
            <w:tcW w:w="1984" w:type="dxa"/>
          </w:tcPr>
          <w:p w14:paraId="71720102"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 xml:space="preserve">Комісія, </w:t>
            </w:r>
            <w:r>
              <w:rPr>
                <w:rFonts w:ascii="Times New Roman" w:hAnsi="Times New Roman"/>
                <w:sz w:val="24"/>
                <w:szCs w:val="24"/>
              </w:rPr>
              <w:t xml:space="preserve">міська </w:t>
            </w:r>
            <w:r w:rsidRPr="00320522">
              <w:rPr>
                <w:rFonts w:ascii="Times New Roman" w:hAnsi="Times New Roman"/>
                <w:sz w:val="24"/>
                <w:szCs w:val="24"/>
              </w:rPr>
              <w:t>рада</w:t>
            </w:r>
          </w:p>
        </w:tc>
        <w:tc>
          <w:tcPr>
            <w:tcW w:w="987" w:type="dxa"/>
          </w:tcPr>
          <w:p w14:paraId="3D9D995F" w14:textId="77777777" w:rsidR="00FD2B08" w:rsidRPr="00320522" w:rsidRDefault="00FD2B08" w:rsidP="00935653">
            <w:pPr>
              <w:ind w:firstLine="709"/>
              <w:jc w:val="center"/>
              <w:rPr>
                <w:rFonts w:ascii="Times New Roman" w:hAnsi="Times New Roman"/>
                <w:sz w:val="24"/>
                <w:szCs w:val="24"/>
              </w:rPr>
            </w:pPr>
          </w:p>
        </w:tc>
        <w:tc>
          <w:tcPr>
            <w:tcW w:w="2268" w:type="dxa"/>
          </w:tcPr>
          <w:p w14:paraId="62119DDD"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Акт складено та</w:t>
            </w:r>
            <w:r>
              <w:rPr>
                <w:rFonts w:ascii="Times New Roman" w:hAnsi="Times New Roman"/>
                <w:sz w:val="24"/>
                <w:szCs w:val="24"/>
              </w:rPr>
              <w:t xml:space="preserve"> </w:t>
            </w:r>
            <w:r w:rsidRPr="00320522">
              <w:rPr>
                <w:rFonts w:ascii="Times New Roman" w:hAnsi="Times New Roman"/>
                <w:sz w:val="24"/>
                <w:szCs w:val="24"/>
              </w:rPr>
              <w:t>затверджено</w:t>
            </w:r>
          </w:p>
        </w:tc>
      </w:tr>
      <w:tr w:rsidR="00FD2B08" w:rsidRPr="00320522" w14:paraId="293E6BA2" w14:textId="77777777" w:rsidTr="00935653">
        <w:tc>
          <w:tcPr>
            <w:tcW w:w="709" w:type="dxa"/>
          </w:tcPr>
          <w:p w14:paraId="71D91437"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t>44</w:t>
            </w:r>
          </w:p>
        </w:tc>
        <w:tc>
          <w:tcPr>
            <w:tcW w:w="3828" w:type="dxa"/>
          </w:tcPr>
          <w:p w14:paraId="2FE97FDC"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Направлення відповідних запитів до компетентних органів для встановлення балансоутримувача виявленої дороги</w:t>
            </w:r>
            <w:r>
              <w:rPr>
                <w:rFonts w:ascii="Times New Roman" w:hAnsi="Times New Roman"/>
                <w:sz w:val="24"/>
                <w:szCs w:val="24"/>
              </w:rPr>
              <w:t xml:space="preserve"> </w:t>
            </w:r>
            <w:r w:rsidRPr="00320522">
              <w:rPr>
                <w:rFonts w:ascii="Times New Roman" w:hAnsi="Times New Roman"/>
                <w:sz w:val="24"/>
                <w:szCs w:val="24"/>
              </w:rPr>
              <w:t>та отримати відповіді, відповідно до яких може бути встановлений або не встановлений власник дороги</w:t>
            </w:r>
          </w:p>
        </w:tc>
        <w:tc>
          <w:tcPr>
            <w:tcW w:w="1984" w:type="dxa"/>
          </w:tcPr>
          <w:p w14:paraId="2BDAFAC2" w14:textId="77777777" w:rsidR="00FD2B08" w:rsidRPr="00320522" w:rsidRDefault="00FD2B08" w:rsidP="00935653">
            <w:pPr>
              <w:ind w:firstLine="709"/>
              <w:jc w:val="center"/>
              <w:rPr>
                <w:rFonts w:ascii="Times New Roman" w:hAnsi="Times New Roman"/>
                <w:sz w:val="24"/>
                <w:szCs w:val="24"/>
              </w:rPr>
            </w:pPr>
          </w:p>
        </w:tc>
        <w:tc>
          <w:tcPr>
            <w:tcW w:w="987" w:type="dxa"/>
          </w:tcPr>
          <w:p w14:paraId="0AD2A42B" w14:textId="77777777" w:rsidR="00FD2B08" w:rsidRPr="00320522" w:rsidRDefault="00FD2B08" w:rsidP="00935653">
            <w:pPr>
              <w:ind w:firstLine="709"/>
              <w:jc w:val="center"/>
              <w:rPr>
                <w:rFonts w:ascii="Times New Roman" w:hAnsi="Times New Roman"/>
                <w:sz w:val="24"/>
                <w:szCs w:val="24"/>
              </w:rPr>
            </w:pPr>
          </w:p>
        </w:tc>
        <w:tc>
          <w:tcPr>
            <w:tcW w:w="2268" w:type="dxa"/>
          </w:tcPr>
          <w:p w14:paraId="4DF0C83B"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 xml:space="preserve">Відповіді отримано. </w:t>
            </w:r>
            <w:r>
              <w:rPr>
                <w:rFonts w:ascii="Times New Roman" w:hAnsi="Times New Roman"/>
                <w:sz w:val="24"/>
                <w:szCs w:val="24"/>
              </w:rPr>
              <w:t>В</w:t>
            </w:r>
            <w:r w:rsidRPr="00320522">
              <w:rPr>
                <w:rFonts w:ascii="Times New Roman" w:hAnsi="Times New Roman"/>
                <w:sz w:val="24"/>
                <w:szCs w:val="24"/>
              </w:rPr>
              <w:t>становлено власника або розпочата процедура по визнанню доріг безхазяйним майном</w:t>
            </w:r>
          </w:p>
        </w:tc>
      </w:tr>
      <w:tr w:rsidR="00FD2B08" w:rsidRPr="00320522" w14:paraId="4FAC85EC" w14:textId="77777777" w:rsidTr="00935653">
        <w:tc>
          <w:tcPr>
            <w:tcW w:w="709" w:type="dxa"/>
          </w:tcPr>
          <w:p w14:paraId="5AB3E46A"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t>55</w:t>
            </w:r>
          </w:p>
        </w:tc>
        <w:tc>
          <w:tcPr>
            <w:tcW w:w="3828" w:type="dxa"/>
          </w:tcPr>
          <w:p w14:paraId="424EAA0C"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Взяття на облік ОМС безхазяйної дороги, звернення до державного реєстратора для взяття дороги на облік як безхазяйної</w:t>
            </w:r>
          </w:p>
        </w:tc>
        <w:tc>
          <w:tcPr>
            <w:tcW w:w="1984" w:type="dxa"/>
          </w:tcPr>
          <w:p w14:paraId="5EDE6BA5"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 xml:space="preserve">ОМС  </w:t>
            </w:r>
          </w:p>
        </w:tc>
        <w:tc>
          <w:tcPr>
            <w:tcW w:w="987" w:type="dxa"/>
          </w:tcPr>
          <w:p w14:paraId="15D47841" w14:textId="77777777" w:rsidR="00FD2B08" w:rsidRPr="00320522" w:rsidRDefault="00FD2B08" w:rsidP="00935653">
            <w:pPr>
              <w:ind w:firstLine="709"/>
              <w:jc w:val="center"/>
              <w:rPr>
                <w:rFonts w:ascii="Times New Roman" w:hAnsi="Times New Roman"/>
                <w:sz w:val="24"/>
                <w:szCs w:val="24"/>
              </w:rPr>
            </w:pPr>
          </w:p>
        </w:tc>
        <w:tc>
          <w:tcPr>
            <w:tcW w:w="2268" w:type="dxa"/>
          </w:tcPr>
          <w:p w14:paraId="13160AE4"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 xml:space="preserve">Дорога взята на облік ОМС </w:t>
            </w:r>
          </w:p>
        </w:tc>
      </w:tr>
      <w:tr w:rsidR="00FD2B08" w:rsidRPr="00320522" w14:paraId="7B853B72" w14:textId="77777777" w:rsidTr="00935653">
        <w:tc>
          <w:tcPr>
            <w:tcW w:w="709" w:type="dxa"/>
          </w:tcPr>
          <w:p w14:paraId="289A984F"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t>66</w:t>
            </w:r>
          </w:p>
        </w:tc>
        <w:tc>
          <w:tcPr>
            <w:tcW w:w="3828" w:type="dxa"/>
          </w:tcPr>
          <w:p w14:paraId="4DD1E5EA"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Розміщення оголошення у друкованих засобах масової інформації (оголошення з пропозицією власника вказаного майна заявити про своє право власності та надати відповідні документи до ОМС)</w:t>
            </w:r>
          </w:p>
        </w:tc>
        <w:tc>
          <w:tcPr>
            <w:tcW w:w="1984" w:type="dxa"/>
          </w:tcPr>
          <w:p w14:paraId="086E2C56"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ОМС</w:t>
            </w:r>
          </w:p>
        </w:tc>
        <w:tc>
          <w:tcPr>
            <w:tcW w:w="987" w:type="dxa"/>
          </w:tcPr>
          <w:p w14:paraId="05A7890E" w14:textId="77777777" w:rsidR="00FD2B08" w:rsidRPr="00320522" w:rsidRDefault="00FD2B08" w:rsidP="00935653">
            <w:pPr>
              <w:ind w:firstLine="709"/>
              <w:jc w:val="center"/>
              <w:rPr>
                <w:rFonts w:ascii="Times New Roman" w:hAnsi="Times New Roman"/>
                <w:sz w:val="24"/>
                <w:szCs w:val="24"/>
              </w:rPr>
            </w:pPr>
          </w:p>
        </w:tc>
        <w:tc>
          <w:tcPr>
            <w:tcW w:w="2268" w:type="dxa"/>
          </w:tcPr>
          <w:p w14:paraId="07419F34"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Оголошення розміщено</w:t>
            </w:r>
          </w:p>
        </w:tc>
      </w:tr>
      <w:tr w:rsidR="00FD2B08" w:rsidRPr="00320522" w14:paraId="6A025597" w14:textId="77777777" w:rsidTr="00935653">
        <w:tc>
          <w:tcPr>
            <w:tcW w:w="709" w:type="dxa"/>
          </w:tcPr>
          <w:p w14:paraId="41466F0A"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lastRenderedPageBreak/>
              <w:t>77</w:t>
            </w:r>
          </w:p>
        </w:tc>
        <w:tc>
          <w:tcPr>
            <w:tcW w:w="3828" w:type="dxa"/>
          </w:tcPr>
          <w:p w14:paraId="461E9864"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Підготовка та подання від імені ОМС до місцевого суду позовної заяви про передачу безхазяйного нерухомого майна у власність територіальної громади</w:t>
            </w:r>
          </w:p>
        </w:tc>
        <w:tc>
          <w:tcPr>
            <w:tcW w:w="1984" w:type="dxa"/>
          </w:tcPr>
          <w:p w14:paraId="1EC9124A"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ОМС</w:t>
            </w:r>
          </w:p>
        </w:tc>
        <w:tc>
          <w:tcPr>
            <w:tcW w:w="987" w:type="dxa"/>
          </w:tcPr>
          <w:p w14:paraId="22CF722F" w14:textId="77777777" w:rsidR="00FD2B08" w:rsidRPr="00320522" w:rsidRDefault="00FD2B08" w:rsidP="00935653">
            <w:pPr>
              <w:ind w:firstLine="709"/>
              <w:jc w:val="center"/>
              <w:rPr>
                <w:rFonts w:ascii="Times New Roman" w:hAnsi="Times New Roman"/>
                <w:sz w:val="24"/>
                <w:szCs w:val="24"/>
              </w:rPr>
            </w:pPr>
          </w:p>
        </w:tc>
        <w:tc>
          <w:tcPr>
            <w:tcW w:w="2268" w:type="dxa"/>
          </w:tcPr>
          <w:p w14:paraId="0B5C2BA0"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Позовну заяву підготовлено та подано</w:t>
            </w:r>
          </w:p>
        </w:tc>
      </w:tr>
      <w:tr w:rsidR="00FD2B08" w:rsidRPr="00320522" w14:paraId="1D520606" w14:textId="77777777" w:rsidTr="00935653">
        <w:tc>
          <w:tcPr>
            <w:tcW w:w="709" w:type="dxa"/>
          </w:tcPr>
          <w:p w14:paraId="769A7218"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t>88</w:t>
            </w:r>
          </w:p>
        </w:tc>
        <w:tc>
          <w:tcPr>
            <w:tcW w:w="3828" w:type="dxa"/>
          </w:tcPr>
          <w:p w14:paraId="1E1806AB"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Судовий розгляд позовної заяви органу місцевого самоврядування про передачу безхазяйного нерухомого майна у власність територіальної громади та ухвалення рішення у справі</w:t>
            </w:r>
          </w:p>
        </w:tc>
        <w:tc>
          <w:tcPr>
            <w:tcW w:w="1984" w:type="dxa"/>
          </w:tcPr>
          <w:p w14:paraId="1AC4A304"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Місцевий суд</w:t>
            </w:r>
          </w:p>
        </w:tc>
        <w:tc>
          <w:tcPr>
            <w:tcW w:w="987" w:type="dxa"/>
          </w:tcPr>
          <w:p w14:paraId="04AEA294"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Відповідно до ЦПК України</w:t>
            </w:r>
          </w:p>
        </w:tc>
        <w:tc>
          <w:tcPr>
            <w:tcW w:w="2268" w:type="dxa"/>
          </w:tcPr>
          <w:p w14:paraId="3A9FBE3D"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Справу розглянуто, рішення ухвалено</w:t>
            </w:r>
          </w:p>
        </w:tc>
      </w:tr>
      <w:tr w:rsidR="00FD2B08" w:rsidRPr="00320522" w14:paraId="3B45B06B" w14:textId="77777777" w:rsidTr="00935653">
        <w:tc>
          <w:tcPr>
            <w:tcW w:w="709" w:type="dxa"/>
          </w:tcPr>
          <w:p w14:paraId="6EBDE22D"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t>99</w:t>
            </w:r>
          </w:p>
        </w:tc>
        <w:tc>
          <w:tcPr>
            <w:tcW w:w="3828" w:type="dxa"/>
          </w:tcPr>
          <w:p w14:paraId="059ADBED"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Розгляд рішення про прийняття у комунальну власність територі</w:t>
            </w:r>
            <w:r>
              <w:rPr>
                <w:rFonts w:ascii="Times New Roman" w:hAnsi="Times New Roman"/>
                <w:sz w:val="24"/>
                <w:szCs w:val="24"/>
              </w:rPr>
              <w:t>-</w:t>
            </w:r>
            <w:r w:rsidRPr="00320522">
              <w:rPr>
                <w:rFonts w:ascii="Times New Roman" w:hAnsi="Times New Roman"/>
                <w:sz w:val="24"/>
                <w:szCs w:val="24"/>
              </w:rPr>
              <w:t>альної громади майна на пленарному засіданні ради</w:t>
            </w:r>
          </w:p>
        </w:tc>
        <w:tc>
          <w:tcPr>
            <w:tcW w:w="1984" w:type="dxa"/>
          </w:tcPr>
          <w:p w14:paraId="20F3C514" w14:textId="77777777" w:rsidR="00FD2B08" w:rsidRPr="00320522" w:rsidRDefault="00FD2B08" w:rsidP="00935653">
            <w:pPr>
              <w:jc w:val="both"/>
              <w:rPr>
                <w:rFonts w:ascii="Times New Roman" w:hAnsi="Times New Roman"/>
                <w:sz w:val="24"/>
                <w:szCs w:val="24"/>
              </w:rPr>
            </w:pPr>
            <w:r>
              <w:rPr>
                <w:rFonts w:ascii="Times New Roman" w:hAnsi="Times New Roman"/>
                <w:sz w:val="24"/>
                <w:szCs w:val="24"/>
              </w:rPr>
              <w:t>Міська р</w:t>
            </w:r>
            <w:r w:rsidRPr="00320522">
              <w:rPr>
                <w:rFonts w:ascii="Times New Roman" w:hAnsi="Times New Roman"/>
                <w:sz w:val="24"/>
                <w:szCs w:val="24"/>
              </w:rPr>
              <w:t>ада</w:t>
            </w:r>
          </w:p>
        </w:tc>
        <w:tc>
          <w:tcPr>
            <w:tcW w:w="987" w:type="dxa"/>
          </w:tcPr>
          <w:p w14:paraId="42DC49A9"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Згідно Регламенту ради</w:t>
            </w:r>
          </w:p>
        </w:tc>
        <w:tc>
          <w:tcPr>
            <w:tcW w:w="2268" w:type="dxa"/>
          </w:tcPr>
          <w:p w14:paraId="1802B77B"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Рішення прийнято</w:t>
            </w:r>
          </w:p>
        </w:tc>
      </w:tr>
      <w:tr w:rsidR="00FD2B08" w:rsidRPr="00320522" w14:paraId="3FA400BF" w14:textId="77777777" w:rsidTr="00935653">
        <w:tc>
          <w:tcPr>
            <w:tcW w:w="709" w:type="dxa"/>
          </w:tcPr>
          <w:p w14:paraId="7B8DBE54"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t>110</w:t>
            </w:r>
          </w:p>
        </w:tc>
        <w:tc>
          <w:tcPr>
            <w:tcW w:w="3828" w:type="dxa"/>
          </w:tcPr>
          <w:p w14:paraId="07CB84F8"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Постановка на ба</w:t>
            </w:r>
            <w:r>
              <w:rPr>
                <w:rFonts w:ascii="Times New Roman" w:hAnsi="Times New Roman"/>
                <w:sz w:val="24"/>
                <w:szCs w:val="24"/>
              </w:rPr>
              <w:t>ланс ОМС (чи іншого балансоутри</w:t>
            </w:r>
            <w:r w:rsidRPr="00320522">
              <w:rPr>
                <w:rFonts w:ascii="Times New Roman" w:hAnsi="Times New Roman"/>
                <w:sz w:val="24"/>
                <w:szCs w:val="24"/>
              </w:rPr>
              <w:t>мувача) прийнятого у комунальну власність територіальної громади майна</w:t>
            </w:r>
          </w:p>
        </w:tc>
        <w:tc>
          <w:tcPr>
            <w:tcW w:w="1984" w:type="dxa"/>
          </w:tcPr>
          <w:p w14:paraId="25B8D9AA"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ОМС</w:t>
            </w:r>
          </w:p>
        </w:tc>
        <w:tc>
          <w:tcPr>
            <w:tcW w:w="987" w:type="dxa"/>
          </w:tcPr>
          <w:p w14:paraId="3F8311BE"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В день надання копії рішення ради</w:t>
            </w:r>
          </w:p>
        </w:tc>
        <w:tc>
          <w:tcPr>
            <w:tcW w:w="2268" w:type="dxa"/>
          </w:tcPr>
          <w:p w14:paraId="224C8EB3"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Майно поставлено на баланс</w:t>
            </w:r>
          </w:p>
          <w:p w14:paraId="6E0B3959" w14:textId="77777777" w:rsidR="00FD2B08" w:rsidRPr="00320522" w:rsidRDefault="00FD2B08" w:rsidP="00935653">
            <w:pPr>
              <w:ind w:firstLine="709"/>
              <w:jc w:val="center"/>
              <w:rPr>
                <w:rFonts w:ascii="Times New Roman" w:hAnsi="Times New Roman"/>
                <w:sz w:val="24"/>
                <w:szCs w:val="24"/>
              </w:rPr>
            </w:pPr>
          </w:p>
        </w:tc>
      </w:tr>
      <w:tr w:rsidR="00FD2B08" w:rsidRPr="00320522" w14:paraId="631EA55D" w14:textId="77777777" w:rsidTr="00935653">
        <w:tc>
          <w:tcPr>
            <w:tcW w:w="709" w:type="dxa"/>
          </w:tcPr>
          <w:p w14:paraId="11BD6B24" w14:textId="77777777" w:rsidR="00FD2B08" w:rsidRPr="00320522" w:rsidRDefault="00FD2B08" w:rsidP="00935653">
            <w:pPr>
              <w:ind w:firstLine="709"/>
              <w:jc w:val="center"/>
              <w:rPr>
                <w:rFonts w:ascii="Times New Roman" w:hAnsi="Times New Roman"/>
                <w:sz w:val="24"/>
                <w:szCs w:val="24"/>
              </w:rPr>
            </w:pPr>
            <w:r w:rsidRPr="00320522">
              <w:rPr>
                <w:rFonts w:ascii="Times New Roman" w:hAnsi="Times New Roman"/>
                <w:sz w:val="24"/>
                <w:szCs w:val="24"/>
              </w:rPr>
              <w:t>111</w:t>
            </w:r>
          </w:p>
        </w:tc>
        <w:tc>
          <w:tcPr>
            <w:tcW w:w="3828" w:type="dxa"/>
          </w:tcPr>
          <w:p w14:paraId="2AC4100F"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Прийняття рішення щодо оптимальних шляхів використання прийнятого у комунальну власність комунального майна</w:t>
            </w:r>
          </w:p>
        </w:tc>
        <w:tc>
          <w:tcPr>
            <w:tcW w:w="1984" w:type="dxa"/>
          </w:tcPr>
          <w:p w14:paraId="3EA8C9F8" w14:textId="77777777" w:rsidR="00FD2B08" w:rsidRPr="00320522" w:rsidRDefault="00FD2B08" w:rsidP="00935653">
            <w:pPr>
              <w:jc w:val="both"/>
              <w:rPr>
                <w:rFonts w:ascii="Times New Roman" w:hAnsi="Times New Roman"/>
                <w:sz w:val="24"/>
                <w:szCs w:val="24"/>
              </w:rPr>
            </w:pPr>
            <w:r>
              <w:rPr>
                <w:rFonts w:ascii="Times New Roman" w:hAnsi="Times New Roman"/>
                <w:sz w:val="24"/>
                <w:szCs w:val="24"/>
              </w:rPr>
              <w:t>Міська р</w:t>
            </w:r>
            <w:r w:rsidRPr="00320522">
              <w:rPr>
                <w:rFonts w:ascii="Times New Roman" w:hAnsi="Times New Roman"/>
                <w:sz w:val="24"/>
                <w:szCs w:val="24"/>
              </w:rPr>
              <w:t>ада</w:t>
            </w:r>
          </w:p>
        </w:tc>
        <w:tc>
          <w:tcPr>
            <w:tcW w:w="987" w:type="dxa"/>
          </w:tcPr>
          <w:p w14:paraId="6C59039C" w14:textId="77777777" w:rsidR="00FD2B08" w:rsidRPr="00320522" w:rsidRDefault="00FD2B08" w:rsidP="00935653">
            <w:pPr>
              <w:ind w:firstLine="709"/>
              <w:jc w:val="center"/>
              <w:rPr>
                <w:rFonts w:ascii="Times New Roman" w:hAnsi="Times New Roman"/>
                <w:sz w:val="24"/>
                <w:szCs w:val="24"/>
              </w:rPr>
            </w:pPr>
          </w:p>
        </w:tc>
        <w:tc>
          <w:tcPr>
            <w:tcW w:w="2268" w:type="dxa"/>
          </w:tcPr>
          <w:p w14:paraId="2DEC73AE" w14:textId="77777777" w:rsidR="00FD2B08" w:rsidRPr="00320522" w:rsidRDefault="00FD2B08" w:rsidP="00935653">
            <w:pPr>
              <w:jc w:val="both"/>
              <w:rPr>
                <w:rFonts w:ascii="Times New Roman" w:hAnsi="Times New Roman"/>
                <w:sz w:val="24"/>
                <w:szCs w:val="24"/>
              </w:rPr>
            </w:pPr>
            <w:r w:rsidRPr="00320522">
              <w:rPr>
                <w:rFonts w:ascii="Times New Roman" w:hAnsi="Times New Roman"/>
                <w:sz w:val="24"/>
                <w:szCs w:val="24"/>
              </w:rPr>
              <w:t>Управлінське рішення прийняте</w:t>
            </w:r>
          </w:p>
        </w:tc>
      </w:tr>
    </w:tbl>
    <w:p w14:paraId="29BAC1BE" w14:textId="77777777" w:rsidR="005B3E13" w:rsidRDefault="005B3E13" w:rsidP="005B3E13">
      <w:pPr>
        <w:spacing w:after="3" w:line="271" w:lineRule="auto"/>
        <w:jc w:val="both"/>
        <w:rPr>
          <w:rFonts w:ascii="Times New Roman" w:hAnsi="Times New Roman" w:cstheme="minorHAnsi"/>
          <w:b/>
          <w:color w:val="FF0000"/>
          <w:sz w:val="28"/>
          <w:szCs w:val="28"/>
          <w:lang w:val="uk-UA"/>
        </w:rPr>
      </w:pPr>
    </w:p>
    <w:p w14:paraId="7CA77182" w14:textId="77777777" w:rsidR="005B3E13" w:rsidRPr="005B3E13" w:rsidRDefault="005B3E13" w:rsidP="005B3E13">
      <w:pPr>
        <w:pStyle w:val="a3"/>
        <w:numPr>
          <w:ilvl w:val="0"/>
          <w:numId w:val="2"/>
        </w:numPr>
        <w:spacing w:after="3" w:line="271" w:lineRule="auto"/>
        <w:rPr>
          <w:b/>
          <w:color w:val="000000" w:themeColor="text1"/>
          <w:sz w:val="28"/>
          <w:szCs w:val="28"/>
        </w:rPr>
      </w:pPr>
      <w:r w:rsidRPr="005B3E13">
        <w:rPr>
          <w:b/>
          <w:color w:val="000000" w:themeColor="text1"/>
          <w:sz w:val="28"/>
          <w:szCs w:val="28"/>
        </w:rPr>
        <w:t xml:space="preserve">Заходи </w:t>
      </w:r>
      <w:r>
        <w:rPr>
          <w:b/>
          <w:color w:val="000000" w:themeColor="text1"/>
          <w:sz w:val="28"/>
          <w:szCs w:val="28"/>
        </w:rPr>
        <w:t xml:space="preserve">з </w:t>
      </w:r>
      <w:r w:rsidR="00F5041E">
        <w:rPr>
          <w:b/>
          <w:color w:val="000000" w:themeColor="text1"/>
          <w:sz w:val="28"/>
          <w:szCs w:val="28"/>
        </w:rPr>
        <w:t>оформлення прав власності на нерухоме майно Ніжинської територіальної громади, відмінне від земельних ділянок.</w:t>
      </w:r>
    </w:p>
    <w:p w14:paraId="3EBA801D" w14:textId="77777777" w:rsidR="005B3E13" w:rsidRDefault="005B3E13" w:rsidP="003C1FC8">
      <w:pPr>
        <w:spacing w:after="3" w:line="271" w:lineRule="auto"/>
        <w:ind w:left="243" w:firstLine="709"/>
        <w:jc w:val="both"/>
        <w:rPr>
          <w:rFonts w:ascii="Times New Roman" w:hAnsi="Times New Roman" w:cstheme="minorHAnsi"/>
          <w:b/>
          <w:color w:val="FF0000"/>
          <w:sz w:val="28"/>
          <w:szCs w:val="28"/>
          <w:lang w:val="uk-UA"/>
        </w:rPr>
      </w:pPr>
    </w:p>
    <w:p w14:paraId="13D1A3FE" w14:textId="77777777" w:rsidR="003C1FC8" w:rsidRPr="004B725F" w:rsidRDefault="00F12DA1" w:rsidP="00884426">
      <w:pPr>
        <w:spacing w:after="3" w:line="271" w:lineRule="auto"/>
        <w:ind w:left="426"/>
        <w:jc w:val="both"/>
        <w:rPr>
          <w:rFonts w:ascii="Times New Roman" w:hAnsi="Times New Roman" w:cstheme="minorHAnsi"/>
          <w:b/>
          <w:sz w:val="28"/>
          <w:szCs w:val="28"/>
          <w:lang w:val="uk-UA"/>
        </w:rPr>
      </w:pPr>
      <w:r>
        <w:rPr>
          <w:rFonts w:ascii="Times New Roman" w:hAnsi="Times New Roman" w:cstheme="minorHAnsi"/>
          <w:b/>
          <w:sz w:val="28"/>
          <w:szCs w:val="28"/>
          <w:lang w:val="uk-UA"/>
        </w:rPr>
        <w:t>8</w:t>
      </w:r>
      <w:r w:rsidR="003C1FC8" w:rsidRPr="007A57BB">
        <w:rPr>
          <w:rFonts w:ascii="Times New Roman" w:hAnsi="Times New Roman" w:cstheme="minorHAnsi"/>
          <w:b/>
          <w:sz w:val="28"/>
          <w:szCs w:val="28"/>
          <w:lang w:val="uk-UA"/>
        </w:rPr>
        <w:t>.1.</w:t>
      </w:r>
      <w:r w:rsidR="003C1FC8" w:rsidRPr="007A57BB">
        <w:rPr>
          <w:rFonts w:ascii="Arial" w:eastAsia="Arial" w:hAnsi="Arial" w:cs="Arial"/>
          <w:b/>
          <w:sz w:val="28"/>
          <w:szCs w:val="28"/>
          <w:lang w:val="uk-UA"/>
        </w:rPr>
        <w:t xml:space="preserve"> </w:t>
      </w:r>
      <w:r w:rsidR="003C1FC8" w:rsidRPr="007A57BB">
        <w:rPr>
          <w:rFonts w:ascii="Times New Roman" w:eastAsia="Arial" w:hAnsi="Times New Roman" w:cstheme="minorHAnsi"/>
          <w:b/>
          <w:sz w:val="28"/>
          <w:szCs w:val="28"/>
          <w:lang w:val="uk-UA"/>
        </w:rPr>
        <w:t>Виявлення, облік та збереження безхазяйного майна, визнання спадщини відумерлою та прийняття такого майна у комунальну власність Ніжинської територіальної громади в особі Ніжинської міської ради</w:t>
      </w:r>
    </w:p>
    <w:p w14:paraId="6C8CF760" w14:textId="77777777" w:rsidR="003C1FC8" w:rsidRPr="004B725F" w:rsidRDefault="003C1FC8" w:rsidP="003C1FC8">
      <w:pPr>
        <w:spacing w:after="0" w:line="240" w:lineRule="auto"/>
        <w:ind w:left="-15" w:firstLine="852"/>
        <w:jc w:val="both"/>
        <w:rPr>
          <w:rFonts w:ascii="Times New Roman" w:hAnsi="Times New Roman" w:cstheme="minorHAnsi"/>
          <w:sz w:val="28"/>
          <w:szCs w:val="28"/>
          <w:lang w:val="uk-UA"/>
        </w:rPr>
      </w:pPr>
      <w:r w:rsidRPr="004B725F">
        <w:rPr>
          <w:rFonts w:ascii="Times New Roman" w:hAnsi="Times New Roman" w:cstheme="minorHAnsi"/>
          <w:b/>
          <w:sz w:val="28"/>
          <w:szCs w:val="28"/>
          <w:lang w:val="uk-UA"/>
        </w:rPr>
        <w:t xml:space="preserve"> Безхазяйне майно</w:t>
      </w:r>
      <w:r w:rsidRPr="004B725F">
        <w:rPr>
          <w:rFonts w:ascii="Times New Roman" w:hAnsi="Times New Roman" w:cstheme="minorHAnsi"/>
          <w:sz w:val="28"/>
          <w:szCs w:val="28"/>
          <w:lang w:val="uk-UA"/>
        </w:rPr>
        <w:t>.</w:t>
      </w:r>
      <w:r w:rsidRPr="004B725F">
        <w:rPr>
          <w:rFonts w:ascii="Times New Roman" w:hAnsi="Times New Roman" w:cstheme="minorHAnsi"/>
          <w:i/>
          <w:sz w:val="28"/>
          <w:szCs w:val="28"/>
          <w:lang w:val="uk-UA"/>
        </w:rPr>
        <w:t xml:space="preserve"> </w:t>
      </w:r>
      <w:r w:rsidRPr="004B725F">
        <w:rPr>
          <w:rFonts w:ascii="Times New Roman" w:hAnsi="Times New Roman" w:cstheme="minorHAnsi"/>
          <w:sz w:val="28"/>
          <w:szCs w:val="28"/>
          <w:lang w:val="uk-UA"/>
        </w:rPr>
        <w:t xml:space="preserve">Загальний порядок набуття права власності на безхазяйні речі визначений статтею 335 Цивільного кодексу України, згідно якої безхазяйною є річ, яка не має власника або власник якої невідомий. Безхазяйні нерухомі речі беруться на облік органом, що здійснює державну реєстрацію прав на нерухоме майно, за заявою органу місцевого самоврядування, на території якого вони розміщені. Про взяття безхазяйної нерухомої речі на облік робиться оголошення у друкованих засобах масової інформації. Після спливу одного року з дня взяття на облік безхазяйної нерухомої речі вона за заявою органу, уповноваженого управляти майном відповідної територіальної громади, може бути передана за рішенням суду у комунальну власність. Крім цього, безхазяйні рухомі речі можуть набуватися у власність за набувальною давністю за деякими винятками.  </w:t>
      </w:r>
    </w:p>
    <w:p w14:paraId="76FB0F3D" w14:textId="77777777" w:rsidR="003C1FC8" w:rsidRPr="004B725F" w:rsidRDefault="003C1FC8" w:rsidP="003C1FC8">
      <w:pPr>
        <w:spacing w:after="0" w:line="240" w:lineRule="auto"/>
        <w:ind w:left="-15" w:firstLine="708"/>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 xml:space="preserve">Порядок здійснення роботи з безхазяйним нерухомим майном визначено </w:t>
      </w:r>
      <w:bookmarkStart w:id="11" w:name="_Hlk86676268"/>
      <w:r w:rsidRPr="004B725F">
        <w:rPr>
          <w:rFonts w:ascii="Times New Roman" w:hAnsi="Times New Roman" w:cstheme="minorHAnsi"/>
          <w:sz w:val="28"/>
          <w:szCs w:val="28"/>
          <w:lang w:val="uk-UA"/>
        </w:rPr>
        <w:t xml:space="preserve">Порядком виявлення, </w:t>
      </w:r>
      <w:bookmarkStart w:id="12" w:name="_Hlk86675988"/>
      <w:r w:rsidRPr="004B725F">
        <w:rPr>
          <w:rFonts w:ascii="Times New Roman" w:hAnsi="Times New Roman" w:cstheme="minorHAnsi"/>
          <w:sz w:val="28"/>
          <w:szCs w:val="28"/>
          <w:lang w:val="uk-UA"/>
        </w:rPr>
        <w:t xml:space="preserve">обліку та збереження безхазяйного майна, визнання спадщини відумерлою та прийняття такого майна у комунальну власність </w:t>
      </w:r>
      <w:r w:rsidRPr="004B725F">
        <w:rPr>
          <w:rFonts w:ascii="Times New Roman" w:hAnsi="Times New Roman" w:cstheme="minorHAnsi"/>
          <w:sz w:val="28"/>
          <w:szCs w:val="28"/>
          <w:lang w:val="uk-UA"/>
        </w:rPr>
        <w:lastRenderedPageBreak/>
        <w:t>Ніжинської територіальної громади в особі Ніжинської міської ради</w:t>
      </w:r>
      <w:bookmarkEnd w:id="12"/>
      <w:r w:rsidRPr="004B725F">
        <w:rPr>
          <w:rFonts w:ascii="Times New Roman" w:hAnsi="Times New Roman" w:cstheme="minorHAnsi"/>
          <w:sz w:val="28"/>
          <w:szCs w:val="28"/>
          <w:lang w:val="uk-UA"/>
        </w:rPr>
        <w:t xml:space="preserve"> (далі – Порядок).</w:t>
      </w:r>
      <w:r w:rsidRPr="004B725F">
        <w:rPr>
          <w:rFonts w:ascii="Times New Roman" w:hAnsi="Times New Roman" w:cstheme="minorHAnsi"/>
          <w:i/>
          <w:sz w:val="28"/>
          <w:szCs w:val="28"/>
          <w:lang w:val="uk-UA"/>
        </w:rPr>
        <w:t xml:space="preserve"> </w:t>
      </w:r>
      <w:r w:rsidRPr="004B725F">
        <w:rPr>
          <w:rFonts w:ascii="Times New Roman" w:hAnsi="Times New Roman" w:cstheme="minorHAnsi"/>
          <w:sz w:val="28"/>
          <w:szCs w:val="28"/>
          <w:lang w:val="uk-UA"/>
        </w:rPr>
        <w:t xml:space="preserve">Порядок </w:t>
      </w:r>
      <w:r w:rsidRPr="004B725F">
        <w:rPr>
          <w:rFonts w:ascii="Times New Roman" w:hAnsi="Times New Roman" w:cstheme="minorHAnsi"/>
          <w:i/>
          <w:sz w:val="28"/>
          <w:szCs w:val="28"/>
          <w:lang w:val="uk-UA"/>
        </w:rPr>
        <w:t xml:space="preserve"> </w:t>
      </w:r>
      <w:r w:rsidRPr="004B725F">
        <w:rPr>
          <w:rFonts w:ascii="Times New Roman" w:hAnsi="Times New Roman" w:cstheme="minorHAnsi"/>
          <w:sz w:val="28"/>
          <w:szCs w:val="28"/>
          <w:lang w:val="uk-UA"/>
        </w:rPr>
        <w:t>затверджений рішенням Ніжинської місько</w:t>
      </w:r>
      <w:r w:rsidR="004E526C">
        <w:rPr>
          <w:rFonts w:ascii="Times New Roman" w:hAnsi="Times New Roman" w:cstheme="minorHAnsi"/>
          <w:sz w:val="28"/>
          <w:szCs w:val="28"/>
          <w:lang w:val="uk-UA"/>
        </w:rPr>
        <w:t>ї ради від 03 червня 2021 року</w:t>
      </w:r>
      <w:r w:rsidRPr="004B725F">
        <w:rPr>
          <w:rFonts w:ascii="Times New Roman" w:hAnsi="Times New Roman" w:cstheme="minorHAnsi"/>
          <w:sz w:val="28"/>
          <w:szCs w:val="28"/>
          <w:lang w:val="uk-UA"/>
        </w:rPr>
        <w:t xml:space="preserve"> № 50-10/2021 «Про затвердження Порядку виявлення, обліку та збереження безхазяйного майна, визнання спадщини відумерлою та прийняття такого майна у комунальну власність Ніжинської територіальної громади в особі Ніжинської міської ради».   </w:t>
      </w:r>
    </w:p>
    <w:bookmarkEnd w:id="11"/>
    <w:p w14:paraId="1884909F" w14:textId="77777777" w:rsidR="003C1FC8" w:rsidRPr="004B725F" w:rsidRDefault="003C1FC8" w:rsidP="003C1FC8">
      <w:pPr>
        <w:spacing w:after="0" w:line="240" w:lineRule="auto"/>
        <w:ind w:left="-15" w:firstLine="852"/>
        <w:jc w:val="both"/>
        <w:rPr>
          <w:rFonts w:ascii="Times New Roman" w:hAnsi="Times New Roman" w:cstheme="minorHAnsi"/>
          <w:sz w:val="28"/>
          <w:szCs w:val="28"/>
          <w:lang w:val="uk-UA"/>
        </w:rPr>
      </w:pPr>
      <w:r w:rsidRPr="004B725F">
        <w:rPr>
          <w:rFonts w:ascii="Times New Roman" w:hAnsi="Times New Roman" w:cstheme="minorHAnsi"/>
          <w:b/>
          <w:sz w:val="28"/>
          <w:szCs w:val="28"/>
          <w:lang w:val="uk-UA"/>
        </w:rPr>
        <w:t>Відумерла спадщина</w:t>
      </w:r>
      <w:r w:rsidRPr="004B725F">
        <w:rPr>
          <w:rFonts w:ascii="Times New Roman" w:hAnsi="Times New Roman" w:cstheme="minorHAnsi"/>
          <w:sz w:val="28"/>
          <w:szCs w:val="28"/>
          <w:lang w:val="uk-UA"/>
        </w:rPr>
        <w:t>.</w:t>
      </w:r>
      <w:r w:rsidRPr="004B725F">
        <w:rPr>
          <w:rFonts w:ascii="Times New Roman" w:hAnsi="Times New Roman" w:cstheme="minorHAnsi"/>
          <w:i/>
          <w:sz w:val="28"/>
          <w:szCs w:val="28"/>
          <w:lang w:val="uk-UA"/>
        </w:rPr>
        <w:t xml:space="preserve"> </w:t>
      </w:r>
      <w:r w:rsidRPr="004B725F">
        <w:rPr>
          <w:rFonts w:ascii="Times New Roman" w:hAnsi="Times New Roman" w:cstheme="minorHAnsi"/>
          <w:sz w:val="28"/>
          <w:szCs w:val="28"/>
          <w:lang w:val="uk-UA"/>
        </w:rPr>
        <w:t xml:space="preserve">Цивільний кодекс України зобов’язує орган місцевого самоврядування подати до суду заяву про визнання спадщини відумерлою у разі відсутності спадкоємців за заповітом і за законом, усунення їх від права на спадкування, неприйняття ними спадщини, а також відмови від її прийняття, за місцезнаходженням нерухомого майна, яке входить до складу спадщини (стаття 1277). У разі якщо на об’єкті нерухомого майна на момент відкриття спадщини знаходиться рухоме майно, що входить до складу спадщини, таке рухоме майно переходить у власність територіальної громади, якій передано нерухоме майно. </w:t>
      </w:r>
    </w:p>
    <w:p w14:paraId="30ACE82C" w14:textId="77777777" w:rsidR="003C1FC8" w:rsidRPr="004B725F" w:rsidRDefault="003C1FC8" w:rsidP="003C1FC8">
      <w:pPr>
        <w:spacing w:after="0" w:line="240" w:lineRule="auto"/>
        <w:ind w:left="-15" w:firstLine="708"/>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Алгоритм здійснення роботи з нерухомим майном відумерлої спадщини визначено  – Порядком виявлення, обліку та збереження безхазяйного майна, визнання спадщини відумерлою та прийняття такого майна у комунальну власність Ніжинської територіальної громади в особі Ніжинської міської ради (далі – Порядок).</w:t>
      </w:r>
      <w:r w:rsidRPr="004B725F">
        <w:rPr>
          <w:rFonts w:ascii="Times New Roman" w:hAnsi="Times New Roman" w:cstheme="minorHAnsi"/>
          <w:i/>
          <w:sz w:val="28"/>
          <w:szCs w:val="28"/>
          <w:lang w:val="uk-UA"/>
        </w:rPr>
        <w:t xml:space="preserve"> </w:t>
      </w:r>
      <w:r w:rsidRPr="004B725F">
        <w:rPr>
          <w:rFonts w:ascii="Times New Roman" w:hAnsi="Times New Roman" w:cstheme="minorHAnsi"/>
          <w:sz w:val="28"/>
          <w:szCs w:val="28"/>
          <w:lang w:val="uk-UA"/>
        </w:rPr>
        <w:t xml:space="preserve">Порядок </w:t>
      </w:r>
      <w:r w:rsidRPr="004B725F">
        <w:rPr>
          <w:rFonts w:ascii="Times New Roman" w:hAnsi="Times New Roman" w:cstheme="minorHAnsi"/>
          <w:i/>
          <w:sz w:val="28"/>
          <w:szCs w:val="28"/>
          <w:lang w:val="uk-UA"/>
        </w:rPr>
        <w:t xml:space="preserve"> </w:t>
      </w:r>
      <w:r w:rsidRPr="004B725F">
        <w:rPr>
          <w:rFonts w:ascii="Times New Roman" w:hAnsi="Times New Roman" w:cstheme="minorHAnsi"/>
          <w:sz w:val="28"/>
          <w:szCs w:val="28"/>
          <w:lang w:val="uk-UA"/>
        </w:rPr>
        <w:t xml:space="preserve">затверджений рішенням Ніжинської міської ради від 03 червня 2021 року № 50-10/2021 «Про затвердження Порядку виявлення, обліку та збереження безхазяйного майна, визнання спадщини відумерлою та прийняття такого майна у комунальну власність Ніжинської територіальної громади в особі Ніжинської міської ради».   </w:t>
      </w:r>
    </w:p>
    <w:p w14:paraId="7453B39A" w14:textId="77777777" w:rsidR="003C1FC8" w:rsidRPr="004B725F" w:rsidRDefault="003C1FC8" w:rsidP="003C1FC8">
      <w:pPr>
        <w:spacing w:after="24"/>
        <w:ind w:firstLine="185"/>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 xml:space="preserve">      Станом на момент затвердже</w:t>
      </w:r>
      <w:r>
        <w:rPr>
          <w:rFonts w:ascii="Times New Roman" w:hAnsi="Times New Roman" w:cstheme="minorHAnsi"/>
          <w:sz w:val="28"/>
          <w:szCs w:val="28"/>
          <w:lang w:val="uk-UA"/>
        </w:rPr>
        <w:t>ння цієї Програми громадою вия</w:t>
      </w:r>
      <w:r w:rsidRPr="004B725F">
        <w:rPr>
          <w:rFonts w:ascii="Times New Roman" w:hAnsi="Times New Roman" w:cstheme="minorHAnsi"/>
          <w:sz w:val="28"/>
          <w:szCs w:val="28"/>
          <w:lang w:val="uk-UA"/>
        </w:rPr>
        <w:t>влено планується та внесено до державного реєстру речових прав на нерухоме майно, як бе</w:t>
      </w:r>
      <w:r>
        <w:rPr>
          <w:rFonts w:ascii="Times New Roman" w:hAnsi="Times New Roman" w:cstheme="minorHAnsi"/>
          <w:sz w:val="28"/>
          <w:szCs w:val="28"/>
          <w:lang w:val="uk-UA"/>
        </w:rPr>
        <w:t>з</w:t>
      </w:r>
      <w:r w:rsidRPr="004B725F">
        <w:rPr>
          <w:rFonts w:ascii="Times New Roman" w:hAnsi="Times New Roman" w:cstheme="minorHAnsi"/>
          <w:sz w:val="28"/>
          <w:szCs w:val="28"/>
          <w:lang w:val="uk-UA"/>
        </w:rPr>
        <w:t>хазяйне, п`ять об`єктів нерухомого майна Ніжинської територіальної громади:</w:t>
      </w:r>
    </w:p>
    <w:p w14:paraId="4A1E100F" w14:textId="77777777" w:rsidR="003C1FC8" w:rsidRPr="004B725F" w:rsidRDefault="003C1FC8" w:rsidP="003C1FC8">
      <w:pPr>
        <w:spacing w:after="24"/>
        <w:ind w:firstLine="622"/>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нежитлова будівля за адресою: м. Ніжин, вулиця Зикова, будинок 36;</w:t>
      </w:r>
    </w:p>
    <w:p w14:paraId="7E5AE5B0" w14:textId="77777777" w:rsidR="003C1FC8" w:rsidRPr="004B725F" w:rsidRDefault="003C1FC8" w:rsidP="003C1FC8">
      <w:pPr>
        <w:spacing w:after="24"/>
        <w:ind w:firstLine="622"/>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нежитлова будівля за адресою: м. Ніжин, вулиця Московська, будинок 7;</w:t>
      </w:r>
    </w:p>
    <w:p w14:paraId="002A93C4" w14:textId="77777777" w:rsidR="003C1FC8" w:rsidRPr="004B725F" w:rsidRDefault="003C1FC8" w:rsidP="003C1FC8">
      <w:pPr>
        <w:spacing w:after="24"/>
        <w:ind w:firstLine="622"/>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квартира № 3 за адресою: м. Ніжин, вулиця Купецька, будинок 32;</w:t>
      </w:r>
    </w:p>
    <w:p w14:paraId="7C737F5F" w14:textId="77777777" w:rsidR="003C1FC8" w:rsidRPr="004B725F" w:rsidRDefault="003C1FC8" w:rsidP="003C1FC8">
      <w:pPr>
        <w:spacing w:after="24"/>
        <w:ind w:firstLine="622"/>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квартира №13 за адресою: м. Ніжин, вулиця Прилуцька, будинок 10;</w:t>
      </w:r>
    </w:p>
    <w:p w14:paraId="75EA500D" w14:textId="77777777" w:rsidR="003C1FC8" w:rsidRPr="004B725F" w:rsidRDefault="003C1FC8" w:rsidP="003C1FC8">
      <w:pPr>
        <w:spacing w:after="24"/>
        <w:ind w:firstLine="622"/>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квартира № 18 за адресою: м. Ніжин, вулиця Прилуцька, будинок 10.</w:t>
      </w:r>
    </w:p>
    <w:p w14:paraId="390E0A92" w14:textId="77777777" w:rsidR="003C1FC8" w:rsidRPr="004B725F" w:rsidRDefault="003C1FC8" w:rsidP="003C1FC8">
      <w:pPr>
        <w:spacing w:after="24"/>
        <w:ind w:firstLine="622"/>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Проведено обстеження шістнадцяти об`єктів комунального майна з ознака безхазяйного.</w:t>
      </w:r>
    </w:p>
    <w:p w14:paraId="6AB842A7" w14:textId="77777777" w:rsidR="003C1FC8" w:rsidRPr="004B725F" w:rsidRDefault="003C1FC8" w:rsidP="003C1FC8">
      <w:pPr>
        <w:spacing w:after="24"/>
        <w:ind w:firstLine="709"/>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Всі виявлені об`єкти нерухомого майна рішенням сесії Ніжинської міської ради поставлені на зберігання комунальним підприємствам Ніжинської міської ради і після спливу одного року з моменту взяття на облік майна як безхазяйного органом, який здійснює державну реєстрацію права на нерухоме майно, буде підготовлена заява про передачу безхазяйної речі у власність громади та звернення до суду.</w:t>
      </w:r>
    </w:p>
    <w:p w14:paraId="39E1E2AD" w14:textId="77777777" w:rsidR="003C1FC8" w:rsidRPr="004B725F" w:rsidRDefault="003C1FC8" w:rsidP="003C1FC8">
      <w:pPr>
        <w:spacing w:after="24"/>
        <w:ind w:firstLine="709"/>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Протягом 2021 року передали у комунальну власність Ніжинської територіальної громади  три об`єкти нерухомого майна, а саме:</w:t>
      </w:r>
    </w:p>
    <w:p w14:paraId="29C1D0CE" w14:textId="77777777" w:rsidR="003C1FC8" w:rsidRPr="004B725F" w:rsidRDefault="003C1FC8" w:rsidP="003C1FC8">
      <w:pPr>
        <w:spacing w:after="24"/>
        <w:ind w:firstLine="709"/>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lastRenderedPageBreak/>
        <w:t>-квартира № 60 за адресою: м. Ніжин, вулиця Об`їжджа, будинок 116, корпус 6, як спадщина відумерлою;</w:t>
      </w:r>
    </w:p>
    <w:p w14:paraId="0B742D08" w14:textId="77777777" w:rsidR="003C1FC8" w:rsidRPr="004B725F" w:rsidRDefault="003C1FC8" w:rsidP="003C1FC8">
      <w:pPr>
        <w:spacing w:after="24"/>
        <w:ind w:firstLine="709"/>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-квартира №5 за адресою: м.Ніжин, вулиця Прилуцька, будинок 121;</w:t>
      </w:r>
    </w:p>
    <w:p w14:paraId="02F0363F" w14:textId="77777777" w:rsidR="003C1FC8" w:rsidRPr="004B725F" w:rsidRDefault="003C1FC8" w:rsidP="003C1FC8">
      <w:pPr>
        <w:spacing w:after="24"/>
        <w:ind w:firstLine="709"/>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-житловий будинок по вулиці Доброллюбова,29;</w:t>
      </w:r>
    </w:p>
    <w:p w14:paraId="545DB40D" w14:textId="77777777" w:rsidR="003C1FC8" w:rsidRPr="004B725F" w:rsidRDefault="003C1FC8" w:rsidP="003C1FC8">
      <w:pPr>
        <w:spacing w:after="24"/>
        <w:ind w:firstLine="709"/>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Планується у 2022 році прийняти до комунальної</w:t>
      </w:r>
      <w:r>
        <w:rPr>
          <w:rFonts w:ascii="Times New Roman" w:hAnsi="Times New Roman" w:cstheme="minorHAnsi"/>
          <w:sz w:val="28"/>
          <w:szCs w:val="28"/>
          <w:lang w:val="uk-UA"/>
        </w:rPr>
        <w:t xml:space="preserve"> власно</w:t>
      </w:r>
      <w:r w:rsidRPr="004B725F">
        <w:rPr>
          <w:rFonts w:ascii="Times New Roman" w:hAnsi="Times New Roman" w:cstheme="minorHAnsi"/>
          <w:sz w:val="28"/>
          <w:szCs w:val="28"/>
          <w:lang w:val="uk-UA"/>
        </w:rPr>
        <w:t>сті Ніжинської територіальної громади  два об`єкти нерухомого майна:</w:t>
      </w:r>
    </w:p>
    <w:p w14:paraId="29D1342A" w14:textId="77777777" w:rsidR="003C1FC8" w:rsidRPr="004B725F" w:rsidRDefault="003C1FC8" w:rsidP="003C1FC8">
      <w:pPr>
        <w:spacing w:after="24"/>
        <w:ind w:firstLine="709"/>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 квартира №123 по вулиці Генерала Корчагіна, будинок 3;</w:t>
      </w:r>
    </w:p>
    <w:p w14:paraId="59CAE6C7" w14:textId="77777777" w:rsidR="003C1FC8" w:rsidRPr="004B725F" w:rsidRDefault="003C1FC8" w:rsidP="003C1FC8">
      <w:pPr>
        <w:spacing w:after="24"/>
        <w:ind w:firstLine="709"/>
        <w:jc w:val="both"/>
        <w:rPr>
          <w:rFonts w:ascii="Times New Roman" w:hAnsi="Times New Roman" w:cstheme="minorHAnsi"/>
          <w:sz w:val="28"/>
          <w:szCs w:val="28"/>
          <w:lang w:val="uk-UA"/>
        </w:rPr>
      </w:pPr>
      <w:r w:rsidRPr="004B725F">
        <w:rPr>
          <w:rFonts w:ascii="Times New Roman" w:hAnsi="Times New Roman" w:cstheme="minorHAnsi"/>
          <w:sz w:val="28"/>
          <w:szCs w:val="28"/>
          <w:lang w:val="uk-UA"/>
        </w:rPr>
        <w:t>-житловий будинок по вулиці Журавська, будинок 3.</w:t>
      </w:r>
    </w:p>
    <w:p w14:paraId="580450FC" w14:textId="77777777" w:rsidR="003C1FC8" w:rsidRPr="00C903C8" w:rsidRDefault="003C1FC8" w:rsidP="003C1FC8">
      <w:pPr>
        <w:spacing w:after="24"/>
        <w:ind w:firstLine="709"/>
        <w:jc w:val="both"/>
        <w:rPr>
          <w:rFonts w:ascii="Times New Roman" w:hAnsi="Times New Roman" w:cstheme="minorHAnsi"/>
          <w:sz w:val="28"/>
          <w:szCs w:val="28"/>
          <w:lang w:val="uk-UA"/>
        </w:rPr>
      </w:pPr>
      <w:r w:rsidRPr="00C903C8">
        <w:rPr>
          <w:rFonts w:ascii="Times New Roman" w:hAnsi="Times New Roman" w:cstheme="minorHAnsi"/>
          <w:sz w:val="28"/>
          <w:szCs w:val="28"/>
          <w:lang w:val="uk-UA"/>
        </w:rPr>
        <w:tab/>
      </w:r>
    </w:p>
    <w:p w14:paraId="38A3B494" w14:textId="77777777" w:rsidR="003C1FC8" w:rsidRPr="00C903C8" w:rsidRDefault="003C1FC8" w:rsidP="00486EF5">
      <w:pPr>
        <w:keepNext/>
        <w:keepLines/>
        <w:spacing w:before="40" w:after="33" w:line="240" w:lineRule="auto"/>
        <w:ind w:right="2"/>
        <w:jc w:val="both"/>
        <w:outlineLvl w:val="1"/>
        <w:rPr>
          <w:rFonts w:ascii="Times New Roman" w:eastAsiaTheme="majorEastAsia" w:hAnsi="Times New Roman" w:cs="Times New Roman"/>
          <w:color w:val="000000" w:themeColor="text1"/>
          <w:sz w:val="28"/>
          <w:szCs w:val="28"/>
          <w:lang w:val="uk-UA" w:eastAsia="ru-RU"/>
        </w:rPr>
      </w:pPr>
      <w:r w:rsidRPr="00C903C8">
        <w:rPr>
          <w:rFonts w:ascii="Times New Roman" w:eastAsiaTheme="majorEastAsia" w:hAnsi="Times New Roman" w:cs="Times New Roman"/>
          <w:color w:val="000000" w:themeColor="text1"/>
          <w:sz w:val="28"/>
          <w:szCs w:val="28"/>
          <w:lang w:val="uk-UA" w:eastAsia="ru-RU"/>
        </w:rPr>
        <w:t>Заходи щодо вдосконалення роботи з безхазяйним майном та майном відумерлої спадщини, розташованим на території Ніжинської громади</w:t>
      </w:r>
      <w:r w:rsidR="00486EF5">
        <w:rPr>
          <w:rFonts w:ascii="Times New Roman" w:eastAsiaTheme="majorEastAsia" w:hAnsi="Times New Roman" w:cs="Times New Roman"/>
          <w:color w:val="000000" w:themeColor="text1"/>
          <w:sz w:val="28"/>
          <w:szCs w:val="28"/>
          <w:lang w:val="uk-UA" w:eastAsia="ru-RU"/>
        </w:rPr>
        <w:t>.</w:t>
      </w:r>
      <w:r w:rsidRPr="00C903C8">
        <w:rPr>
          <w:rFonts w:ascii="Times New Roman" w:eastAsiaTheme="majorEastAsia" w:hAnsi="Times New Roman" w:cs="Times New Roman"/>
          <w:color w:val="000000" w:themeColor="text1"/>
          <w:sz w:val="28"/>
          <w:szCs w:val="28"/>
          <w:lang w:val="uk-UA" w:eastAsia="ru-RU"/>
        </w:rPr>
        <w:t xml:space="preserve"> </w:t>
      </w:r>
    </w:p>
    <w:p w14:paraId="7B537438" w14:textId="77777777" w:rsidR="003C1FC8" w:rsidRPr="005550A8" w:rsidRDefault="003C1FC8" w:rsidP="003C1FC8">
      <w:pPr>
        <w:spacing w:after="0"/>
        <w:ind w:right="506" w:firstLine="709"/>
        <w:jc w:val="right"/>
        <w:rPr>
          <w:rFonts w:ascii="Times New Roman" w:hAnsi="Times New Roman" w:cstheme="minorHAnsi"/>
          <w:sz w:val="24"/>
          <w:lang w:val="uk-UA"/>
        </w:rPr>
      </w:pPr>
      <w:r w:rsidRPr="005550A8">
        <w:rPr>
          <w:rFonts w:ascii="Times New Roman" w:hAnsi="Times New Roman" w:cstheme="minorHAnsi"/>
          <w:b/>
          <w:sz w:val="24"/>
          <w:lang w:val="uk-UA"/>
        </w:rPr>
        <w:t xml:space="preserve">     </w:t>
      </w:r>
    </w:p>
    <w:tbl>
      <w:tblPr>
        <w:tblStyle w:val="TableGrid"/>
        <w:tblW w:w="9923" w:type="dxa"/>
        <w:tblInd w:w="-147" w:type="dxa"/>
        <w:tblCellMar>
          <w:top w:w="9" w:type="dxa"/>
          <w:left w:w="110" w:type="dxa"/>
          <w:right w:w="38" w:type="dxa"/>
        </w:tblCellMar>
        <w:tblLook w:val="04A0" w:firstRow="1" w:lastRow="0" w:firstColumn="1" w:lastColumn="0" w:noHBand="0" w:noVBand="1"/>
      </w:tblPr>
      <w:tblGrid>
        <w:gridCol w:w="1050"/>
        <w:gridCol w:w="2556"/>
        <w:gridCol w:w="1602"/>
        <w:gridCol w:w="2179"/>
        <w:gridCol w:w="2536"/>
      </w:tblGrid>
      <w:tr w:rsidR="003C1FC8" w:rsidRPr="005550A8" w14:paraId="56EDC72F" w14:textId="77777777" w:rsidTr="00B04DB7">
        <w:trPr>
          <w:trHeight w:val="650"/>
        </w:trPr>
        <w:tc>
          <w:tcPr>
            <w:tcW w:w="1050" w:type="dxa"/>
            <w:tcBorders>
              <w:top w:val="single" w:sz="4" w:space="0" w:color="000000"/>
              <w:left w:val="single" w:sz="4" w:space="0" w:color="000000"/>
              <w:bottom w:val="single" w:sz="4" w:space="0" w:color="000000"/>
              <w:right w:val="single" w:sz="4" w:space="0" w:color="000000"/>
            </w:tcBorders>
            <w:shd w:val="clear" w:color="auto" w:fill="auto"/>
          </w:tcPr>
          <w:p w14:paraId="4B9E7C1C" w14:textId="77777777" w:rsidR="003C1FC8" w:rsidRPr="003F1FEA" w:rsidRDefault="003C1FC8" w:rsidP="00935653">
            <w:pPr>
              <w:ind w:left="53" w:firstLine="46"/>
              <w:jc w:val="both"/>
              <w:rPr>
                <w:rFonts w:ascii="Times New Roman" w:hAnsi="Times New Roman" w:cstheme="minorHAnsi"/>
                <w:sz w:val="24"/>
                <w:highlight w:val="yellow"/>
              </w:rPr>
            </w:pPr>
            <w:r w:rsidRPr="003F1FEA">
              <w:rPr>
                <w:rFonts w:ascii="Times New Roman" w:hAnsi="Times New Roman" w:cstheme="minorHAnsi"/>
                <w:b/>
                <w:sz w:val="24"/>
              </w:rPr>
              <w:t xml:space="preserve">№ з/п </w:t>
            </w:r>
          </w:p>
        </w:tc>
        <w:tc>
          <w:tcPr>
            <w:tcW w:w="2556" w:type="dxa"/>
            <w:tcBorders>
              <w:top w:val="single" w:sz="4" w:space="0" w:color="000000"/>
              <w:left w:val="single" w:sz="4" w:space="0" w:color="000000"/>
              <w:bottom w:val="single" w:sz="4" w:space="0" w:color="000000"/>
              <w:right w:val="single" w:sz="4" w:space="0" w:color="000000"/>
            </w:tcBorders>
            <w:shd w:val="clear" w:color="auto" w:fill="auto"/>
          </w:tcPr>
          <w:p w14:paraId="1A0C0A14" w14:textId="77777777" w:rsidR="003C1FC8" w:rsidRPr="003F1FEA" w:rsidRDefault="003C1FC8" w:rsidP="00935653">
            <w:pPr>
              <w:spacing w:after="21"/>
              <w:ind w:right="69" w:firstLine="709"/>
              <w:jc w:val="center"/>
              <w:rPr>
                <w:rFonts w:ascii="Times New Roman" w:hAnsi="Times New Roman" w:cstheme="minorHAnsi"/>
                <w:sz w:val="24"/>
              </w:rPr>
            </w:pPr>
            <w:r w:rsidRPr="003F1FEA">
              <w:rPr>
                <w:rFonts w:ascii="Times New Roman" w:hAnsi="Times New Roman" w:cstheme="minorHAnsi"/>
                <w:b/>
                <w:sz w:val="24"/>
              </w:rPr>
              <w:t xml:space="preserve">Найменування </w:t>
            </w:r>
          </w:p>
          <w:p w14:paraId="5AEB54D1" w14:textId="77777777" w:rsidR="003C1FC8" w:rsidRPr="003F1FEA" w:rsidRDefault="003C1FC8" w:rsidP="00935653">
            <w:pPr>
              <w:ind w:right="68" w:firstLine="709"/>
              <w:jc w:val="center"/>
              <w:rPr>
                <w:rFonts w:ascii="Times New Roman" w:hAnsi="Times New Roman" w:cstheme="minorHAnsi"/>
                <w:sz w:val="24"/>
                <w:highlight w:val="yellow"/>
              </w:rPr>
            </w:pPr>
            <w:r w:rsidRPr="003F1FEA">
              <w:rPr>
                <w:rFonts w:ascii="Times New Roman" w:hAnsi="Times New Roman" w:cstheme="minorHAnsi"/>
                <w:b/>
                <w:sz w:val="24"/>
              </w:rPr>
              <w:t xml:space="preserve"> заходу </w:t>
            </w: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14:paraId="1121AE92" w14:textId="77777777" w:rsidR="003C1FC8" w:rsidRPr="003F1FEA" w:rsidRDefault="003C1FC8" w:rsidP="00935653">
            <w:pPr>
              <w:ind w:hanging="57"/>
              <w:jc w:val="center"/>
              <w:rPr>
                <w:rFonts w:ascii="Times New Roman" w:hAnsi="Times New Roman" w:cstheme="minorHAnsi"/>
                <w:sz w:val="24"/>
                <w:highlight w:val="yellow"/>
              </w:rPr>
            </w:pPr>
            <w:r w:rsidRPr="003F1FEA">
              <w:rPr>
                <w:rFonts w:ascii="Times New Roman" w:hAnsi="Times New Roman" w:cstheme="minorHAnsi"/>
                <w:b/>
                <w:sz w:val="24"/>
              </w:rPr>
              <w:t xml:space="preserve">Відповідальні особи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14:paraId="5432C5F1" w14:textId="77777777" w:rsidR="003C1FC8" w:rsidRPr="003F1FEA" w:rsidRDefault="003C1FC8" w:rsidP="00935653">
            <w:pPr>
              <w:ind w:firstLine="331"/>
              <w:jc w:val="both"/>
              <w:rPr>
                <w:rFonts w:ascii="Times New Roman" w:hAnsi="Times New Roman" w:cstheme="minorHAnsi"/>
                <w:sz w:val="24"/>
                <w:highlight w:val="yellow"/>
              </w:rPr>
            </w:pPr>
            <w:r w:rsidRPr="003F1FEA">
              <w:rPr>
                <w:rFonts w:ascii="Times New Roman" w:hAnsi="Times New Roman" w:cstheme="minorHAnsi"/>
                <w:b/>
                <w:sz w:val="24"/>
              </w:rPr>
              <w:t xml:space="preserve">Строк  виконання </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14:paraId="3AE0A384" w14:textId="77777777" w:rsidR="003C1FC8" w:rsidRPr="003F1FEA" w:rsidRDefault="003C1FC8" w:rsidP="00935653">
            <w:pPr>
              <w:ind w:firstLine="709"/>
              <w:jc w:val="center"/>
              <w:rPr>
                <w:rFonts w:ascii="Times New Roman" w:hAnsi="Times New Roman" w:cstheme="minorHAnsi"/>
                <w:sz w:val="24"/>
                <w:highlight w:val="yellow"/>
              </w:rPr>
            </w:pPr>
            <w:r w:rsidRPr="003F1FEA">
              <w:rPr>
                <w:rFonts w:ascii="Times New Roman" w:hAnsi="Times New Roman" w:cstheme="minorHAnsi"/>
                <w:b/>
                <w:sz w:val="24"/>
              </w:rPr>
              <w:t xml:space="preserve">Очікуваний  результат </w:t>
            </w:r>
          </w:p>
        </w:tc>
      </w:tr>
      <w:tr w:rsidR="003C1FC8" w:rsidRPr="005550A8" w14:paraId="5935602D" w14:textId="77777777" w:rsidTr="00B04DB7">
        <w:trPr>
          <w:trHeight w:val="1449"/>
        </w:trPr>
        <w:tc>
          <w:tcPr>
            <w:tcW w:w="1050" w:type="dxa"/>
            <w:tcBorders>
              <w:top w:val="single" w:sz="4" w:space="0" w:color="000000"/>
              <w:left w:val="single" w:sz="4" w:space="0" w:color="000000"/>
              <w:bottom w:val="single" w:sz="4" w:space="0" w:color="000000"/>
              <w:right w:val="single" w:sz="4" w:space="0" w:color="000000"/>
            </w:tcBorders>
          </w:tcPr>
          <w:p w14:paraId="7AFF33CE" w14:textId="77777777" w:rsidR="003C1FC8" w:rsidRPr="005550A8" w:rsidRDefault="003C1FC8" w:rsidP="00935653">
            <w:pPr>
              <w:ind w:right="73" w:firstLine="709"/>
              <w:jc w:val="center"/>
              <w:rPr>
                <w:rFonts w:ascii="Times New Roman" w:hAnsi="Times New Roman" w:cstheme="minorHAnsi"/>
                <w:sz w:val="24"/>
              </w:rPr>
            </w:pPr>
            <w:r w:rsidRPr="005550A8">
              <w:rPr>
                <w:rFonts w:ascii="Times New Roman" w:hAnsi="Times New Roman" w:cstheme="minorHAnsi"/>
                <w:sz w:val="24"/>
              </w:rPr>
              <w:t xml:space="preserve">1 </w:t>
            </w:r>
          </w:p>
        </w:tc>
        <w:tc>
          <w:tcPr>
            <w:tcW w:w="2556" w:type="dxa"/>
            <w:tcBorders>
              <w:top w:val="single" w:sz="4" w:space="0" w:color="000000"/>
              <w:left w:val="single" w:sz="4" w:space="0" w:color="000000"/>
              <w:bottom w:val="single" w:sz="4" w:space="0" w:color="000000"/>
              <w:right w:val="single" w:sz="4" w:space="0" w:color="000000"/>
            </w:tcBorders>
          </w:tcPr>
          <w:p w14:paraId="2B736EF5" w14:textId="77777777" w:rsidR="003C1FC8" w:rsidRPr="005550A8" w:rsidRDefault="003C1FC8" w:rsidP="00AE1C02">
            <w:pPr>
              <w:ind w:left="-27"/>
              <w:jc w:val="both"/>
              <w:rPr>
                <w:rFonts w:ascii="Times New Roman" w:hAnsi="Times New Roman" w:cstheme="minorHAnsi"/>
                <w:i/>
                <w:sz w:val="24"/>
              </w:rPr>
            </w:pPr>
            <w:r w:rsidRPr="005550A8">
              <w:rPr>
                <w:rFonts w:ascii="Times New Roman" w:hAnsi="Times New Roman" w:cstheme="minorHAnsi"/>
                <w:sz w:val="24"/>
              </w:rPr>
              <w:t>Виявлення безхазяйного рухомого та нерухомого майна та відумерлою спадщини</w:t>
            </w:r>
            <w:r w:rsidRPr="005550A8">
              <w:rPr>
                <w:rFonts w:ascii="Times New Roman" w:hAnsi="Times New Roman" w:cstheme="minorHAnsi"/>
                <w:i/>
                <w:sz w:val="24"/>
              </w:rPr>
              <w:t xml:space="preserve"> </w:t>
            </w:r>
          </w:p>
        </w:tc>
        <w:tc>
          <w:tcPr>
            <w:tcW w:w="1214" w:type="dxa"/>
            <w:tcBorders>
              <w:top w:val="single" w:sz="4" w:space="0" w:color="000000"/>
              <w:left w:val="single" w:sz="4" w:space="0" w:color="000000"/>
              <w:bottom w:val="single" w:sz="4" w:space="0" w:color="000000"/>
              <w:right w:val="single" w:sz="4" w:space="0" w:color="000000"/>
            </w:tcBorders>
          </w:tcPr>
          <w:p w14:paraId="06747012" w14:textId="77777777" w:rsidR="003C1FC8" w:rsidRPr="005550A8" w:rsidRDefault="003C1FC8" w:rsidP="00935653">
            <w:pPr>
              <w:ind w:right="287" w:hanging="34"/>
              <w:jc w:val="both"/>
              <w:rPr>
                <w:rFonts w:ascii="Times New Roman" w:hAnsi="Times New Roman" w:cstheme="minorHAnsi"/>
                <w:i/>
                <w:sz w:val="24"/>
              </w:rPr>
            </w:pPr>
            <w:r>
              <w:rPr>
                <w:rFonts w:ascii="Times New Roman" w:hAnsi="Times New Roman" w:cstheme="minorHAnsi"/>
                <w:sz w:val="24"/>
              </w:rPr>
              <w:t>УКМтаЗВ</w:t>
            </w:r>
            <w:r w:rsidRPr="005550A8">
              <w:rPr>
                <w:rFonts w:ascii="Times New Roman" w:hAnsi="Times New Roman" w:cstheme="minorHAnsi"/>
                <w:sz w:val="24"/>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3BFC0575" w14:textId="77777777" w:rsidR="003C1FC8" w:rsidRPr="005550A8" w:rsidRDefault="003C1FC8" w:rsidP="00580420">
            <w:pPr>
              <w:rPr>
                <w:rFonts w:ascii="Times New Roman" w:hAnsi="Times New Roman" w:cstheme="minorHAnsi"/>
                <w:sz w:val="24"/>
              </w:rPr>
            </w:pPr>
            <w:r w:rsidRPr="005550A8">
              <w:rPr>
                <w:rFonts w:ascii="Times New Roman" w:hAnsi="Times New Roman" w:cstheme="minorHAnsi"/>
                <w:sz w:val="24"/>
              </w:rPr>
              <w:t>Постійно</w:t>
            </w:r>
          </w:p>
        </w:tc>
        <w:tc>
          <w:tcPr>
            <w:tcW w:w="2693" w:type="dxa"/>
            <w:tcBorders>
              <w:top w:val="single" w:sz="4" w:space="0" w:color="000000"/>
              <w:left w:val="single" w:sz="4" w:space="0" w:color="000000"/>
              <w:bottom w:val="single" w:sz="4" w:space="0" w:color="000000"/>
              <w:right w:val="single" w:sz="4" w:space="0" w:color="000000"/>
            </w:tcBorders>
          </w:tcPr>
          <w:p w14:paraId="4E6A25B5" w14:textId="77777777" w:rsidR="003C1FC8" w:rsidRPr="005550A8" w:rsidRDefault="003C1FC8" w:rsidP="00580420">
            <w:pPr>
              <w:ind w:left="-81"/>
              <w:rPr>
                <w:rFonts w:ascii="Times New Roman" w:hAnsi="Times New Roman" w:cstheme="minorHAnsi"/>
                <w:sz w:val="24"/>
              </w:rPr>
            </w:pPr>
            <w:r>
              <w:rPr>
                <w:rFonts w:ascii="Times New Roman" w:hAnsi="Times New Roman" w:cstheme="minorHAnsi"/>
                <w:sz w:val="24"/>
              </w:rPr>
              <w:t>В</w:t>
            </w:r>
            <w:r w:rsidRPr="005550A8">
              <w:rPr>
                <w:rFonts w:ascii="Times New Roman" w:hAnsi="Times New Roman" w:cstheme="minorHAnsi"/>
                <w:sz w:val="24"/>
              </w:rPr>
              <w:t>иявлені об’єкти, що не зареєстровані у державному реєстрі речових прав</w:t>
            </w:r>
            <w:r w:rsidRPr="005550A8">
              <w:rPr>
                <w:rFonts w:ascii="Times New Roman" w:hAnsi="Times New Roman" w:cstheme="minorHAnsi"/>
                <w:i/>
                <w:sz w:val="24"/>
              </w:rPr>
              <w:t xml:space="preserve"> </w:t>
            </w:r>
            <w:r w:rsidRPr="005550A8">
              <w:rPr>
                <w:rFonts w:ascii="Times New Roman" w:hAnsi="Times New Roman" w:cstheme="minorHAnsi"/>
                <w:sz w:val="24"/>
              </w:rPr>
              <w:t>та об`єкти спадщини відумерлою</w:t>
            </w:r>
          </w:p>
        </w:tc>
      </w:tr>
      <w:tr w:rsidR="003C1FC8" w:rsidRPr="005550A8" w14:paraId="6A38B44D" w14:textId="77777777" w:rsidTr="00B04DB7">
        <w:trPr>
          <w:trHeight w:val="1620"/>
        </w:trPr>
        <w:tc>
          <w:tcPr>
            <w:tcW w:w="1050" w:type="dxa"/>
            <w:tcBorders>
              <w:top w:val="single" w:sz="4" w:space="0" w:color="000000"/>
              <w:left w:val="single" w:sz="4" w:space="0" w:color="000000"/>
              <w:bottom w:val="single" w:sz="4" w:space="0" w:color="000000"/>
              <w:right w:val="single" w:sz="4" w:space="0" w:color="000000"/>
            </w:tcBorders>
          </w:tcPr>
          <w:p w14:paraId="6FB78CDD" w14:textId="77777777" w:rsidR="003C1FC8" w:rsidRPr="005550A8" w:rsidRDefault="003C1FC8" w:rsidP="00935653">
            <w:pPr>
              <w:ind w:right="73" w:firstLine="709"/>
              <w:jc w:val="center"/>
              <w:rPr>
                <w:rFonts w:ascii="Times New Roman" w:hAnsi="Times New Roman" w:cstheme="minorHAnsi"/>
                <w:sz w:val="24"/>
              </w:rPr>
            </w:pPr>
            <w:r w:rsidRPr="005550A8">
              <w:rPr>
                <w:rFonts w:ascii="Times New Roman" w:hAnsi="Times New Roman" w:cstheme="minorHAnsi"/>
                <w:sz w:val="24"/>
              </w:rPr>
              <w:t xml:space="preserve">2 </w:t>
            </w:r>
          </w:p>
        </w:tc>
        <w:tc>
          <w:tcPr>
            <w:tcW w:w="2556" w:type="dxa"/>
            <w:tcBorders>
              <w:top w:val="single" w:sz="4" w:space="0" w:color="000000"/>
              <w:left w:val="single" w:sz="4" w:space="0" w:color="000000"/>
              <w:bottom w:val="single" w:sz="4" w:space="0" w:color="000000"/>
              <w:right w:val="single" w:sz="4" w:space="0" w:color="000000"/>
            </w:tcBorders>
          </w:tcPr>
          <w:p w14:paraId="6FA3F76A" w14:textId="77777777" w:rsidR="003C1FC8" w:rsidRPr="005550A8" w:rsidRDefault="003C1FC8" w:rsidP="00AE1C02">
            <w:pPr>
              <w:spacing w:after="2" w:line="237" w:lineRule="auto"/>
              <w:ind w:left="-27"/>
              <w:jc w:val="both"/>
              <w:rPr>
                <w:rFonts w:ascii="Times New Roman" w:hAnsi="Times New Roman" w:cstheme="minorHAnsi"/>
                <w:sz w:val="24"/>
              </w:rPr>
            </w:pPr>
            <w:r w:rsidRPr="005550A8">
              <w:rPr>
                <w:rFonts w:ascii="Times New Roman" w:hAnsi="Times New Roman" w:cstheme="minorHAnsi"/>
                <w:sz w:val="24"/>
              </w:rPr>
              <w:t>Направлення запитів до БТІ, Держгеокадастру, органів юстиції, державного нотаріуса та інших установ за необхідністю</w:t>
            </w:r>
          </w:p>
        </w:tc>
        <w:tc>
          <w:tcPr>
            <w:tcW w:w="1214" w:type="dxa"/>
            <w:tcBorders>
              <w:top w:val="single" w:sz="4" w:space="0" w:color="000000"/>
              <w:left w:val="single" w:sz="4" w:space="0" w:color="000000"/>
              <w:bottom w:val="single" w:sz="4" w:space="0" w:color="000000"/>
              <w:right w:val="single" w:sz="4" w:space="0" w:color="000000"/>
            </w:tcBorders>
          </w:tcPr>
          <w:p w14:paraId="0057848A" w14:textId="77777777" w:rsidR="003C1FC8" w:rsidRPr="005550A8" w:rsidRDefault="003C1FC8" w:rsidP="00935653">
            <w:pPr>
              <w:rPr>
                <w:rFonts w:ascii="Times New Roman" w:hAnsi="Times New Roman" w:cstheme="minorHAnsi"/>
                <w:i/>
                <w:sz w:val="24"/>
              </w:rPr>
            </w:pPr>
            <w:r>
              <w:rPr>
                <w:rFonts w:ascii="Times New Roman" w:hAnsi="Times New Roman" w:cstheme="minorHAnsi"/>
                <w:sz w:val="24"/>
              </w:rPr>
              <w:t>УКМтаЗВ</w:t>
            </w:r>
          </w:p>
        </w:tc>
        <w:tc>
          <w:tcPr>
            <w:tcW w:w="2410" w:type="dxa"/>
            <w:tcBorders>
              <w:top w:val="single" w:sz="4" w:space="0" w:color="000000"/>
              <w:left w:val="single" w:sz="4" w:space="0" w:color="000000"/>
              <w:bottom w:val="single" w:sz="4" w:space="0" w:color="000000"/>
              <w:right w:val="single" w:sz="4" w:space="0" w:color="000000"/>
            </w:tcBorders>
          </w:tcPr>
          <w:p w14:paraId="38844C51" w14:textId="77777777" w:rsidR="003C1FC8" w:rsidRPr="005550A8" w:rsidRDefault="003C1FC8" w:rsidP="00580420">
            <w:pPr>
              <w:rPr>
                <w:rFonts w:ascii="Times New Roman" w:hAnsi="Times New Roman" w:cstheme="minorHAnsi"/>
                <w:sz w:val="24"/>
              </w:rPr>
            </w:pPr>
            <w:r w:rsidRPr="005550A8">
              <w:rPr>
                <w:rFonts w:ascii="Times New Roman" w:hAnsi="Times New Roman" w:cstheme="minorHAnsi"/>
                <w:sz w:val="24"/>
              </w:rPr>
              <w:t xml:space="preserve">Постійно, по мірі виявлення майна </w:t>
            </w:r>
          </w:p>
        </w:tc>
        <w:tc>
          <w:tcPr>
            <w:tcW w:w="2693" w:type="dxa"/>
            <w:tcBorders>
              <w:top w:val="single" w:sz="4" w:space="0" w:color="000000"/>
              <w:left w:val="single" w:sz="4" w:space="0" w:color="000000"/>
              <w:bottom w:val="single" w:sz="4" w:space="0" w:color="000000"/>
              <w:right w:val="single" w:sz="4" w:space="0" w:color="000000"/>
            </w:tcBorders>
          </w:tcPr>
          <w:p w14:paraId="4670A362" w14:textId="77777777" w:rsidR="003C1FC8" w:rsidRPr="005550A8" w:rsidRDefault="003C1FC8" w:rsidP="00580420">
            <w:pPr>
              <w:ind w:left="-81"/>
              <w:rPr>
                <w:rFonts w:ascii="Times New Roman" w:hAnsi="Times New Roman" w:cstheme="minorHAnsi"/>
                <w:sz w:val="24"/>
              </w:rPr>
            </w:pPr>
            <w:r>
              <w:rPr>
                <w:rFonts w:ascii="Times New Roman" w:hAnsi="Times New Roman" w:cstheme="minorHAnsi"/>
                <w:sz w:val="24"/>
              </w:rPr>
              <w:t>П</w:t>
            </w:r>
            <w:r w:rsidRPr="005550A8">
              <w:rPr>
                <w:rFonts w:ascii="Times New Roman" w:hAnsi="Times New Roman" w:cstheme="minorHAnsi"/>
                <w:sz w:val="24"/>
              </w:rPr>
              <w:t>ідтвердження або спростування факту, що майно дійсно являється безхазяйним або власники його померлі та спадкоємців на майно немає</w:t>
            </w:r>
          </w:p>
        </w:tc>
      </w:tr>
      <w:tr w:rsidR="003C1FC8" w:rsidRPr="005550A8" w14:paraId="4B4D0A42" w14:textId="77777777" w:rsidTr="00B04DB7">
        <w:trPr>
          <w:trHeight w:val="1150"/>
        </w:trPr>
        <w:tc>
          <w:tcPr>
            <w:tcW w:w="1050" w:type="dxa"/>
            <w:tcBorders>
              <w:top w:val="single" w:sz="4" w:space="0" w:color="000000"/>
              <w:left w:val="single" w:sz="4" w:space="0" w:color="000000"/>
              <w:bottom w:val="single" w:sz="4" w:space="0" w:color="000000"/>
              <w:right w:val="single" w:sz="4" w:space="0" w:color="000000"/>
            </w:tcBorders>
          </w:tcPr>
          <w:p w14:paraId="1C69D5AD" w14:textId="77777777" w:rsidR="003C1FC8" w:rsidRPr="005550A8" w:rsidRDefault="003C1FC8" w:rsidP="00935653">
            <w:pPr>
              <w:ind w:right="73" w:firstLine="709"/>
              <w:jc w:val="center"/>
              <w:rPr>
                <w:rFonts w:ascii="Times New Roman" w:hAnsi="Times New Roman" w:cstheme="minorHAnsi"/>
                <w:sz w:val="24"/>
              </w:rPr>
            </w:pPr>
            <w:r w:rsidRPr="005550A8">
              <w:rPr>
                <w:rFonts w:ascii="Times New Roman" w:hAnsi="Times New Roman" w:cstheme="minorHAnsi"/>
                <w:sz w:val="24"/>
              </w:rPr>
              <w:t xml:space="preserve">3 </w:t>
            </w:r>
          </w:p>
        </w:tc>
        <w:tc>
          <w:tcPr>
            <w:tcW w:w="2556" w:type="dxa"/>
            <w:tcBorders>
              <w:top w:val="single" w:sz="4" w:space="0" w:color="000000"/>
              <w:left w:val="single" w:sz="4" w:space="0" w:color="000000"/>
              <w:bottom w:val="single" w:sz="4" w:space="0" w:color="000000"/>
              <w:right w:val="single" w:sz="4" w:space="0" w:color="000000"/>
            </w:tcBorders>
          </w:tcPr>
          <w:p w14:paraId="23371050" w14:textId="77777777" w:rsidR="003C1FC8" w:rsidRPr="005550A8" w:rsidRDefault="003C1FC8" w:rsidP="00AE1C02">
            <w:pPr>
              <w:spacing w:after="44" w:line="237" w:lineRule="auto"/>
              <w:ind w:left="-27"/>
              <w:jc w:val="both"/>
              <w:rPr>
                <w:rFonts w:ascii="Times New Roman" w:hAnsi="Times New Roman" w:cstheme="minorHAnsi"/>
                <w:sz w:val="24"/>
              </w:rPr>
            </w:pPr>
            <w:r w:rsidRPr="005550A8">
              <w:rPr>
                <w:rFonts w:ascii="Times New Roman" w:hAnsi="Times New Roman" w:cstheme="minorHAnsi"/>
                <w:sz w:val="24"/>
              </w:rPr>
              <w:t>Підготовка проекту рішення про взяття майна як безхазяйного</w:t>
            </w:r>
          </w:p>
        </w:tc>
        <w:tc>
          <w:tcPr>
            <w:tcW w:w="1214" w:type="dxa"/>
            <w:tcBorders>
              <w:top w:val="single" w:sz="4" w:space="0" w:color="000000"/>
              <w:left w:val="single" w:sz="4" w:space="0" w:color="000000"/>
              <w:bottom w:val="single" w:sz="4" w:space="0" w:color="000000"/>
              <w:right w:val="single" w:sz="4" w:space="0" w:color="000000"/>
            </w:tcBorders>
          </w:tcPr>
          <w:p w14:paraId="127984F6" w14:textId="77777777" w:rsidR="003C1FC8" w:rsidRPr="005550A8" w:rsidRDefault="003C1FC8" w:rsidP="00935653">
            <w:pPr>
              <w:ind w:right="70"/>
              <w:jc w:val="both"/>
              <w:rPr>
                <w:rFonts w:ascii="Times New Roman" w:hAnsi="Times New Roman" w:cstheme="minorHAnsi"/>
                <w:i/>
                <w:sz w:val="24"/>
              </w:rPr>
            </w:pPr>
            <w:r>
              <w:rPr>
                <w:rFonts w:ascii="Times New Roman" w:hAnsi="Times New Roman" w:cstheme="minorHAnsi"/>
                <w:sz w:val="24"/>
              </w:rPr>
              <w:t>УКМтаЗВ</w:t>
            </w:r>
          </w:p>
        </w:tc>
        <w:tc>
          <w:tcPr>
            <w:tcW w:w="2410" w:type="dxa"/>
            <w:tcBorders>
              <w:top w:val="single" w:sz="4" w:space="0" w:color="000000"/>
              <w:left w:val="single" w:sz="4" w:space="0" w:color="000000"/>
              <w:bottom w:val="single" w:sz="4" w:space="0" w:color="000000"/>
              <w:right w:val="single" w:sz="4" w:space="0" w:color="000000"/>
            </w:tcBorders>
          </w:tcPr>
          <w:p w14:paraId="5AEE982C" w14:textId="77777777" w:rsidR="003C1FC8" w:rsidRPr="005550A8" w:rsidRDefault="003C1FC8" w:rsidP="00580420">
            <w:pPr>
              <w:rPr>
                <w:rFonts w:ascii="Times New Roman" w:hAnsi="Times New Roman" w:cstheme="minorHAnsi"/>
                <w:i/>
                <w:sz w:val="24"/>
              </w:rPr>
            </w:pPr>
            <w:r w:rsidRPr="005550A8">
              <w:rPr>
                <w:rFonts w:ascii="Times New Roman" w:hAnsi="Times New Roman" w:cstheme="minorHAnsi"/>
                <w:sz w:val="24"/>
              </w:rPr>
              <w:t>Постійно, по мірі необхідності</w:t>
            </w:r>
          </w:p>
        </w:tc>
        <w:tc>
          <w:tcPr>
            <w:tcW w:w="2693" w:type="dxa"/>
            <w:tcBorders>
              <w:top w:val="single" w:sz="4" w:space="0" w:color="000000"/>
              <w:left w:val="single" w:sz="4" w:space="0" w:color="000000"/>
              <w:bottom w:val="single" w:sz="4" w:space="0" w:color="000000"/>
              <w:right w:val="single" w:sz="4" w:space="0" w:color="000000"/>
            </w:tcBorders>
          </w:tcPr>
          <w:p w14:paraId="0E50C2C7" w14:textId="77777777" w:rsidR="003C1FC8" w:rsidRPr="005550A8" w:rsidRDefault="003C1FC8" w:rsidP="00580420">
            <w:pPr>
              <w:ind w:left="-81"/>
              <w:rPr>
                <w:rFonts w:ascii="Times New Roman" w:hAnsi="Times New Roman" w:cstheme="minorHAnsi"/>
                <w:sz w:val="24"/>
              </w:rPr>
            </w:pPr>
            <w:r>
              <w:rPr>
                <w:rFonts w:ascii="Times New Roman" w:hAnsi="Times New Roman" w:cstheme="minorHAnsi"/>
                <w:sz w:val="24"/>
              </w:rPr>
              <w:t>Д</w:t>
            </w:r>
            <w:r w:rsidRPr="005550A8">
              <w:rPr>
                <w:rFonts w:ascii="Times New Roman" w:hAnsi="Times New Roman" w:cstheme="minorHAnsi"/>
                <w:sz w:val="24"/>
              </w:rPr>
              <w:t xml:space="preserve">ає можливість занесення даного майна як безхазяйного, до державного реєстру </w:t>
            </w:r>
          </w:p>
        </w:tc>
      </w:tr>
      <w:tr w:rsidR="003C1FC8" w:rsidRPr="005550A8" w14:paraId="42DA281C" w14:textId="77777777" w:rsidTr="00B04DB7">
        <w:trPr>
          <w:trHeight w:val="1110"/>
        </w:trPr>
        <w:tc>
          <w:tcPr>
            <w:tcW w:w="1050" w:type="dxa"/>
            <w:tcBorders>
              <w:top w:val="single" w:sz="4" w:space="0" w:color="000000"/>
              <w:left w:val="single" w:sz="4" w:space="0" w:color="000000"/>
              <w:bottom w:val="single" w:sz="4" w:space="0" w:color="000000"/>
              <w:right w:val="single" w:sz="4" w:space="0" w:color="000000"/>
            </w:tcBorders>
          </w:tcPr>
          <w:p w14:paraId="658F6821" w14:textId="77777777" w:rsidR="003C1FC8" w:rsidRPr="005550A8" w:rsidRDefault="003C1FC8" w:rsidP="00935653">
            <w:pPr>
              <w:ind w:right="73" w:firstLine="709"/>
              <w:jc w:val="center"/>
              <w:rPr>
                <w:rFonts w:ascii="Times New Roman" w:hAnsi="Times New Roman" w:cstheme="minorHAnsi"/>
                <w:sz w:val="24"/>
              </w:rPr>
            </w:pPr>
            <w:r w:rsidRPr="005550A8">
              <w:rPr>
                <w:rFonts w:ascii="Times New Roman" w:hAnsi="Times New Roman" w:cstheme="minorHAnsi"/>
                <w:sz w:val="24"/>
              </w:rPr>
              <w:t xml:space="preserve">4 </w:t>
            </w:r>
          </w:p>
        </w:tc>
        <w:tc>
          <w:tcPr>
            <w:tcW w:w="2556" w:type="dxa"/>
            <w:tcBorders>
              <w:top w:val="single" w:sz="4" w:space="0" w:color="000000"/>
              <w:left w:val="single" w:sz="4" w:space="0" w:color="000000"/>
              <w:bottom w:val="single" w:sz="4" w:space="0" w:color="000000"/>
              <w:right w:val="single" w:sz="4" w:space="0" w:color="000000"/>
            </w:tcBorders>
          </w:tcPr>
          <w:p w14:paraId="499AB83E" w14:textId="77777777" w:rsidR="003C1FC8" w:rsidRPr="005550A8" w:rsidRDefault="003C1FC8" w:rsidP="00AE1C02">
            <w:pPr>
              <w:ind w:left="-27"/>
              <w:jc w:val="both"/>
              <w:rPr>
                <w:rFonts w:ascii="Times New Roman" w:hAnsi="Times New Roman" w:cstheme="minorHAnsi"/>
                <w:sz w:val="24"/>
              </w:rPr>
            </w:pPr>
            <w:r w:rsidRPr="005550A8">
              <w:rPr>
                <w:rFonts w:ascii="Times New Roman" w:hAnsi="Times New Roman" w:cstheme="minorHAnsi"/>
                <w:sz w:val="24"/>
              </w:rPr>
              <w:t>Звернення до відповідного органу державної реєстрації</w:t>
            </w:r>
          </w:p>
        </w:tc>
        <w:tc>
          <w:tcPr>
            <w:tcW w:w="1214" w:type="dxa"/>
            <w:tcBorders>
              <w:top w:val="single" w:sz="4" w:space="0" w:color="000000"/>
              <w:left w:val="single" w:sz="4" w:space="0" w:color="000000"/>
              <w:bottom w:val="single" w:sz="4" w:space="0" w:color="000000"/>
              <w:right w:val="single" w:sz="4" w:space="0" w:color="000000"/>
            </w:tcBorders>
          </w:tcPr>
          <w:p w14:paraId="4F9AFED6" w14:textId="77777777" w:rsidR="003C1FC8" w:rsidRPr="005550A8" w:rsidRDefault="003C1FC8" w:rsidP="00935653">
            <w:pPr>
              <w:spacing w:line="237" w:lineRule="auto"/>
              <w:jc w:val="both"/>
              <w:rPr>
                <w:rFonts w:ascii="Times New Roman" w:hAnsi="Times New Roman" w:cstheme="minorHAnsi"/>
                <w:sz w:val="24"/>
              </w:rPr>
            </w:pPr>
            <w:r>
              <w:rPr>
                <w:rFonts w:ascii="Times New Roman" w:hAnsi="Times New Roman" w:cstheme="minorHAnsi"/>
                <w:sz w:val="24"/>
              </w:rPr>
              <w:t>УКМтаЗВ</w:t>
            </w:r>
          </w:p>
        </w:tc>
        <w:tc>
          <w:tcPr>
            <w:tcW w:w="2410" w:type="dxa"/>
            <w:tcBorders>
              <w:top w:val="single" w:sz="4" w:space="0" w:color="000000"/>
              <w:left w:val="single" w:sz="4" w:space="0" w:color="000000"/>
              <w:bottom w:val="single" w:sz="4" w:space="0" w:color="000000"/>
              <w:right w:val="single" w:sz="4" w:space="0" w:color="000000"/>
            </w:tcBorders>
          </w:tcPr>
          <w:p w14:paraId="082F2931" w14:textId="77777777" w:rsidR="003C1FC8" w:rsidRPr="005550A8" w:rsidRDefault="003C1FC8" w:rsidP="00580420">
            <w:pPr>
              <w:rPr>
                <w:rFonts w:ascii="Times New Roman" w:hAnsi="Times New Roman" w:cstheme="minorHAnsi"/>
                <w:sz w:val="24"/>
              </w:rPr>
            </w:pPr>
            <w:r w:rsidRPr="005550A8">
              <w:rPr>
                <w:rFonts w:ascii="Times New Roman" w:hAnsi="Times New Roman" w:cstheme="minorHAnsi"/>
                <w:sz w:val="24"/>
              </w:rPr>
              <w:t xml:space="preserve">Постійно, по мірі </w:t>
            </w:r>
            <w:r>
              <w:rPr>
                <w:rFonts w:ascii="Times New Roman" w:hAnsi="Times New Roman" w:cstheme="minorHAnsi"/>
                <w:sz w:val="24"/>
              </w:rPr>
              <w:t>н</w:t>
            </w:r>
            <w:r w:rsidRPr="005550A8">
              <w:rPr>
                <w:rFonts w:ascii="Times New Roman" w:hAnsi="Times New Roman" w:cstheme="minorHAnsi"/>
                <w:sz w:val="24"/>
              </w:rPr>
              <w:t>еобхідності</w:t>
            </w:r>
          </w:p>
        </w:tc>
        <w:tc>
          <w:tcPr>
            <w:tcW w:w="2693" w:type="dxa"/>
            <w:tcBorders>
              <w:top w:val="single" w:sz="4" w:space="0" w:color="000000"/>
              <w:left w:val="single" w:sz="4" w:space="0" w:color="000000"/>
              <w:bottom w:val="single" w:sz="4" w:space="0" w:color="000000"/>
              <w:right w:val="single" w:sz="4" w:space="0" w:color="000000"/>
            </w:tcBorders>
          </w:tcPr>
          <w:p w14:paraId="144C014A" w14:textId="77777777" w:rsidR="003C1FC8" w:rsidRPr="005550A8" w:rsidRDefault="003C1FC8" w:rsidP="00580420">
            <w:pPr>
              <w:ind w:left="-81"/>
              <w:rPr>
                <w:rFonts w:ascii="Times New Roman" w:hAnsi="Times New Roman" w:cstheme="minorHAnsi"/>
                <w:sz w:val="24"/>
              </w:rPr>
            </w:pPr>
            <w:r>
              <w:rPr>
                <w:rFonts w:ascii="Times New Roman" w:hAnsi="Times New Roman" w:cstheme="minorHAnsi"/>
                <w:sz w:val="24"/>
              </w:rPr>
              <w:t>Р</w:t>
            </w:r>
            <w:r w:rsidRPr="005550A8">
              <w:rPr>
                <w:rFonts w:ascii="Times New Roman" w:hAnsi="Times New Roman" w:cstheme="minorHAnsi"/>
                <w:sz w:val="24"/>
              </w:rPr>
              <w:t>еєстрація майна в реєстрі речових прав на нерухоме майно, як безхазяйного</w:t>
            </w:r>
          </w:p>
        </w:tc>
      </w:tr>
      <w:tr w:rsidR="003C1FC8" w:rsidRPr="005550A8" w14:paraId="04BA01B9" w14:textId="77777777" w:rsidTr="00B04DB7">
        <w:trPr>
          <w:trHeight w:val="1942"/>
        </w:trPr>
        <w:tc>
          <w:tcPr>
            <w:tcW w:w="1050" w:type="dxa"/>
            <w:tcBorders>
              <w:top w:val="single" w:sz="4" w:space="0" w:color="000000"/>
              <w:left w:val="single" w:sz="4" w:space="0" w:color="000000"/>
              <w:bottom w:val="single" w:sz="4" w:space="0" w:color="000000"/>
              <w:right w:val="single" w:sz="4" w:space="0" w:color="000000"/>
            </w:tcBorders>
          </w:tcPr>
          <w:p w14:paraId="464184CD" w14:textId="77777777" w:rsidR="003C1FC8" w:rsidRPr="005550A8" w:rsidRDefault="003C1FC8" w:rsidP="00935653">
            <w:pPr>
              <w:ind w:right="73" w:firstLine="709"/>
              <w:jc w:val="center"/>
              <w:rPr>
                <w:rFonts w:ascii="Times New Roman" w:hAnsi="Times New Roman" w:cstheme="minorHAnsi"/>
                <w:sz w:val="24"/>
              </w:rPr>
            </w:pPr>
            <w:r w:rsidRPr="005550A8">
              <w:rPr>
                <w:rFonts w:ascii="Times New Roman" w:hAnsi="Times New Roman" w:cstheme="minorHAnsi"/>
                <w:sz w:val="24"/>
              </w:rPr>
              <w:t>5</w:t>
            </w:r>
          </w:p>
        </w:tc>
        <w:tc>
          <w:tcPr>
            <w:tcW w:w="2556" w:type="dxa"/>
            <w:tcBorders>
              <w:top w:val="single" w:sz="4" w:space="0" w:color="000000"/>
              <w:left w:val="single" w:sz="4" w:space="0" w:color="000000"/>
              <w:bottom w:val="single" w:sz="4" w:space="0" w:color="000000"/>
              <w:right w:val="single" w:sz="4" w:space="0" w:color="000000"/>
            </w:tcBorders>
          </w:tcPr>
          <w:p w14:paraId="5A908303" w14:textId="77777777" w:rsidR="003C1FC8" w:rsidRPr="005550A8" w:rsidRDefault="003C1FC8" w:rsidP="00AE1C02">
            <w:pPr>
              <w:ind w:left="-27"/>
              <w:jc w:val="both"/>
              <w:rPr>
                <w:rFonts w:ascii="Times New Roman" w:hAnsi="Times New Roman" w:cstheme="minorHAnsi"/>
                <w:sz w:val="24"/>
              </w:rPr>
            </w:pPr>
            <w:r w:rsidRPr="005550A8">
              <w:rPr>
                <w:rFonts w:ascii="Times New Roman" w:hAnsi="Times New Roman" w:cstheme="minorHAnsi"/>
                <w:sz w:val="24"/>
              </w:rPr>
              <w:t>Розміщення оголошення в місцевих друкованих засобах масової інформації та на офіційному сайті Ніжинської міської ради</w:t>
            </w:r>
          </w:p>
        </w:tc>
        <w:tc>
          <w:tcPr>
            <w:tcW w:w="1214" w:type="dxa"/>
            <w:tcBorders>
              <w:top w:val="single" w:sz="4" w:space="0" w:color="000000"/>
              <w:left w:val="single" w:sz="4" w:space="0" w:color="000000"/>
              <w:bottom w:val="single" w:sz="4" w:space="0" w:color="000000"/>
              <w:right w:val="single" w:sz="4" w:space="0" w:color="000000"/>
            </w:tcBorders>
          </w:tcPr>
          <w:p w14:paraId="74FF026C" w14:textId="77777777" w:rsidR="003C1FC8" w:rsidRPr="005550A8" w:rsidRDefault="003C1FC8" w:rsidP="00935653">
            <w:pPr>
              <w:spacing w:line="237" w:lineRule="auto"/>
              <w:jc w:val="both"/>
              <w:rPr>
                <w:rFonts w:ascii="Times New Roman" w:hAnsi="Times New Roman" w:cstheme="minorHAnsi"/>
                <w:sz w:val="24"/>
              </w:rPr>
            </w:pPr>
            <w:r>
              <w:rPr>
                <w:rFonts w:ascii="Times New Roman" w:hAnsi="Times New Roman" w:cstheme="minorHAnsi"/>
                <w:sz w:val="24"/>
              </w:rPr>
              <w:t>УКМтаЗВ</w:t>
            </w:r>
          </w:p>
        </w:tc>
        <w:tc>
          <w:tcPr>
            <w:tcW w:w="2410" w:type="dxa"/>
            <w:tcBorders>
              <w:top w:val="single" w:sz="4" w:space="0" w:color="000000"/>
              <w:left w:val="single" w:sz="4" w:space="0" w:color="000000"/>
              <w:bottom w:val="single" w:sz="4" w:space="0" w:color="000000"/>
              <w:right w:val="single" w:sz="4" w:space="0" w:color="000000"/>
            </w:tcBorders>
          </w:tcPr>
          <w:p w14:paraId="760CDE7F" w14:textId="77777777" w:rsidR="003C1FC8" w:rsidRPr="005550A8" w:rsidRDefault="003C1FC8" w:rsidP="00580420">
            <w:pPr>
              <w:rPr>
                <w:rFonts w:ascii="Times New Roman" w:hAnsi="Times New Roman" w:cstheme="minorHAnsi"/>
                <w:sz w:val="24"/>
              </w:rPr>
            </w:pPr>
            <w:r w:rsidRPr="005550A8">
              <w:rPr>
                <w:rFonts w:ascii="Times New Roman" w:hAnsi="Times New Roman" w:cstheme="minorHAnsi"/>
                <w:sz w:val="24"/>
              </w:rPr>
              <w:t>Протягом 10 робочих днів після отримання від державного реєстратора інформаційної довідки для безхазяйного майна</w:t>
            </w:r>
          </w:p>
        </w:tc>
        <w:tc>
          <w:tcPr>
            <w:tcW w:w="2693" w:type="dxa"/>
            <w:tcBorders>
              <w:top w:val="single" w:sz="4" w:space="0" w:color="000000"/>
              <w:left w:val="single" w:sz="4" w:space="0" w:color="000000"/>
              <w:bottom w:val="single" w:sz="4" w:space="0" w:color="000000"/>
              <w:right w:val="single" w:sz="4" w:space="0" w:color="000000"/>
            </w:tcBorders>
          </w:tcPr>
          <w:p w14:paraId="66C09250" w14:textId="77777777" w:rsidR="003C1FC8" w:rsidRPr="005550A8" w:rsidRDefault="003C1FC8" w:rsidP="00580420">
            <w:pPr>
              <w:ind w:left="-81"/>
              <w:rPr>
                <w:rFonts w:ascii="Times New Roman" w:hAnsi="Times New Roman" w:cstheme="minorHAnsi"/>
                <w:sz w:val="24"/>
              </w:rPr>
            </w:pPr>
            <w:r w:rsidRPr="005550A8">
              <w:rPr>
                <w:rFonts w:ascii="Times New Roman" w:hAnsi="Times New Roman" w:cstheme="minorHAnsi"/>
                <w:sz w:val="24"/>
              </w:rPr>
              <w:t>Дає можливість звернення з заявою до суду</w:t>
            </w:r>
          </w:p>
        </w:tc>
      </w:tr>
      <w:tr w:rsidR="003C1FC8" w:rsidRPr="005550A8" w14:paraId="2D8B8267" w14:textId="77777777" w:rsidTr="00B04DB7">
        <w:trPr>
          <w:trHeight w:val="1942"/>
        </w:trPr>
        <w:tc>
          <w:tcPr>
            <w:tcW w:w="1050" w:type="dxa"/>
            <w:tcBorders>
              <w:top w:val="single" w:sz="4" w:space="0" w:color="000000"/>
              <w:left w:val="single" w:sz="4" w:space="0" w:color="000000"/>
              <w:bottom w:val="single" w:sz="4" w:space="0" w:color="000000"/>
              <w:right w:val="single" w:sz="4" w:space="0" w:color="000000"/>
            </w:tcBorders>
          </w:tcPr>
          <w:p w14:paraId="6EE0D6F1" w14:textId="77777777" w:rsidR="003C1FC8" w:rsidRPr="005550A8" w:rsidRDefault="003C1FC8" w:rsidP="00935653">
            <w:pPr>
              <w:ind w:right="73" w:firstLine="709"/>
              <w:jc w:val="center"/>
              <w:rPr>
                <w:rFonts w:ascii="Times New Roman" w:hAnsi="Times New Roman" w:cstheme="minorHAnsi"/>
                <w:sz w:val="24"/>
              </w:rPr>
            </w:pPr>
            <w:r w:rsidRPr="005550A8">
              <w:rPr>
                <w:rFonts w:ascii="Times New Roman" w:hAnsi="Times New Roman" w:cstheme="minorHAnsi"/>
                <w:sz w:val="24"/>
              </w:rPr>
              <w:lastRenderedPageBreak/>
              <w:t>6</w:t>
            </w:r>
          </w:p>
        </w:tc>
        <w:tc>
          <w:tcPr>
            <w:tcW w:w="2556" w:type="dxa"/>
            <w:tcBorders>
              <w:top w:val="single" w:sz="4" w:space="0" w:color="000000"/>
              <w:left w:val="single" w:sz="4" w:space="0" w:color="000000"/>
              <w:bottom w:val="single" w:sz="4" w:space="0" w:color="000000"/>
              <w:right w:val="single" w:sz="4" w:space="0" w:color="000000"/>
            </w:tcBorders>
          </w:tcPr>
          <w:p w14:paraId="42A2D95B" w14:textId="77777777" w:rsidR="003C1FC8" w:rsidRPr="005550A8" w:rsidRDefault="003C1FC8" w:rsidP="00AE1C02">
            <w:pPr>
              <w:ind w:left="-27"/>
              <w:jc w:val="both"/>
              <w:rPr>
                <w:rFonts w:ascii="Times New Roman" w:hAnsi="Times New Roman" w:cstheme="minorHAnsi"/>
                <w:sz w:val="24"/>
              </w:rPr>
            </w:pPr>
            <w:r w:rsidRPr="005550A8">
              <w:rPr>
                <w:rFonts w:ascii="Times New Roman" w:hAnsi="Times New Roman" w:cstheme="minorHAnsi"/>
                <w:sz w:val="24"/>
              </w:rPr>
              <w:t>Підготовка заяви про передачу безхазяйної нерухомої речі або спадщини відумерлою у власність громади та звернення до суду</w:t>
            </w:r>
          </w:p>
        </w:tc>
        <w:tc>
          <w:tcPr>
            <w:tcW w:w="1214" w:type="dxa"/>
            <w:tcBorders>
              <w:top w:val="single" w:sz="4" w:space="0" w:color="000000"/>
              <w:left w:val="single" w:sz="4" w:space="0" w:color="000000"/>
              <w:bottom w:val="single" w:sz="4" w:space="0" w:color="000000"/>
              <w:right w:val="single" w:sz="4" w:space="0" w:color="000000"/>
            </w:tcBorders>
          </w:tcPr>
          <w:p w14:paraId="7C7950FF" w14:textId="77777777" w:rsidR="003C1FC8" w:rsidRPr="005550A8" w:rsidRDefault="003C1FC8" w:rsidP="00935653">
            <w:pPr>
              <w:spacing w:line="237" w:lineRule="auto"/>
              <w:jc w:val="both"/>
              <w:rPr>
                <w:rFonts w:ascii="Times New Roman" w:hAnsi="Times New Roman" w:cstheme="minorHAnsi"/>
                <w:sz w:val="24"/>
              </w:rPr>
            </w:pPr>
            <w:r>
              <w:rPr>
                <w:rFonts w:ascii="Times New Roman" w:hAnsi="Times New Roman" w:cstheme="minorHAnsi"/>
                <w:sz w:val="24"/>
              </w:rPr>
              <w:t>УКМтаЗВ</w:t>
            </w:r>
          </w:p>
        </w:tc>
        <w:tc>
          <w:tcPr>
            <w:tcW w:w="2410" w:type="dxa"/>
            <w:tcBorders>
              <w:top w:val="single" w:sz="4" w:space="0" w:color="000000"/>
              <w:left w:val="single" w:sz="4" w:space="0" w:color="000000"/>
              <w:bottom w:val="single" w:sz="4" w:space="0" w:color="000000"/>
              <w:right w:val="single" w:sz="4" w:space="0" w:color="000000"/>
            </w:tcBorders>
          </w:tcPr>
          <w:p w14:paraId="552537C7" w14:textId="77777777" w:rsidR="003C1FC8" w:rsidRPr="005550A8" w:rsidRDefault="003C1FC8" w:rsidP="00580420">
            <w:pPr>
              <w:rPr>
                <w:rFonts w:ascii="Times New Roman" w:hAnsi="Times New Roman" w:cstheme="minorHAnsi"/>
                <w:sz w:val="24"/>
              </w:rPr>
            </w:pPr>
            <w:r w:rsidRPr="005550A8">
              <w:rPr>
                <w:rFonts w:ascii="Times New Roman" w:hAnsi="Times New Roman" w:cstheme="minorHAnsi"/>
                <w:sz w:val="24"/>
              </w:rPr>
              <w:t>Після спливу одного року з моменту взяття на облік майна як безхазяйного або після спливу одного року з часу відкриття спадщини спадкоємцями</w:t>
            </w:r>
          </w:p>
        </w:tc>
        <w:tc>
          <w:tcPr>
            <w:tcW w:w="2693" w:type="dxa"/>
            <w:tcBorders>
              <w:top w:val="single" w:sz="4" w:space="0" w:color="000000"/>
              <w:left w:val="single" w:sz="4" w:space="0" w:color="000000"/>
              <w:bottom w:val="single" w:sz="4" w:space="0" w:color="000000"/>
              <w:right w:val="single" w:sz="4" w:space="0" w:color="000000"/>
            </w:tcBorders>
          </w:tcPr>
          <w:p w14:paraId="0FD9B1ED" w14:textId="77777777" w:rsidR="003C1FC8" w:rsidRPr="005550A8" w:rsidRDefault="003C1FC8" w:rsidP="00580420">
            <w:pPr>
              <w:rPr>
                <w:rFonts w:ascii="Times New Roman" w:hAnsi="Times New Roman" w:cstheme="minorHAnsi"/>
                <w:sz w:val="24"/>
              </w:rPr>
            </w:pPr>
            <w:r>
              <w:rPr>
                <w:rFonts w:ascii="Times New Roman" w:hAnsi="Times New Roman" w:cstheme="minorHAnsi"/>
                <w:sz w:val="24"/>
              </w:rPr>
              <w:t>П</w:t>
            </w:r>
            <w:r w:rsidRPr="005550A8">
              <w:rPr>
                <w:rFonts w:ascii="Times New Roman" w:hAnsi="Times New Roman" w:cstheme="minorHAnsi"/>
                <w:sz w:val="24"/>
              </w:rPr>
              <w:t>рийняття безхазяйного майна та спадщини відумерлою у</w:t>
            </w:r>
            <w:r w:rsidR="00B04DB7">
              <w:rPr>
                <w:rFonts w:ascii="Times New Roman" w:hAnsi="Times New Roman" w:cstheme="minorHAnsi"/>
                <w:sz w:val="24"/>
              </w:rPr>
              <w:t xml:space="preserve"> </w:t>
            </w:r>
            <w:r w:rsidRPr="005550A8">
              <w:rPr>
                <w:rFonts w:ascii="Times New Roman" w:hAnsi="Times New Roman" w:cstheme="minorHAnsi"/>
                <w:sz w:val="24"/>
              </w:rPr>
              <w:t xml:space="preserve">комунальну власність громади </w:t>
            </w:r>
          </w:p>
        </w:tc>
      </w:tr>
    </w:tbl>
    <w:p w14:paraId="5C1670D3" w14:textId="77777777" w:rsidR="003C1FC8" w:rsidRPr="005550A8" w:rsidRDefault="003C1FC8" w:rsidP="003C1FC8">
      <w:pPr>
        <w:spacing w:after="0"/>
        <w:ind w:left="567" w:firstLine="709"/>
        <w:jc w:val="both"/>
        <w:rPr>
          <w:rFonts w:ascii="Times New Roman" w:hAnsi="Times New Roman" w:cstheme="minorHAnsi"/>
          <w:i/>
          <w:sz w:val="24"/>
          <w:lang w:val="uk-UA"/>
        </w:rPr>
      </w:pPr>
      <w:r w:rsidRPr="005550A8">
        <w:rPr>
          <w:rFonts w:ascii="Times New Roman" w:hAnsi="Times New Roman" w:cstheme="minorHAnsi"/>
          <w:i/>
          <w:sz w:val="24"/>
          <w:lang w:val="uk-UA"/>
        </w:rPr>
        <w:t xml:space="preserve"> </w:t>
      </w:r>
    </w:p>
    <w:p w14:paraId="63F32C76" w14:textId="77777777" w:rsidR="00486EF5" w:rsidRDefault="00486EF5" w:rsidP="00486EF5">
      <w:pPr>
        <w:pStyle w:val="a3"/>
        <w:numPr>
          <w:ilvl w:val="0"/>
          <w:numId w:val="2"/>
        </w:numPr>
        <w:spacing w:after="33"/>
        <w:rPr>
          <w:b/>
          <w:sz w:val="28"/>
          <w:szCs w:val="28"/>
        </w:rPr>
      </w:pPr>
      <w:r w:rsidRPr="00486EF5">
        <w:rPr>
          <w:b/>
          <w:sz w:val="28"/>
          <w:szCs w:val="28"/>
        </w:rPr>
        <w:t>Заходи щодо підвищення ефективності управління комунальним майном Ніжинської територіальної громади.</w:t>
      </w:r>
    </w:p>
    <w:p w14:paraId="02FD9498" w14:textId="77777777" w:rsidR="00D27968" w:rsidRPr="00486EF5" w:rsidRDefault="00D27968" w:rsidP="00D27968">
      <w:pPr>
        <w:pStyle w:val="a3"/>
        <w:numPr>
          <w:ilvl w:val="1"/>
          <w:numId w:val="2"/>
        </w:numPr>
        <w:spacing w:after="33"/>
        <w:rPr>
          <w:b/>
          <w:sz w:val="28"/>
          <w:szCs w:val="28"/>
        </w:rPr>
      </w:pPr>
      <w:r>
        <w:rPr>
          <w:b/>
          <w:sz w:val="28"/>
          <w:szCs w:val="28"/>
        </w:rPr>
        <w:t xml:space="preserve"> Передача в оренду нерухомого майна Ніжинської територіальної громади, відмінного від земельних ділянок.</w:t>
      </w:r>
    </w:p>
    <w:p w14:paraId="553A4A02" w14:textId="77777777" w:rsidR="003C1FC8" w:rsidRPr="00486EF5" w:rsidRDefault="003C1FC8" w:rsidP="00486EF5">
      <w:pPr>
        <w:pStyle w:val="a3"/>
        <w:spacing w:after="33"/>
        <w:ind w:left="360" w:firstLine="0"/>
        <w:rPr>
          <w:b/>
        </w:rPr>
      </w:pPr>
      <w:r w:rsidRPr="00486EF5">
        <w:rPr>
          <w:b/>
          <w:i/>
        </w:rPr>
        <w:t xml:space="preserve"> </w:t>
      </w:r>
    </w:p>
    <w:p w14:paraId="383610D0" w14:textId="77777777" w:rsidR="005550A8" w:rsidRPr="005550A8" w:rsidRDefault="005550A8" w:rsidP="005550A8">
      <w:pPr>
        <w:spacing w:after="0" w:line="240" w:lineRule="auto"/>
        <w:ind w:firstLine="567"/>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Оренда комунального майна - це передача об'єкта комунальної власності в тимчасове користування на платній основі згідно вимог чинного законодавства . </w:t>
      </w:r>
    </w:p>
    <w:p w14:paraId="0D2FBD21" w14:textId="77777777" w:rsidR="005550A8" w:rsidRPr="005550A8" w:rsidRDefault="005550A8" w:rsidP="005550A8">
      <w:pPr>
        <w:spacing w:after="0" w:line="240" w:lineRule="auto"/>
        <w:ind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Забороняється передавати державне або комунальне майно в безоплатне користування або позичку. </w:t>
      </w:r>
    </w:p>
    <w:p w14:paraId="7B774BFD" w14:textId="77777777" w:rsidR="005550A8" w:rsidRPr="005550A8" w:rsidRDefault="005550A8" w:rsidP="005550A8">
      <w:pPr>
        <w:ind w:firstLine="567"/>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Особливості передачі в оренду комунального майна, передбачені Законом України «Про оренду державного та комунального майна» та рішенням міської ради з урахуванням вимог і обмежень, передбачених чинним законодавством. </w:t>
      </w:r>
    </w:p>
    <w:p w14:paraId="2AAB212C" w14:textId="77777777" w:rsidR="005550A8" w:rsidRPr="005550A8" w:rsidRDefault="005550A8" w:rsidP="005550A8">
      <w:pPr>
        <w:ind w:firstLine="567"/>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Порядок передачі в оренду комунального майна визначається Кабінетом Міністрів України, що забезпечує формування та реалізує державну політику у сфері реалізації майна (майнових прав, інших активів) або прав на нього на конкурентних засадах у формі аукціонів, у тому числі електронних аукціонів, та здійснює контроль за її реалізацією.</w:t>
      </w:r>
    </w:p>
    <w:p w14:paraId="02245CFF" w14:textId="77777777" w:rsidR="005550A8" w:rsidRPr="005550A8" w:rsidRDefault="005550A8" w:rsidP="005550A8">
      <w:pPr>
        <w:spacing w:after="0" w:line="240" w:lineRule="auto"/>
        <w:ind w:firstLine="567"/>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При цьому необхідно врахувати, що об’єктами оренди є:</w:t>
      </w:r>
    </w:p>
    <w:p w14:paraId="4810451B" w14:textId="77777777" w:rsidR="005550A8" w:rsidRPr="005550A8" w:rsidRDefault="005550A8" w:rsidP="005550A8">
      <w:pPr>
        <w:numPr>
          <w:ilvl w:val="0"/>
          <w:numId w:val="14"/>
        </w:numPr>
        <w:spacing w:after="0" w:line="240" w:lineRule="auto"/>
        <w:ind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єдині майнові комплекси підприємств, їхніх відокремлених структурних підрозділів;</w:t>
      </w:r>
    </w:p>
    <w:p w14:paraId="3337E591" w14:textId="77777777" w:rsidR="005550A8" w:rsidRPr="005550A8" w:rsidRDefault="005550A8" w:rsidP="005550A8">
      <w:pPr>
        <w:numPr>
          <w:ilvl w:val="0"/>
          <w:numId w:val="14"/>
        </w:numPr>
        <w:spacing w:after="0" w:line="240" w:lineRule="auto"/>
        <w:ind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нерухоме майно (будівлі, споруди, приміщення, а також їх окремі частини);</w:t>
      </w:r>
    </w:p>
    <w:p w14:paraId="026EC478" w14:textId="77777777" w:rsidR="005550A8" w:rsidRPr="005550A8" w:rsidRDefault="005550A8" w:rsidP="005550A8">
      <w:pPr>
        <w:numPr>
          <w:ilvl w:val="0"/>
          <w:numId w:val="14"/>
        </w:numPr>
        <w:spacing w:after="0" w:line="240" w:lineRule="auto"/>
        <w:ind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інше окреме індивідуально визначене майно;</w:t>
      </w:r>
    </w:p>
    <w:p w14:paraId="6E73EC6F" w14:textId="77777777" w:rsidR="005550A8" w:rsidRPr="005550A8" w:rsidRDefault="005550A8" w:rsidP="005550A8">
      <w:pPr>
        <w:spacing w:after="0" w:line="240" w:lineRule="auto"/>
        <w:ind w:firstLine="284"/>
        <w:jc w:val="both"/>
        <w:rPr>
          <w:rFonts w:cstheme="minorHAnsi"/>
          <w:sz w:val="24"/>
          <w:szCs w:val="24"/>
          <w:lang w:val="uk-UA"/>
        </w:rPr>
      </w:pPr>
    </w:p>
    <w:p w14:paraId="70424B0B" w14:textId="77777777" w:rsidR="005550A8" w:rsidRPr="005550A8" w:rsidRDefault="005550A8" w:rsidP="005550A8">
      <w:pPr>
        <w:spacing w:after="0" w:line="240" w:lineRule="auto"/>
        <w:ind w:firstLine="567"/>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Для ефективного використання комунального майна необхідно:</w:t>
      </w:r>
    </w:p>
    <w:p w14:paraId="3A45EB58" w14:textId="77777777" w:rsidR="005550A8" w:rsidRPr="005550A8" w:rsidRDefault="00BF1175" w:rsidP="00BF1175">
      <w:pPr>
        <w:numPr>
          <w:ilvl w:val="0"/>
          <w:numId w:val="13"/>
        </w:numPr>
        <w:spacing w:after="0" w:line="240" w:lineRule="auto"/>
        <w:ind w:left="0" w:firstLine="56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5550A8" w:rsidRPr="005550A8">
        <w:rPr>
          <w:rFonts w:ascii="Times New Roman" w:hAnsi="Times New Roman" w:cs="Times New Roman"/>
          <w:sz w:val="28"/>
          <w:szCs w:val="28"/>
          <w:lang w:val="uk-UA"/>
        </w:rPr>
        <w:t>ровести аналіз майна, яке передане в оренду, та майна, що може бути передане в оренду в майбутньому;</w:t>
      </w:r>
    </w:p>
    <w:p w14:paraId="27625CAC" w14:textId="77777777" w:rsidR="005550A8" w:rsidRPr="005550A8" w:rsidRDefault="005550A8" w:rsidP="00BF1175">
      <w:pPr>
        <w:numPr>
          <w:ilvl w:val="0"/>
          <w:numId w:val="13"/>
        </w:numPr>
        <w:spacing w:after="0" w:line="240" w:lineRule="auto"/>
        <w:ind w:left="0"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унормувати управлінські документи, якими має регламентуватися порядок передачі в оренду об’єктів комунальної власності громади, відмінних від земельних ділянок, (за необхідності – оновити наявні документи);</w:t>
      </w:r>
    </w:p>
    <w:p w14:paraId="0389F3D3" w14:textId="77777777" w:rsidR="005550A8" w:rsidRPr="005550A8" w:rsidRDefault="005550A8" w:rsidP="00BF1175">
      <w:pPr>
        <w:numPr>
          <w:ilvl w:val="0"/>
          <w:numId w:val="13"/>
        </w:numPr>
        <w:spacing w:after="0" w:line="240" w:lineRule="auto"/>
        <w:ind w:left="0"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 укласти відповідні договори з ЕТП  систем</w:t>
      </w:r>
      <w:r w:rsidR="00BF1175">
        <w:rPr>
          <w:rFonts w:ascii="Times New Roman" w:hAnsi="Times New Roman" w:cs="Times New Roman"/>
          <w:sz w:val="28"/>
          <w:szCs w:val="28"/>
          <w:lang w:val="uk-UA"/>
        </w:rPr>
        <w:t>и</w:t>
      </w:r>
      <w:r w:rsidRPr="005550A8">
        <w:rPr>
          <w:rFonts w:ascii="Times New Roman" w:hAnsi="Times New Roman" w:cs="Times New Roman"/>
          <w:sz w:val="28"/>
          <w:szCs w:val="28"/>
          <w:lang w:val="uk-UA"/>
        </w:rPr>
        <w:t xml:space="preserve"> «ProZorro. Продажі»;</w:t>
      </w:r>
    </w:p>
    <w:p w14:paraId="5E5BA81D" w14:textId="77777777" w:rsidR="005550A8" w:rsidRPr="005550A8" w:rsidRDefault="005550A8" w:rsidP="00BF1175">
      <w:pPr>
        <w:numPr>
          <w:ilvl w:val="0"/>
          <w:numId w:val="13"/>
        </w:numPr>
        <w:spacing w:after="0" w:line="240" w:lineRule="auto"/>
        <w:ind w:left="0"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здійснити заходи щодо пошуку потенційних орендарів відповідного майна; </w:t>
      </w:r>
    </w:p>
    <w:p w14:paraId="7D4D3ECB" w14:textId="77777777" w:rsidR="005550A8" w:rsidRPr="005550A8" w:rsidRDefault="005550A8" w:rsidP="00BF1175">
      <w:pPr>
        <w:numPr>
          <w:ilvl w:val="0"/>
          <w:numId w:val="15"/>
        </w:numPr>
        <w:spacing w:after="0" w:line="240" w:lineRule="auto"/>
        <w:ind w:left="0"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скласти та затвердити «Перелік першого типу» –  перелік об’єктів, щодо яких прийнято рішення про передачу в оренду на аукціоні;</w:t>
      </w:r>
    </w:p>
    <w:p w14:paraId="176EDEEB" w14:textId="77777777" w:rsidR="005550A8" w:rsidRPr="005550A8" w:rsidRDefault="005550A8" w:rsidP="00BF1175">
      <w:pPr>
        <w:numPr>
          <w:ilvl w:val="0"/>
          <w:numId w:val="15"/>
        </w:numPr>
        <w:spacing w:after="0" w:line="240" w:lineRule="auto"/>
        <w:ind w:left="0"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lastRenderedPageBreak/>
        <w:t xml:space="preserve">скласти та затвердити «Перелік другого типу» – перелік об’єктів, щодо яких прийнято рішення про передачу в оренду без проведення аукціону.  </w:t>
      </w:r>
    </w:p>
    <w:p w14:paraId="136AA9E0" w14:textId="77777777" w:rsidR="005550A8" w:rsidRPr="005550A8" w:rsidRDefault="005550A8" w:rsidP="005550A8">
      <w:pPr>
        <w:spacing w:after="0" w:line="240" w:lineRule="auto"/>
        <w:ind w:left="567" w:firstLine="709"/>
        <w:contextualSpacing/>
        <w:jc w:val="both"/>
        <w:rPr>
          <w:rFonts w:cstheme="minorHAnsi"/>
          <w:sz w:val="24"/>
          <w:szCs w:val="24"/>
          <w:lang w:val="uk-UA"/>
        </w:rPr>
      </w:pPr>
    </w:p>
    <w:p w14:paraId="7E03BB4E" w14:textId="77777777" w:rsidR="005550A8" w:rsidRPr="005550A8" w:rsidRDefault="005550A8" w:rsidP="005550A8">
      <w:pPr>
        <w:spacing w:after="0" w:line="240" w:lineRule="auto"/>
        <w:ind w:firstLine="567"/>
        <w:contextualSpacing/>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Міська рада може визначити додаткові критерії включення об’єктів, як до Перелік</w:t>
      </w:r>
      <w:r w:rsidR="005C45AF">
        <w:rPr>
          <w:rFonts w:ascii="Times New Roman" w:hAnsi="Times New Roman" w:cs="Times New Roman"/>
          <w:sz w:val="28"/>
          <w:szCs w:val="28"/>
          <w:lang w:val="uk-UA"/>
        </w:rPr>
        <w:t>ів</w:t>
      </w:r>
      <w:r w:rsidRPr="005550A8">
        <w:rPr>
          <w:rFonts w:ascii="Times New Roman" w:hAnsi="Times New Roman" w:cs="Times New Roman"/>
          <w:sz w:val="28"/>
          <w:szCs w:val="28"/>
          <w:lang w:val="uk-UA"/>
        </w:rPr>
        <w:t xml:space="preserve"> та затвердити їх відповідним рішенням ради. Вказані критерії можуть визначатись з урахуванням стану майна, його місц</w:t>
      </w:r>
      <w:r w:rsidR="005C45AF">
        <w:rPr>
          <w:rFonts w:ascii="Times New Roman" w:hAnsi="Times New Roman" w:cs="Times New Roman"/>
          <w:sz w:val="28"/>
          <w:szCs w:val="28"/>
          <w:lang w:val="uk-UA"/>
        </w:rPr>
        <w:t>я</w:t>
      </w:r>
      <w:r w:rsidRPr="005550A8">
        <w:rPr>
          <w:rFonts w:ascii="Times New Roman" w:hAnsi="Times New Roman" w:cs="Times New Roman"/>
          <w:sz w:val="28"/>
          <w:szCs w:val="28"/>
          <w:lang w:val="uk-UA"/>
        </w:rPr>
        <w:t xml:space="preserve"> розташування, функціонального призначення та інше.</w:t>
      </w:r>
    </w:p>
    <w:p w14:paraId="7035A3BB" w14:textId="77777777" w:rsidR="005550A8" w:rsidRPr="005550A8" w:rsidRDefault="005550A8" w:rsidP="005550A8">
      <w:pPr>
        <w:spacing w:after="0"/>
        <w:ind w:firstLine="567"/>
        <w:jc w:val="both"/>
        <w:rPr>
          <w:rFonts w:cstheme="minorHAnsi"/>
          <w:sz w:val="24"/>
          <w:szCs w:val="24"/>
          <w:lang w:val="uk-UA"/>
        </w:rPr>
      </w:pPr>
    </w:p>
    <w:p w14:paraId="54D73BA3" w14:textId="77777777" w:rsidR="005550A8" w:rsidRPr="005C45AF" w:rsidRDefault="005550A8" w:rsidP="005550A8">
      <w:pPr>
        <w:spacing w:after="0" w:line="240" w:lineRule="auto"/>
        <w:ind w:firstLine="567"/>
        <w:jc w:val="both"/>
        <w:rPr>
          <w:rFonts w:ascii="Times New Roman" w:hAnsi="Times New Roman" w:cs="Times New Roman"/>
          <w:color w:val="000000" w:themeColor="text1"/>
          <w:sz w:val="28"/>
          <w:szCs w:val="28"/>
          <w:lang w:val="uk-UA" w:eastAsia="ru-RU"/>
        </w:rPr>
      </w:pPr>
      <w:r w:rsidRPr="005C45AF">
        <w:rPr>
          <w:rFonts w:ascii="Times New Roman" w:hAnsi="Times New Roman" w:cs="Times New Roman"/>
          <w:color w:val="000000" w:themeColor="text1"/>
          <w:sz w:val="28"/>
          <w:szCs w:val="28"/>
          <w:lang w:val="uk-UA" w:eastAsia="ru-RU"/>
        </w:rPr>
        <w:t>З метою виконання планових заходів необхідно здійснити наступні кроки:</w:t>
      </w:r>
    </w:p>
    <w:p w14:paraId="6017BC0C" w14:textId="77777777" w:rsidR="005550A8" w:rsidRPr="005550A8" w:rsidRDefault="005550A8" w:rsidP="005550A8">
      <w:pPr>
        <w:spacing w:after="0"/>
        <w:ind w:firstLine="567"/>
        <w:jc w:val="both"/>
        <w:rPr>
          <w:rFonts w:cstheme="minorHAnsi"/>
          <w:sz w:val="24"/>
          <w:szCs w:val="24"/>
          <w:lang w:val="uk-UA"/>
        </w:rPr>
      </w:pPr>
    </w:p>
    <w:tbl>
      <w:tblPr>
        <w:tblStyle w:val="5"/>
        <w:tblW w:w="9634" w:type="dxa"/>
        <w:tblLayout w:type="fixed"/>
        <w:tblLook w:val="04A0" w:firstRow="1" w:lastRow="0" w:firstColumn="1" w:lastColumn="0" w:noHBand="0" w:noVBand="1"/>
      </w:tblPr>
      <w:tblGrid>
        <w:gridCol w:w="704"/>
        <w:gridCol w:w="3763"/>
        <w:gridCol w:w="1198"/>
        <w:gridCol w:w="993"/>
        <w:gridCol w:w="992"/>
        <w:gridCol w:w="931"/>
        <w:gridCol w:w="1053"/>
      </w:tblGrid>
      <w:tr w:rsidR="005550A8" w:rsidRPr="003E3939" w14:paraId="05D41BD8" w14:textId="77777777" w:rsidTr="00646D3F">
        <w:tc>
          <w:tcPr>
            <w:tcW w:w="704" w:type="dxa"/>
            <w:vMerge w:val="restart"/>
            <w:shd w:val="clear" w:color="auto" w:fill="auto"/>
            <w:vAlign w:val="center"/>
          </w:tcPr>
          <w:p w14:paraId="0995FE6A" w14:textId="77777777" w:rsidR="005550A8" w:rsidRPr="00015E57" w:rsidRDefault="005550A8" w:rsidP="00015E57">
            <w:pPr>
              <w:ind w:left="-113" w:right="-108" w:firstLine="709"/>
              <w:jc w:val="center"/>
              <w:rPr>
                <w:rFonts w:ascii="Times New Roman" w:hAnsi="Times New Roman"/>
                <w:b/>
                <w:bCs/>
                <w:sz w:val="24"/>
                <w:szCs w:val="24"/>
                <w:lang w:val="uk-UA"/>
              </w:rPr>
            </w:pPr>
            <w:r w:rsidRPr="00015E57">
              <w:rPr>
                <w:rFonts w:ascii="Times New Roman" w:hAnsi="Times New Roman"/>
                <w:b/>
                <w:bCs/>
                <w:sz w:val="24"/>
                <w:szCs w:val="24"/>
                <w:lang w:val="uk-UA"/>
              </w:rPr>
              <w:t xml:space="preserve">№ </w:t>
            </w:r>
            <w:r w:rsidR="00015E57">
              <w:rPr>
                <w:rFonts w:ascii="Times New Roman" w:hAnsi="Times New Roman"/>
                <w:b/>
                <w:bCs/>
                <w:sz w:val="24"/>
                <w:szCs w:val="24"/>
                <w:lang w:val="uk-UA"/>
              </w:rPr>
              <w:t>№ з</w:t>
            </w:r>
            <w:r w:rsidRPr="00015E57">
              <w:rPr>
                <w:rFonts w:ascii="Times New Roman" w:hAnsi="Times New Roman"/>
                <w:b/>
                <w:bCs/>
                <w:sz w:val="24"/>
                <w:szCs w:val="24"/>
                <w:lang w:val="uk-UA"/>
              </w:rPr>
              <w:t>/п</w:t>
            </w:r>
          </w:p>
        </w:tc>
        <w:tc>
          <w:tcPr>
            <w:tcW w:w="3763" w:type="dxa"/>
            <w:vMerge w:val="restart"/>
            <w:shd w:val="clear" w:color="auto" w:fill="auto"/>
            <w:vAlign w:val="center"/>
          </w:tcPr>
          <w:p w14:paraId="5A4DEB1E" w14:textId="77777777" w:rsidR="005550A8" w:rsidRPr="00015E57" w:rsidRDefault="005550A8" w:rsidP="005550A8">
            <w:pPr>
              <w:ind w:firstLine="709"/>
              <w:jc w:val="center"/>
              <w:rPr>
                <w:rFonts w:ascii="Times New Roman" w:hAnsi="Times New Roman"/>
                <w:b/>
                <w:bCs/>
                <w:sz w:val="24"/>
                <w:szCs w:val="24"/>
                <w:lang w:val="uk-UA"/>
              </w:rPr>
            </w:pPr>
            <w:r w:rsidRPr="00015E57">
              <w:rPr>
                <w:rFonts w:ascii="Times New Roman" w:hAnsi="Times New Roman"/>
                <w:b/>
                <w:bCs/>
                <w:sz w:val="24"/>
                <w:szCs w:val="24"/>
                <w:lang w:val="uk-UA"/>
              </w:rPr>
              <w:t>Назва заходу</w:t>
            </w:r>
          </w:p>
        </w:tc>
        <w:tc>
          <w:tcPr>
            <w:tcW w:w="1198" w:type="dxa"/>
            <w:vMerge w:val="restart"/>
            <w:shd w:val="clear" w:color="auto" w:fill="auto"/>
            <w:vAlign w:val="center"/>
          </w:tcPr>
          <w:p w14:paraId="7A41CA17" w14:textId="77777777" w:rsidR="005550A8" w:rsidRPr="00015E57" w:rsidRDefault="005550A8" w:rsidP="00015E57">
            <w:pPr>
              <w:rPr>
                <w:rFonts w:ascii="Times New Roman" w:hAnsi="Times New Roman"/>
                <w:b/>
                <w:bCs/>
                <w:sz w:val="24"/>
                <w:szCs w:val="24"/>
                <w:lang w:val="uk-UA"/>
              </w:rPr>
            </w:pPr>
            <w:r w:rsidRPr="00015E57">
              <w:rPr>
                <w:rFonts w:ascii="Times New Roman" w:hAnsi="Times New Roman"/>
                <w:b/>
                <w:bCs/>
                <w:sz w:val="24"/>
                <w:szCs w:val="24"/>
                <w:lang w:val="uk-UA"/>
              </w:rPr>
              <w:t>Строки виконання заходу</w:t>
            </w:r>
          </w:p>
        </w:tc>
        <w:tc>
          <w:tcPr>
            <w:tcW w:w="993" w:type="dxa"/>
            <w:vMerge w:val="restart"/>
            <w:shd w:val="clear" w:color="auto" w:fill="auto"/>
            <w:vAlign w:val="center"/>
          </w:tcPr>
          <w:p w14:paraId="48F2DFA6" w14:textId="77777777" w:rsidR="005550A8" w:rsidRPr="00015E57" w:rsidRDefault="005550A8" w:rsidP="00015E57">
            <w:pPr>
              <w:rPr>
                <w:rFonts w:ascii="Times New Roman" w:hAnsi="Times New Roman"/>
                <w:b/>
                <w:bCs/>
                <w:sz w:val="24"/>
                <w:szCs w:val="24"/>
                <w:lang w:val="uk-UA"/>
              </w:rPr>
            </w:pPr>
            <w:r w:rsidRPr="00015E57">
              <w:rPr>
                <w:rFonts w:ascii="Times New Roman" w:hAnsi="Times New Roman"/>
                <w:b/>
                <w:bCs/>
                <w:sz w:val="24"/>
                <w:szCs w:val="24"/>
                <w:lang w:val="uk-UA"/>
              </w:rPr>
              <w:t>Виконавці</w:t>
            </w:r>
          </w:p>
        </w:tc>
        <w:tc>
          <w:tcPr>
            <w:tcW w:w="2976" w:type="dxa"/>
            <w:gridSpan w:val="3"/>
            <w:shd w:val="clear" w:color="auto" w:fill="auto"/>
            <w:vAlign w:val="center"/>
          </w:tcPr>
          <w:p w14:paraId="287AB08F" w14:textId="77777777" w:rsidR="005550A8" w:rsidRPr="003E3939" w:rsidRDefault="005550A8" w:rsidP="005550A8">
            <w:pPr>
              <w:ind w:firstLine="709"/>
              <w:jc w:val="center"/>
              <w:rPr>
                <w:rFonts w:ascii="Times New Roman" w:hAnsi="Times New Roman"/>
                <w:b/>
                <w:bCs/>
                <w:color w:val="000000" w:themeColor="text1"/>
                <w:sz w:val="24"/>
                <w:szCs w:val="24"/>
                <w:lang w:val="uk-UA"/>
              </w:rPr>
            </w:pPr>
            <w:r w:rsidRPr="003E3939">
              <w:rPr>
                <w:rFonts w:ascii="Times New Roman" w:hAnsi="Times New Roman"/>
                <w:b/>
                <w:bCs/>
                <w:color w:val="000000" w:themeColor="text1"/>
                <w:sz w:val="24"/>
                <w:szCs w:val="24"/>
                <w:lang w:val="uk-UA"/>
              </w:rPr>
              <w:t>Орієнтовані обсяги фінансових ресурсів, необхідних для виконання заходів, тис. грн.</w:t>
            </w:r>
          </w:p>
        </w:tc>
      </w:tr>
      <w:tr w:rsidR="003E3939" w:rsidRPr="003E3939" w14:paraId="66A12306" w14:textId="77777777" w:rsidTr="00646D3F">
        <w:tc>
          <w:tcPr>
            <w:tcW w:w="704" w:type="dxa"/>
            <w:vMerge/>
            <w:shd w:val="clear" w:color="auto" w:fill="auto"/>
            <w:vAlign w:val="center"/>
          </w:tcPr>
          <w:p w14:paraId="353CE24B" w14:textId="77777777" w:rsidR="005550A8" w:rsidRPr="00015E57" w:rsidRDefault="005550A8" w:rsidP="005550A8">
            <w:pPr>
              <w:ind w:firstLine="709"/>
              <w:jc w:val="center"/>
              <w:rPr>
                <w:rFonts w:ascii="Times New Roman" w:hAnsi="Times New Roman"/>
                <w:b/>
                <w:bCs/>
                <w:sz w:val="24"/>
                <w:szCs w:val="24"/>
                <w:lang w:val="uk-UA"/>
              </w:rPr>
            </w:pPr>
          </w:p>
        </w:tc>
        <w:tc>
          <w:tcPr>
            <w:tcW w:w="3763" w:type="dxa"/>
            <w:vMerge/>
            <w:shd w:val="clear" w:color="auto" w:fill="auto"/>
            <w:vAlign w:val="center"/>
          </w:tcPr>
          <w:p w14:paraId="7BC23341" w14:textId="77777777" w:rsidR="005550A8" w:rsidRPr="00015E57" w:rsidRDefault="005550A8" w:rsidP="005550A8">
            <w:pPr>
              <w:ind w:firstLine="709"/>
              <w:jc w:val="center"/>
              <w:rPr>
                <w:rFonts w:ascii="Times New Roman" w:hAnsi="Times New Roman"/>
                <w:b/>
                <w:bCs/>
                <w:sz w:val="24"/>
                <w:szCs w:val="24"/>
                <w:lang w:val="uk-UA"/>
              </w:rPr>
            </w:pPr>
          </w:p>
        </w:tc>
        <w:tc>
          <w:tcPr>
            <w:tcW w:w="1198" w:type="dxa"/>
            <w:vMerge/>
            <w:shd w:val="clear" w:color="auto" w:fill="auto"/>
            <w:vAlign w:val="center"/>
          </w:tcPr>
          <w:p w14:paraId="643546E9" w14:textId="77777777" w:rsidR="005550A8" w:rsidRPr="00015E57" w:rsidRDefault="005550A8" w:rsidP="005550A8">
            <w:pPr>
              <w:ind w:firstLine="709"/>
              <w:jc w:val="center"/>
              <w:rPr>
                <w:rFonts w:ascii="Times New Roman" w:hAnsi="Times New Roman"/>
                <w:b/>
                <w:bCs/>
                <w:sz w:val="24"/>
                <w:szCs w:val="24"/>
                <w:lang w:val="uk-UA"/>
              </w:rPr>
            </w:pPr>
          </w:p>
        </w:tc>
        <w:tc>
          <w:tcPr>
            <w:tcW w:w="993" w:type="dxa"/>
            <w:vMerge/>
            <w:shd w:val="clear" w:color="auto" w:fill="auto"/>
            <w:vAlign w:val="center"/>
          </w:tcPr>
          <w:p w14:paraId="6AEE540D" w14:textId="77777777" w:rsidR="005550A8" w:rsidRPr="00015E57" w:rsidRDefault="005550A8" w:rsidP="005550A8">
            <w:pPr>
              <w:ind w:firstLine="709"/>
              <w:jc w:val="center"/>
              <w:rPr>
                <w:rFonts w:ascii="Times New Roman" w:hAnsi="Times New Roman"/>
                <w:b/>
                <w:bCs/>
                <w:sz w:val="24"/>
                <w:szCs w:val="24"/>
                <w:lang w:val="uk-UA"/>
              </w:rPr>
            </w:pPr>
          </w:p>
        </w:tc>
        <w:tc>
          <w:tcPr>
            <w:tcW w:w="992" w:type="dxa"/>
            <w:shd w:val="clear" w:color="auto" w:fill="auto"/>
            <w:vAlign w:val="center"/>
          </w:tcPr>
          <w:p w14:paraId="541B56C8" w14:textId="77777777" w:rsidR="005550A8" w:rsidRPr="00015E57" w:rsidRDefault="005550A8" w:rsidP="003E3939">
            <w:pPr>
              <w:rPr>
                <w:rFonts w:ascii="Times New Roman" w:hAnsi="Times New Roman"/>
                <w:b/>
                <w:bCs/>
                <w:sz w:val="24"/>
                <w:szCs w:val="24"/>
                <w:lang w:val="uk-UA"/>
              </w:rPr>
            </w:pPr>
            <w:r w:rsidRPr="00015E57">
              <w:rPr>
                <w:rFonts w:ascii="Times New Roman" w:hAnsi="Times New Roman"/>
                <w:b/>
                <w:bCs/>
                <w:sz w:val="24"/>
                <w:szCs w:val="24"/>
                <w:lang w:val="uk-UA"/>
              </w:rPr>
              <w:t>20</w:t>
            </w:r>
            <w:r w:rsidR="003E3939">
              <w:rPr>
                <w:rFonts w:ascii="Times New Roman" w:hAnsi="Times New Roman"/>
                <w:b/>
                <w:bCs/>
                <w:sz w:val="24"/>
                <w:szCs w:val="24"/>
                <w:lang w:val="uk-UA"/>
              </w:rPr>
              <w:t>22</w:t>
            </w:r>
          </w:p>
        </w:tc>
        <w:tc>
          <w:tcPr>
            <w:tcW w:w="931" w:type="dxa"/>
            <w:shd w:val="clear" w:color="auto" w:fill="auto"/>
            <w:vAlign w:val="center"/>
          </w:tcPr>
          <w:p w14:paraId="37DD0B67" w14:textId="77777777" w:rsidR="005550A8" w:rsidRPr="00015E57" w:rsidRDefault="005550A8" w:rsidP="003E3939">
            <w:pPr>
              <w:rPr>
                <w:rFonts w:ascii="Times New Roman" w:hAnsi="Times New Roman"/>
                <w:b/>
                <w:bCs/>
                <w:color w:val="FF0000"/>
                <w:sz w:val="24"/>
                <w:szCs w:val="24"/>
                <w:lang w:val="uk-UA"/>
              </w:rPr>
            </w:pPr>
            <w:r w:rsidRPr="003E3939">
              <w:rPr>
                <w:rFonts w:ascii="Times New Roman" w:hAnsi="Times New Roman"/>
                <w:b/>
                <w:bCs/>
                <w:color w:val="000000" w:themeColor="text1"/>
                <w:sz w:val="24"/>
                <w:szCs w:val="24"/>
                <w:lang w:val="uk-UA"/>
              </w:rPr>
              <w:t>20</w:t>
            </w:r>
            <w:r w:rsidR="003E3939" w:rsidRPr="003E3939">
              <w:rPr>
                <w:rFonts w:ascii="Times New Roman" w:hAnsi="Times New Roman"/>
                <w:b/>
                <w:bCs/>
                <w:color w:val="000000" w:themeColor="text1"/>
                <w:sz w:val="24"/>
                <w:szCs w:val="24"/>
                <w:lang w:val="uk-UA"/>
              </w:rPr>
              <w:t>23</w:t>
            </w:r>
          </w:p>
        </w:tc>
        <w:tc>
          <w:tcPr>
            <w:tcW w:w="1053" w:type="dxa"/>
            <w:shd w:val="clear" w:color="auto" w:fill="auto"/>
            <w:vAlign w:val="center"/>
          </w:tcPr>
          <w:p w14:paraId="360B329B" w14:textId="77777777" w:rsidR="005550A8" w:rsidRPr="003E3939" w:rsidRDefault="005550A8" w:rsidP="003E3939">
            <w:pPr>
              <w:rPr>
                <w:rFonts w:ascii="Times New Roman" w:hAnsi="Times New Roman"/>
                <w:b/>
                <w:bCs/>
                <w:color w:val="000000" w:themeColor="text1"/>
                <w:sz w:val="24"/>
                <w:szCs w:val="24"/>
                <w:lang w:val="uk-UA"/>
              </w:rPr>
            </w:pPr>
            <w:r w:rsidRPr="003E3939">
              <w:rPr>
                <w:rFonts w:ascii="Times New Roman" w:hAnsi="Times New Roman"/>
                <w:b/>
                <w:bCs/>
                <w:color w:val="000000" w:themeColor="text1"/>
                <w:sz w:val="24"/>
                <w:szCs w:val="24"/>
                <w:lang w:val="uk-UA"/>
              </w:rPr>
              <w:t>20</w:t>
            </w:r>
            <w:r w:rsidR="003E3939" w:rsidRPr="003E3939">
              <w:rPr>
                <w:rFonts w:ascii="Times New Roman" w:hAnsi="Times New Roman"/>
                <w:b/>
                <w:bCs/>
                <w:color w:val="000000" w:themeColor="text1"/>
                <w:sz w:val="24"/>
                <w:szCs w:val="24"/>
                <w:lang w:val="uk-UA"/>
              </w:rPr>
              <w:t>24</w:t>
            </w:r>
          </w:p>
        </w:tc>
      </w:tr>
      <w:tr w:rsidR="005550A8" w:rsidRPr="003E3939" w14:paraId="47BBF782" w14:textId="77777777" w:rsidTr="00646D3F">
        <w:tc>
          <w:tcPr>
            <w:tcW w:w="704" w:type="dxa"/>
          </w:tcPr>
          <w:p w14:paraId="4EC9784B"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2218AA4B" w14:textId="77777777" w:rsidR="005550A8" w:rsidRPr="00015E57" w:rsidRDefault="005550A8" w:rsidP="005550A8">
            <w:pPr>
              <w:ind w:right="-6"/>
              <w:rPr>
                <w:rFonts w:ascii="Times New Roman" w:hAnsi="Times New Roman"/>
                <w:sz w:val="24"/>
                <w:szCs w:val="24"/>
                <w:lang w:val="uk-UA" w:eastAsia="x-none"/>
              </w:rPr>
            </w:pPr>
            <w:r w:rsidRPr="00015E57">
              <w:rPr>
                <w:rFonts w:ascii="Times New Roman" w:hAnsi="Times New Roman"/>
                <w:sz w:val="24"/>
                <w:szCs w:val="24"/>
                <w:lang w:val="uk-UA" w:eastAsia="x-none"/>
              </w:rPr>
              <w:t>Проведення систематичного аналізу ефективності в</w:t>
            </w:r>
            <w:r w:rsidR="00015E57">
              <w:rPr>
                <w:rFonts w:ascii="Times New Roman" w:hAnsi="Times New Roman"/>
                <w:sz w:val="24"/>
                <w:szCs w:val="24"/>
                <w:lang w:val="uk-UA" w:eastAsia="x-none"/>
              </w:rPr>
              <w:t xml:space="preserve">икористання комунального майна </w:t>
            </w:r>
            <w:r w:rsidRPr="00015E57">
              <w:rPr>
                <w:rFonts w:ascii="Times New Roman" w:hAnsi="Times New Roman"/>
                <w:sz w:val="24"/>
                <w:szCs w:val="24"/>
                <w:lang w:val="uk-UA" w:eastAsia="x-none"/>
              </w:rPr>
              <w:t>переданого в оренду</w:t>
            </w:r>
          </w:p>
        </w:tc>
        <w:tc>
          <w:tcPr>
            <w:tcW w:w="1198" w:type="dxa"/>
          </w:tcPr>
          <w:p w14:paraId="2749B8F1"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 xml:space="preserve">Постійно </w:t>
            </w:r>
          </w:p>
        </w:tc>
        <w:tc>
          <w:tcPr>
            <w:tcW w:w="993" w:type="dxa"/>
          </w:tcPr>
          <w:p w14:paraId="5248CA25" w14:textId="77777777" w:rsidR="005550A8" w:rsidRPr="00015E57" w:rsidRDefault="00015E57" w:rsidP="005550A8">
            <w:pPr>
              <w:jc w:val="both"/>
              <w:rPr>
                <w:rFonts w:ascii="Times New Roman" w:hAnsi="Times New Roman"/>
                <w:sz w:val="24"/>
                <w:szCs w:val="24"/>
                <w:lang w:val="uk-UA"/>
              </w:rPr>
            </w:pPr>
            <w:r>
              <w:rPr>
                <w:rFonts w:ascii="Times New Roman" w:hAnsi="Times New Roman"/>
                <w:sz w:val="24"/>
                <w:szCs w:val="24"/>
                <w:lang w:val="uk-UA"/>
              </w:rPr>
              <w:t>УКМтаЗВ</w:t>
            </w:r>
          </w:p>
        </w:tc>
        <w:tc>
          <w:tcPr>
            <w:tcW w:w="992" w:type="dxa"/>
          </w:tcPr>
          <w:p w14:paraId="4D7FCA0D" w14:textId="77777777" w:rsidR="005550A8" w:rsidRPr="00015E57" w:rsidRDefault="00646D3F"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3A77420B" w14:textId="77777777" w:rsidR="005550A8" w:rsidRPr="00015E57" w:rsidRDefault="00646D3F"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0C2D7A5D" w14:textId="77777777" w:rsidR="005550A8" w:rsidRPr="003E3939" w:rsidRDefault="00646D3F" w:rsidP="00646D3F">
            <w:pPr>
              <w:ind w:right="-103" w:firstLine="709"/>
              <w:jc w:val="center"/>
              <w:rPr>
                <w:rFonts w:ascii="Times New Roman" w:hAnsi="Times New Roman"/>
                <w:color w:val="000000" w:themeColor="text1"/>
                <w:sz w:val="24"/>
                <w:szCs w:val="24"/>
                <w:lang w:val="uk-UA"/>
              </w:rPr>
            </w:pPr>
            <w:r w:rsidRPr="003E3939">
              <w:rPr>
                <w:rFonts w:ascii="Times New Roman" w:hAnsi="Times New Roman"/>
                <w:color w:val="000000" w:themeColor="text1"/>
                <w:sz w:val="24"/>
                <w:szCs w:val="24"/>
                <w:lang w:val="uk-UA"/>
              </w:rPr>
              <w:t>0</w:t>
            </w:r>
          </w:p>
        </w:tc>
      </w:tr>
      <w:tr w:rsidR="005550A8" w:rsidRPr="00015E57" w14:paraId="5E5E84FF" w14:textId="77777777" w:rsidTr="00646D3F">
        <w:tc>
          <w:tcPr>
            <w:tcW w:w="704" w:type="dxa"/>
          </w:tcPr>
          <w:p w14:paraId="11131923"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24B7FE34" w14:textId="77777777" w:rsidR="005550A8" w:rsidRPr="00015E57" w:rsidRDefault="005550A8" w:rsidP="005550A8">
            <w:pPr>
              <w:ind w:right="-6"/>
              <w:rPr>
                <w:rFonts w:ascii="Times New Roman" w:hAnsi="Times New Roman"/>
                <w:sz w:val="24"/>
                <w:szCs w:val="24"/>
                <w:lang w:val="uk-UA" w:eastAsia="x-none"/>
              </w:rPr>
            </w:pPr>
            <w:r w:rsidRPr="00015E57">
              <w:rPr>
                <w:rFonts w:ascii="Times New Roman" w:hAnsi="Times New Roman"/>
                <w:sz w:val="24"/>
                <w:szCs w:val="24"/>
                <w:lang w:val="uk-UA" w:eastAsia="x-none"/>
              </w:rPr>
              <w:t>Виготовлення технічної документації, проведення технічної інвентаризації, реєстрація права власності об’єктів нерухомого майна, що можуть бути передані в оренду</w:t>
            </w:r>
          </w:p>
        </w:tc>
        <w:tc>
          <w:tcPr>
            <w:tcW w:w="1198" w:type="dxa"/>
          </w:tcPr>
          <w:p w14:paraId="419FC3FE"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Щороку</w:t>
            </w:r>
          </w:p>
        </w:tc>
        <w:tc>
          <w:tcPr>
            <w:tcW w:w="993" w:type="dxa"/>
          </w:tcPr>
          <w:p w14:paraId="292EBC78" w14:textId="77777777" w:rsidR="005550A8" w:rsidRPr="00015E57" w:rsidRDefault="00015E57" w:rsidP="005550A8">
            <w:pPr>
              <w:jc w:val="both"/>
              <w:rPr>
                <w:rFonts w:ascii="Times New Roman" w:hAnsi="Times New Roman"/>
                <w:sz w:val="24"/>
                <w:szCs w:val="24"/>
                <w:lang w:val="uk-UA"/>
              </w:rPr>
            </w:pPr>
            <w:r>
              <w:rPr>
                <w:rFonts w:ascii="Times New Roman" w:hAnsi="Times New Roman"/>
                <w:sz w:val="24"/>
                <w:szCs w:val="24"/>
                <w:lang w:val="uk-UA"/>
              </w:rPr>
              <w:t>УКМтаЗВ</w:t>
            </w:r>
          </w:p>
        </w:tc>
        <w:tc>
          <w:tcPr>
            <w:tcW w:w="992" w:type="dxa"/>
          </w:tcPr>
          <w:p w14:paraId="01010F3B" w14:textId="77777777" w:rsidR="005550A8" w:rsidRPr="00015E57" w:rsidRDefault="00797FD5" w:rsidP="00797FD5">
            <w:pPr>
              <w:rPr>
                <w:rFonts w:ascii="Times New Roman" w:hAnsi="Times New Roman"/>
                <w:sz w:val="24"/>
                <w:szCs w:val="24"/>
                <w:lang w:val="uk-UA"/>
              </w:rPr>
            </w:pPr>
            <w:r>
              <w:rPr>
                <w:rFonts w:ascii="Times New Roman" w:hAnsi="Times New Roman"/>
                <w:sz w:val="24"/>
                <w:szCs w:val="24"/>
                <w:lang w:val="uk-UA"/>
              </w:rPr>
              <w:t>120 000</w:t>
            </w:r>
          </w:p>
        </w:tc>
        <w:tc>
          <w:tcPr>
            <w:tcW w:w="931" w:type="dxa"/>
          </w:tcPr>
          <w:p w14:paraId="20B1F06D" w14:textId="77777777" w:rsidR="005550A8" w:rsidRPr="00015E57" w:rsidRDefault="00090CC4" w:rsidP="00797FD5">
            <w:pPr>
              <w:rPr>
                <w:rFonts w:ascii="Times New Roman" w:hAnsi="Times New Roman"/>
                <w:sz w:val="24"/>
                <w:szCs w:val="24"/>
                <w:lang w:val="uk-UA"/>
              </w:rPr>
            </w:pPr>
            <w:r>
              <w:rPr>
                <w:rFonts w:ascii="Times New Roman" w:hAnsi="Times New Roman"/>
                <w:sz w:val="24"/>
                <w:szCs w:val="24"/>
                <w:lang w:val="uk-UA"/>
              </w:rPr>
              <w:t>15</w:t>
            </w:r>
            <w:r w:rsidR="00797FD5">
              <w:rPr>
                <w:rFonts w:ascii="Times New Roman" w:hAnsi="Times New Roman"/>
                <w:sz w:val="24"/>
                <w:szCs w:val="24"/>
                <w:lang w:val="uk-UA"/>
              </w:rPr>
              <w:t>0 000</w:t>
            </w:r>
          </w:p>
        </w:tc>
        <w:tc>
          <w:tcPr>
            <w:tcW w:w="1053" w:type="dxa"/>
          </w:tcPr>
          <w:p w14:paraId="65613C98" w14:textId="77777777" w:rsidR="005550A8" w:rsidRPr="00015E57" w:rsidRDefault="00090CC4" w:rsidP="00797FD5">
            <w:pPr>
              <w:rPr>
                <w:rFonts w:ascii="Times New Roman" w:hAnsi="Times New Roman"/>
                <w:sz w:val="24"/>
                <w:szCs w:val="24"/>
                <w:lang w:val="uk-UA"/>
              </w:rPr>
            </w:pPr>
            <w:r>
              <w:rPr>
                <w:rFonts w:ascii="Times New Roman" w:hAnsi="Times New Roman"/>
                <w:sz w:val="24"/>
                <w:szCs w:val="24"/>
                <w:lang w:val="uk-UA"/>
              </w:rPr>
              <w:t>15</w:t>
            </w:r>
            <w:r w:rsidR="00797FD5">
              <w:rPr>
                <w:rFonts w:ascii="Times New Roman" w:hAnsi="Times New Roman"/>
                <w:sz w:val="24"/>
                <w:szCs w:val="24"/>
                <w:lang w:val="uk-UA"/>
              </w:rPr>
              <w:t>0 000</w:t>
            </w:r>
          </w:p>
        </w:tc>
      </w:tr>
      <w:tr w:rsidR="005550A8" w:rsidRPr="00015E57" w14:paraId="4B28C000" w14:textId="77777777" w:rsidTr="00646D3F">
        <w:tc>
          <w:tcPr>
            <w:tcW w:w="704" w:type="dxa"/>
          </w:tcPr>
          <w:p w14:paraId="6B2110D6"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6E8FD8A7" w14:textId="77777777" w:rsidR="005550A8" w:rsidRPr="00015E57" w:rsidRDefault="005550A8" w:rsidP="00015E57">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Реєстрація права власності, замовлення, отримання або впорядкування  документів</w:t>
            </w:r>
          </w:p>
        </w:tc>
        <w:tc>
          <w:tcPr>
            <w:tcW w:w="1198" w:type="dxa"/>
          </w:tcPr>
          <w:p w14:paraId="1F7762B3"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42123363" w14:textId="77777777" w:rsidR="005550A8" w:rsidRPr="00015E57" w:rsidRDefault="00015E57" w:rsidP="005550A8">
            <w:pPr>
              <w:jc w:val="both"/>
              <w:rPr>
                <w:rFonts w:ascii="Times New Roman" w:hAnsi="Times New Roman"/>
                <w:sz w:val="24"/>
                <w:szCs w:val="24"/>
                <w:lang w:val="uk-UA"/>
              </w:rPr>
            </w:pPr>
            <w:r>
              <w:rPr>
                <w:rFonts w:ascii="Times New Roman" w:hAnsi="Times New Roman"/>
                <w:sz w:val="24"/>
                <w:szCs w:val="24"/>
                <w:lang w:val="uk-UA"/>
              </w:rPr>
              <w:t>УКМтаЗВ</w:t>
            </w:r>
          </w:p>
        </w:tc>
        <w:tc>
          <w:tcPr>
            <w:tcW w:w="992" w:type="dxa"/>
          </w:tcPr>
          <w:p w14:paraId="4F4A25F2" w14:textId="77777777" w:rsidR="005550A8" w:rsidRPr="00015E57" w:rsidRDefault="001B24C7" w:rsidP="001B24C7">
            <w:pPr>
              <w:rPr>
                <w:rFonts w:ascii="Times New Roman" w:hAnsi="Times New Roman"/>
                <w:sz w:val="24"/>
                <w:szCs w:val="24"/>
                <w:lang w:val="uk-UA"/>
              </w:rPr>
            </w:pPr>
            <w:r>
              <w:rPr>
                <w:rFonts w:ascii="Times New Roman" w:hAnsi="Times New Roman"/>
                <w:sz w:val="24"/>
                <w:szCs w:val="24"/>
                <w:lang w:val="uk-UA"/>
              </w:rPr>
              <w:t>При потребі</w:t>
            </w:r>
          </w:p>
        </w:tc>
        <w:tc>
          <w:tcPr>
            <w:tcW w:w="931" w:type="dxa"/>
          </w:tcPr>
          <w:p w14:paraId="6A9E8B9B" w14:textId="77777777" w:rsidR="005550A8" w:rsidRPr="00015E57" w:rsidRDefault="001B24C7" w:rsidP="001B24C7">
            <w:pPr>
              <w:rPr>
                <w:rFonts w:ascii="Times New Roman" w:hAnsi="Times New Roman"/>
                <w:sz w:val="24"/>
                <w:szCs w:val="24"/>
                <w:lang w:val="uk-UA"/>
              </w:rPr>
            </w:pPr>
            <w:r>
              <w:rPr>
                <w:rFonts w:ascii="Times New Roman" w:hAnsi="Times New Roman"/>
                <w:sz w:val="24"/>
                <w:szCs w:val="24"/>
                <w:lang w:val="uk-UA"/>
              </w:rPr>
              <w:t>При потребі</w:t>
            </w:r>
          </w:p>
        </w:tc>
        <w:tc>
          <w:tcPr>
            <w:tcW w:w="1053" w:type="dxa"/>
          </w:tcPr>
          <w:p w14:paraId="5F5E9937" w14:textId="77777777" w:rsidR="005550A8" w:rsidRPr="00015E57" w:rsidRDefault="001B24C7" w:rsidP="001B24C7">
            <w:pPr>
              <w:rPr>
                <w:rFonts w:ascii="Times New Roman" w:hAnsi="Times New Roman"/>
                <w:sz w:val="24"/>
                <w:szCs w:val="24"/>
                <w:lang w:val="uk-UA"/>
              </w:rPr>
            </w:pPr>
            <w:r>
              <w:rPr>
                <w:rFonts w:ascii="Times New Roman" w:hAnsi="Times New Roman"/>
                <w:sz w:val="24"/>
                <w:szCs w:val="24"/>
                <w:lang w:val="uk-UA"/>
              </w:rPr>
              <w:t>При потребі</w:t>
            </w:r>
          </w:p>
        </w:tc>
      </w:tr>
      <w:tr w:rsidR="005550A8" w:rsidRPr="00015E57" w14:paraId="2CC47363" w14:textId="77777777" w:rsidTr="00646D3F">
        <w:tc>
          <w:tcPr>
            <w:tcW w:w="704" w:type="dxa"/>
          </w:tcPr>
          <w:p w14:paraId="755AA4DA"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31732BC5"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Проведення поточного (капітального) ремонту об’єктів нерухомого майна, що можуть бути передані в оренду з метою підвищення їх ліквідності</w:t>
            </w:r>
          </w:p>
        </w:tc>
        <w:tc>
          <w:tcPr>
            <w:tcW w:w="1198" w:type="dxa"/>
          </w:tcPr>
          <w:p w14:paraId="2A62DFB0"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2E2C227A" w14:textId="77777777" w:rsidR="005550A8" w:rsidRPr="00015E57" w:rsidRDefault="002B5234" w:rsidP="002B5234">
            <w:pPr>
              <w:rPr>
                <w:rFonts w:ascii="Times New Roman" w:hAnsi="Times New Roman"/>
                <w:sz w:val="24"/>
                <w:szCs w:val="24"/>
                <w:lang w:val="uk-UA"/>
              </w:rPr>
            </w:pPr>
            <w:r>
              <w:rPr>
                <w:rFonts w:ascii="Times New Roman" w:hAnsi="Times New Roman"/>
                <w:sz w:val="24"/>
                <w:szCs w:val="24"/>
                <w:lang w:val="uk-UA"/>
              </w:rPr>
              <w:t>ОМС</w:t>
            </w:r>
          </w:p>
        </w:tc>
        <w:tc>
          <w:tcPr>
            <w:tcW w:w="992" w:type="dxa"/>
          </w:tcPr>
          <w:p w14:paraId="6E337D5B" w14:textId="77777777" w:rsidR="005550A8" w:rsidRPr="00015E57" w:rsidRDefault="004F2169" w:rsidP="004F2169">
            <w:pPr>
              <w:rPr>
                <w:rFonts w:ascii="Times New Roman" w:hAnsi="Times New Roman"/>
                <w:sz w:val="24"/>
                <w:szCs w:val="24"/>
                <w:lang w:val="uk-UA"/>
              </w:rPr>
            </w:pPr>
            <w:r>
              <w:rPr>
                <w:rFonts w:ascii="Times New Roman" w:hAnsi="Times New Roman"/>
                <w:sz w:val="24"/>
                <w:szCs w:val="24"/>
                <w:lang w:val="uk-UA"/>
              </w:rPr>
              <w:t xml:space="preserve">При потребі </w:t>
            </w:r>
          </w:p>
        </w:tc>
        <w:tc>
          <w:tcPr>
            <w:tcW w:w="931" w:type="dxa"/>
          </w:tcPr>
          <w:p w14:paraId="485D007F" w14:textId="77777777" w:rsidR="005550A8" w:rsidRPr="00015E57" w:rsidRDefault="004F2169" w:rsidP="004F2169">
            <w:pPr>
              <w:rPr>
                <w:rFonts w:ascii="Times New Roman" w:hAnsi="Times New Roman"/>
                <w:sz w:val="24"/>
                <w:szCs w:val="24"/>
                <w:lang w:val="uk-UA"/>
              </w:rPr>
            </w:pPr>
            <w:r>
              <w:rPr>
                <w:rFonts w:ascii="Times New Roman" w:hAnsi="Times New Roman"/>
                <w:sz w:val="24"/>
                <w:szCs w:val="24"/>
                <w:lang w:val="uk-UA"/>
              </w:rPr>
              <w:t>При потребі</w:t>
            </w:r>
          </w:p>
        </w:tc>
        <w:tc>
          <w:tcPr>
            <w:tcW w:w="1053" w:type="dxa"/>
          </w:tcPr>
          <w:p w14:paraId="32E8EC78" w14:textId="77777777" w:rsidR="005550A8" w:rsidRPr="00015E57" w:rsidRDefault="004F2169" w:rsidP="004F2169">
            <w:pPr>
              <w:rPr>
                <w:rFonts w:ascii="Times New Roman" w:hAnsi="Times New Roman"/>
                <w:sz w:val="24"/>
                <w:szCs w:val="24"/>
                <w:lang w:val="uk-UA"/>
              </w:rPr>
            </w:pPr>
            <w:r>
              <w:rPr>
                <w:rFonts w:ascii="Times New Roman" w:hAnsi="Times New Roman"/>
                <w:sz w:val="24"/>
                <w:szCs w:val="24"/>
                <w:lang w:val="uk-UA"/>
              </w:rPr>
              <w:t>При потребі</w:t>
            </w:r>
          </w:p>
        </w:tc>
      </w:tr>
      <w:tr w:rsidR="005550A8" w:rsidRPr="00015E57" w14:paraId="4772EE61" w14:textId="77777777" w:rsidTr="00646D3F">
        <w:tc>
          <w:tcPr>
            <w:tcW w:w="704" w:type="dxa"/>
          </w:tcPr>
          <w:p w14:paraId="078B74DC"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0C0ED1E0"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Визначення  критеріїв для об’єктів Першого та Другого  переліків</w:t>
            </w:r>
          </w:p>
        </w:tc>
        <w:tc>
          <w:tcPr>
            <w:tcW w:w="1198" w:type="dxa"/>
          </w:tcPr>
          <w:p w14:paraId="2F962976"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2EC1585A"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Рада</w:t>
            </w:r>
          </w:p>
        </w:tc>
        <w:tc>
          <w:tcPr>
            <w:tcW w:w="992" w:type="dxa"/>
          </w:tcPr>
          <w:p w14:paraId="4A674F49"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78596E25"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19E37E59"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5550A8" w:rsidRPr="00015E57" w14:paraId="62C2B851" w14:textId="77777777" w:rsidTr="00646D3F">
        <w:tc>
          <w:tcPr>
            <w:tcW w:w="704" w:type="dxa"/>
          </w:tcPr>
          <w:p w14:paraId="1F2FD51C"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090F4CCC"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Включення об’єктів в Перелік першого типу</w:t>
            </w:r>
          </w:p>
        </w:tc>
        <w:tc>
          <w:tcPr>
            <w:tcW w:w="1198" w:type="dxa"/>
          </w:tcPr>
          <w:p w14:paraId="2B01D560"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00637E40"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Рада</w:t>
            </w:r>
          </w:p>
        </w:tc>
        <w:tc>
          <w:tcPr>
            <w:tcW w:w="992" w:type="dxa"/>
          </w:tcPr>
          <w:p w14:paraId="03EEFD79"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027EC27C"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53F7C162"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5550A8" w:rsidRPr="00015E57" w14:paraId="19DD9208" w14:textId="77777777" w:rsidTr="00646D3F">
        <w:tc>
          <w:tcPr>
            <w:tcW w:w="704" w:type="dxa"/>
          </w:tcPr>
          <w:p w14:paraId="6325E4D9"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3FC9487A"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Включення об’єктів в Перелік другого типу</w:t>
            </w:r>
          </w:p>
        </w:tc>
        <w:tc>
          <w:tcPr>
            <w:tcW w:w="1198" w:type="dxa"/>
          </w:tcPr>
          <w:p w14:paraId="27EE3C86"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7994B01A"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Рада</w:t>
            </w:r>
          </w:p>
        </w:tc>
        <w:tc>
          <w:tcPr>
            <w:tcW w:w="992" w:type="dxa"/>
          </w:tcPr>
          <w:p w14:paraId="5834C3F7"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7B4EB192"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14FF1BE3"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5550A8" w:rsidRPr="00015E57" w14:paraId="4AB5D412" w14:textId="77777777" w:rsidTr="00646D3F">
        <w:tc>
          <w:tcPr>
            <w:tcW w:w="704" w:type="dxa"/>
          </w:tcPr>
          <w:p w14:paraId="64380A15"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54E7A4EA"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Аналіз діючих договорів, які продовжуються без проведення аукціону</w:t>
            </w:r>
          </w:p>
        </w:tc>
        <w:tc>
          <w:tcPr>
            <w:tcW w:w="1198" w:type="dxa"/>
          </w:tcPr>
          <w:p w14:paraId="55AE8451"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2316F311"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ОМС</w:t>
            </w:r>
          </w:p>
        </w:tc>
        <w:tc>
          <w:tcPr>
            <w:tcW w:w="992" w:type="dxa"/>
          </w:tcPr>
          <w:p w14:paraId="42778C45"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7F4D1CA3"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4C5096CB"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5550A8" w:rsidRPr="00015E57" w14:paraId="605CD148" w14:textId="77777777" w:rsidTr="00646D3F">
        <w:tc>
          <w:tcPr>
            <w:tcW w:w="704" w:type="dxa"/>
          </w:tcPr>
          <w:p w14:paraId="3C9586B6"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4F5DDB98"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Аналіз діючих договорів, які продовжуються через аукціон</w:t>
            </w:r>
          </w:p>
        </w:tc>
        <w:tc>
          <w:tcPr>
            <w:tcW w:w="1198" w:type="dxa"/>
          </w:tcPr>
          <w:p w14:paraId="5EBE2A23"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40636B57"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ОМС</w:t>
            </w:r>
          </w:p>
        </w:tc>
        <w:tc>
          <w:tcPr>
            <w:tcW w:w="992" w:type="dxa"/>
          </w:tcPr>
          <w:p w14:paraId="4119AE4A"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114023E1"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64AD1DCB"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5550A8" w:rsidRPr="00015E57" w14:paraId="4339E1AF" w14:textId="77777777" w:rsidTr="00646D3F">
        <w:tc>
          <w:tcPr>
            <w:tcW w:w="704" w:type="dxa"/>
          </w:tcPr>
          <w:p w14:paraId="63D59D82"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150862B7"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 xml:space="preserve">Оприлюднення переліків на офіційних веб-сайтах орендодавців </w:t>
            </w:r>
          </w:p>
        </w:tc>
        <w:tc>
          <w:tcPr>
            <w:tcW w:w="1198" w:type="dxa"/>
          </w:tcPr>
          <w:p w14:paraId="7DBFBBD3"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3F959A71"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ОМС</w:t>
            </w:r>
          </w:p>
        </w:tc>
        <w:tc>
          <w:tcPr>
            <w:tcW w:w="992" w:type="dxa"/>
          </w:tcPr>
          <w:p w14:paraId="6952C694"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2798FA54"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32C824D6"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5550A8" w:rsidRPr="00015E57" w14:paraId="122D0FCD" w14:textId="77777777" w:rsidTr="00646D3F">
        <w:tc>
          <w:tcPr>
            <w:tcW w:w="704" w:type="dxa"/>
          </w:tcPr>
          <w:p w14:paraId="1E93DC67"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297B2F7D"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Розміщення на ЕТП об'єктів, запропонованих до передачі в оренду  на електронному аукціоні</w:t>
            </w:r>
          </w:p>
        </w:tc>
        <w:tc>
          <w:tcPr>
            <w:tcW w:w="1198" w:type="dxa"/>
          </w:tcPr>
          <w:p w14:paraId="75D9A09B"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38F33E1D"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ОМС, ЕТС</w:t>
            </w:r>
          </w:p>
        </w:tc>
        <w:tc>
          <w:tcPr>
            <w:tcW w:w="992" w:type="dxa"/>
          </w:tcPr>
          <w:p w14:paraId="66A2B646"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0B37902C"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6DA29B4F"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5550A8" w:rsidRPr="00015E57" w14:paraId="07ACB459" w14:textId="77777777" w:rsidTr="00646D3F">
        <w:tc>
          <w:tcPr>
            <w:tcW w:w="704" w:type="dxa"/>
          </w:tcPr>
          <w:p w14:paraId="65C3E6BD"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2777D480"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Поширення інформації про об’єкти комунальної власності, які пропонуються для передачі в оренду</w:t>
            </w:r>
          </w:p>
        </w:tc>
        <w:tc>
          <w:tcPr>
            <w:tcW w:w="1198" w:type="dxa"/>
          </w:tcPr>
          <w:p w14:paraId="3B20054C" w14:textId="77777777" w:rsidR="005550A8" w:rsidRPr="00015E57" w:rsidRDefault="005550A8" w:rsidP="005550A8">
            <w:pPr>
              <w:ind w:firstLine="709"/>
              <w:jc w:val="center"/>
              <w:rPr>
                <w:rFonts w:ascii="Times New Roman" w:hAnsi="Times New Roman"/>
                <w:sz w:val="24"/>
                <w:szCs w:val="24"/>
                <w:lang w:val="uk-UA"/>
              </w:rPr>
            </w:pPr>
          </w:p>
        </w:tc>
        <w:tc>
          <w:tcPr>
            <w:tcW w:w="993" w:type="dxa"/>
          </w:tcPr>
          <w:p w14:paraId="5678036F"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ОМС, ЕТС</w:t>
            </w:r>
          </w:p>
        </w:tc>
        <w:tc>
          <w:tcPr>
            <w:tcW w:w="992" w:type="dxa"/>
          </w:tcPr>
          <w:p w14:paraId="55289676"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1120FE3E"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39C64E0A"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5550A8" w:rsidRPr="00015E57" w14:paraId="4D5A9061" w14:textId="77777777" w:rsidTr="00646D3F">
        <w:tc>
          <w:tcPr>
            <w:tcW w:w="704" w:type="dxa"/>
          </w:tcPr>
          <w:p w14:paraId="078F5E3A" w14:textId="77777777" w:rsidR="005550A8" w:rsidRPr="00015E57" w:rsidRDefault="005550A8" w:rsidP="005550A8">
            <w:pPr>
              <w:numPr>
                <w:ilvl w:val="0"/>
                <w:numId w:val="17"/>
              </w:numPr>
              <w:ind w:right="-6"/>
              <w:jc w:val="center"/>
              <w:rPr>
                <w:rFonts w:ascii="Times New Roman" w:hAnsi="Times New Roman"/>
                <w:sz w:val="24"/>
                <w:szCs w:val="24"/>
                <w:lang w:val="uk-UA" w:eastAsia="x-none"/>
              </w:rPr>
            </w:pPr>
          </w:p>
        </w:tc>
        <w:tc>
          <w:tcPr>
            <w:tcW w:w="3763" w:type="dxa"/>
          </w:tcPr>
          <w:p w14:paraId="221E8AC6" w14:textId="77777777" w:rsidR="005550A8" w:rsidRPr="00015E57" w:rsidRDefault="005550A8" w:rsidP="005550A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Публікація в ЕТС договорів оренди, які чинні на дату введення в дію Закону</w:t>
            </w:r>
          </w:p>
        </w:tc>
        <w:tc>
          <w:tcPr>
            <w:tcW w:w="1198" w:type="dxa"/>
          </w:tcPr>
          <w:p w14:paraId="08BE8E26" w14:textId="77777777" w:rsidR="005550A8" w:rsidRPr="00015E57" w:rsidRDefault="005550A8" w:rsidP="005550A8">
            <w:pPr>
              <w:jc w:val="both"/>
              <w:rPr>
                <w:rFonts w:ascii="Times New Roman" w:hAnsi="Times New Roman"/>
                <w:sz w:val="24"/>
                <w:szCs w:val="24"/>
                <w:lang w:val="uk-UA"/>
              </w:rPr>
            </w:pPr>
          </w:p>
        </w:tc>
        <w:tc>
          <w:tcPr>
            <w:tcW w:w="993" w:type="dxa"/>
          </w:tcPr>
          <w:p w14:paraId="115FEE79" w14:textId="77777777" w:rsidR="005550A8" w:rsidRPr="00015E57" w:rsidRDefault="005550A8" w:rsidP="005550A8">
            <w:pPr>
              <w:jc w:val="both"/>
              <w:rPr>
                <w:rFonts w:ascii="Times New Roman" w:hAnsi="Times New Roman"/>
                <w:sz w:val="24"/>
                <w:szCs w:val="24"/>
                <w:lang w:val="uk-UA"/>
              </w:rPr>
            </w:pPr>
            <w:r w:rsidRPr="00015E57">
              <w:rPr>
                <w:rFonts w:ascii="Times New Roman" w:hAnsi="Times New Roman"/>
                <w:sz w:val="24"/>
                <w:szCs w:val="24"/>
                <w:lang w:val="uk-UA"/>
              </w:rPr>
              <w:t>ОМС</w:t>
            </w:r>
          </w:p>
        </w:tc>
        <w:tc>
          <w:tcPr>
            <w:tcW w:w="992" w:type="dxa"/>
          </w:tcPr>
          <w:p w14:paraId="284C40F2"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931" w:type="dxa"/>
          </w:tcPr>
          <w:p w14:paraId="1064451B"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c>
          <w:tcPr>
            <w:tcW w:w="1053" w:type="dxa"/>
          </w:tcPr>
          <w:p w14:paraId="71BBD155" w14:textId="77777777" w:rsidR="005550A8" w:rsidRPr="00015E57" w:rsidRDefault="00187E98" w:rsidP="005550A8">
            <w:pPr>
              <w:ind w:firstLine="709"/>
              <w:jc w:val="center"/>
              <w:rPr>
                <w:rFonts w:ascii="Times New Roman" w:hAnsi="Times New Roman"/>
                <w:sz w:val="24"/>
                <w:szCs w:val="24"/>
                <w:lang w:val="uk-UA"/>
              </w:rPr>
            </w:pPr>
            <w:r>
              <w:rPr>
                <w:rFonts w:ascii="Times New Roman" w:hAnsi="Times New Roman"/>
                <w:sz w:val="24"/>
                <w:szCs w:val="24"/>
                <w:lang w:val="uk-UA"/>
              </w:rPr>
              <w:t>0</w:t>
            </w:r>
          </w:p>
        </w:tc>
      </w:tr>
      <w:tr w:rsidR="00187E98" w:rsidRPr="00015E57" w14:paraId="1B6C4EB8" w14:textId="77777777" w:rsidTr="00646D3F">
        <w:tc>
          <w:tcPr>
            <w:tcW w:w="704" w:type="dxa"/>
          </w:tcPr>
          <w:p w14:paraId="2661C5A9" w14:textId="77777777" w:rsidR="00187E98" w:rsidRPr="00015E57" w:rsidRDefault="00187E98" w:rsidP="00187E98">
            <w:pPr>
              <w:numPr>
                <w:ilvl w:val="0"/>
                <w:numId w:val="17"/>
              </w:numPr>
              <w:ind w:right="-6"/>
              <w:jc w:val="center"/>
              <w:rPr>
                <w:rFonts w:ascii="Times New Roman" w:hAnsi="Times New Roman"/>
                <w:sz w:val="24"/>
                <w:szCs w:val="24"/>
                <w:lang w:val="uk-UA" w:eastAsia="x-none"/>
              </w:rPr>
            </w:pPr>
          </w:p>
        </w:tc>
        <w:tc>
          <w:tcPr>
            <w:tcW w:w="3763" w:type="dxa"/>
          </w:tcPr>
          <w:p w14:paraId="0FE8B7DE" w14:textId="77777777" w:rsidR="00187E98" w:rsidRPr="00015E57" w:rsidRDefault="00187E98" w:rsidP="00187E98">
            <w:pPr>
              <w:ind w:right="-6"/>
              <w:jc w:val="both"/>
              <w:rPr>
                <w:rFonts w:ascii="Times New Roman" w:hAnsi="Times New Roman"/>
                <w:sz w:val="24"/>
                <w:szCs w:val="24"/>
                <w:lang w:val="uk-UA" w:eastAsia="x-none"/>
              </w:rPr>
            </w:pPr>
            <w:r w:rsidRPr="00015E57">
              <w:rPr>
                <w:rFonts w:ascii="Times New Roman" w:hAnsi="Times New Roman"/>
                <w:sz w:val="24"/>
                <w:szCs w:val="24"/>
                <w:lang w:val="uk-UA" w:eastAsia="x-none"/>
              </w:rPr>
              <w:t>Вирішення питання щодо охорони</w:t>
            </w:r>
            <w:r>
              <w:rPr>
                <w:rFonts w:ascii="Times New Roman" w:hAnsi="Times New Roman"/>
                <w:sz w:val="24"/>
                <w:szCs w:val="24"/>
                <w:lang w:val="uk-UA" w:eastAsia="x-none"/>
              </w:rPr>
              <w:t xml:space="preserve"> об’єктів </w:t>
            </w:r>
            <w:r w:rsidRPr="00015E57">
              <w:rPr>
                <w:rFonts w:ascii="Times New Roman" w:hAnsi="Times New Roman"/>
                <w:sz w:val="24"/>
                <w:szCs w:val="24"/>
                <w:lang w:val="uk-UA" w:eastAsia="x-none"/>
              </w:rPr>
              <w:t>та витрат на сплату комунальних послуг об’єктів   комунальної  власності,   які  тимчасово не передані в оренду</w:t>
            </w:r>
          </w:p>
        </w:tc>
        <w:tc>
          <w:tcPr>
            <w:tcW w:w="1198" w:type="dxa"/>
          </w:tcPr>
          <w:p w14:paraId="6DE28075" w14:textId="77777777" w:rsidR="00187E98" w:rsidRPr="00015E57" w:rsidRDefault="00187E98" w:rsidP="00187E98">
            <w:pPr>
              <w:ind w:firstLine="709"/>
              <w:jc w:val="center"/>
              <w:rPr>
                <w:rFonts w:ascii="Times New Roman" w:hAnsi="Times New Roman"/>
                <w:sz w:val="24"/>
                <w:szCs w:val="24"/>
                <w:lang w:val="uk-UA"/>
              </w:rPr>
            </w:pPr>
          </w:p>
        </w:tc>
        <w:tc>
          <w:tcPr>
            <w:tcW w:w="993" w:type="dxa"/>
          </w:tcPr>
          <w:p w14:paraId="25670D47" w14:textId="77777777" w:rsidR="00187E98" w:rsidRPr="00015E57" w:rsidRDefault="00187E98" w:rsidP="00187E98">
            <w:pPr>
              <w:jc w:val="both"/>
              <w:rPr>
                <w:rFonts w:ascii="Times New Roman" w:hAnsi="Times New Roman"/>
                <w:sz w:val="24"/>
                <w:szCs w:val="24"/>
                <w:lang w:val="uk-UA"/>
              </w:rPr>
            </w:pPr>
            <w:r w:rsidRPr="00015E57">
              <w:rPr>
                <w:rFonts w:ascii="Times New Roman" w:hAnsi="Times New Roman"/>
                <w:sz w:val="24"/>
                <w:szCs w:val="24"/>
                <w:lang w:val="uk-UA"/>
              </w:rPr>
              <w:t>ОМС</w:t>
            </w:r>
          </w:p>
        </w:tc>
        <w:tc>
          <w:tcPr>
            <w:tcW w:w="992" w:type="dxa"/>
          </w:tcPr>
          <w:p w14:paraId="7D753189" w14:textId="77777777" w:rsidR="00187E98" w:rsidRPr="00015E57" w:rsidRDefault="00187E98" w:rsidP="00187E98">
            <w:pPr>
              <w:ind w:hanging="106"/>
              <w:rPr>
                <w:rFonts w:ascii="Times New Roman" w:hAnsi="Times New Roman"/>
                <w:sz w:val="24"/>
                <w:szCs w:val="24"/>
                <w:lang w:val="uk-UA"/>
              </w:rPr>
            </w:pPr>
            <w:r>
              <w:rPr>
                <w:rFonts w:ascii="Times New Roman" w:hAnsi="Times New Roman"/>
                <w:sz w:val="24"/>
                <w:szCs w:val="24"/>
                <w:lang w:val="uk-UA"/>
              </w:rPr>
              <w:t>Згідно з умовами договору</w:t>
            </w:r>
          </w:p>
        </w:tc>
        <w:tc>
          <w:tcPr>
            <w:tcW w:w="931" w:type="dxa"/>
          </w:tcPr>
          <w:p w14:paraId="13FA3F52" w14:textId="77777777" w:rsidR="00187E98" w:rsidRPr="00015E57" w:rsidRDefault="00187E98" w:rsidP="00187E98">
            <w:pPr>
              <w:ind w:hanging="106"/>
              <w:rPr>
                <w:rFonts w:ascii="Times New Roman" w:hAnsi="Times New Roman"/>
                <w:sz w:val="24"/>
                <w:szCs w:val="24"/>
                <w:lang w:val="uk-UA"/>
              </w:rPr>
            </w:pPr>
            <w:r>
              <w:rPr>
                <w:rFonts w:ascii="Times New Roman" w:hAnsi="Times New Roman"/>
                <w:sz w:val="24"/>
                <w:szCs w:val="24"/>
                <w:lang w:val="uk-UA"/>
              </w:rPr>
              <w:t>Згідно з умовами договору</w:t>
            </w:r>
          </w:p>
        </w:tc>
        <w:tc>
          <w:tcPr>
            <w:tcW w:w="1053" w:type="dxa"/>
          </w:tcPr>
          <w:p w14:paraId="025BEBA8" w14:textId="77777777" w:rsidR="00187E98" w:rsidRPr="00015E57" w:rsidRDefault="00187E98" w:rsidP="00187E98">
            <w:pPr>
              <w:ind w:hanging="106"/>
              <w:rPr>
                <w:rFonts w:ascii="Times New Roman" w:hAnsi="Times New Roman"/>
                <w:sz w:val="24"/>
                <w:szCs w:val="24"/>
                <w:lang w:val="uk-UA"/>
              </w:rPr>
            </w:pPr>
            <w:r>
              <w:rPr>
                <w:rFonts w:ascii="Times New Roman" w:hAnsi="Times New Roman"/>
                <w:sz w:val="24"/>
                <w:szCs w:val="24"/>
                <w:lang w:val="uk-UA"/>
              </w:rPr>
              <w:t>Згідно з умовами договору</w:t>
            </w:r>
          </w:p>
        </w:tc>
      </w:tr>
    </w:tbl>
    <w:p w14:paraId="2514B5A6" w14:textId="77777777" w:rsidR="005550A8" w:rsidRPr="005550A8" w:rsidRDefault="005550A8" w:rsidP="005550A8">
      <w:pPr>
        <w:ind w:firstLine="709"/>
        <w:jc w:val="both"/>
        <w:rPr>
          <w:rFonts w:cstheme="minorHAnsi"/>
          <w:b/>
          <w:sz w:val="24"/>
          <w:szCs w:val="24"/>
          <w:lang w:val="uk-UA"/>
        </w:rPr>
      </w:pPr>
      <w:r w:rsidRPr="005550A8">
        <w:rPr>
          <w:rFonts w:cstheme="minorHAnsi"/>
          <w:b/>
          <w:sz w:val="24"/>
          <w:szCs w:val="24"/>
          <w:lang w:val="uk-UA"/>
        </w:rPr>
        <w:t xml:space="preserve">       </w:t>
      </w:r>
    </w:p>
    <w:p w14:paraId="268972C1" w14:textId="77777777" w:rsidR="005550A8" w:rsidRDefault="005550A8" w:rsidP="005550A8">
      <w:pPr>
        <w:ind w:firstLine="709"/>
        <w:jc w:val="both"/>
        <w:rPr>
          <w:rFonts w:ascii="Times New Roman" w:hAnsi="Times New Roman" w:cs="Times New Roman"/>
          <w:sz w:val="28"/>
          <w:szCs w:val="28"/>
          <w:lang w:val="uk-UA"/>
        </w:rPr>
      </w:pPr>
      <w:r w:rsidRPr="005550A8">
        <w:rPr>
          <w:rFonts w:ascii="Times New Roman" w:hAnsi="Times New Roman" w:cs="Times New Roman"/>
          <w:b/>
          <w:sz w:val="28"/>
          <w:szCs w:val="28"/>
          <w:lang w:val="uk-UA"/>
        </w:rPr>
        <w:t xml:space="preserve"> </w:t>
      </w:r>
      <w:r w:rsidRPr="005550A8">
        <w:rPr>
          <w:rFonts w:ascii="Times New Roman" w:hAnsi="Times New Roman" w:cs="Times New Roman"/>
          <w:sz w:val="28"/>
          <w:szCs w:val="28"/>
          <w:lang w:val="uk-UA"/>
        </w:rPr>
        <w:t>Договори оренди комунального майна, укладені до набрання чинності цим Законом, зберігають свою чинність та продовжують діяти до моменту закінчення строку, на який вони були укладені.</w:t>
      </w:r>
    </w:p>
    <w:p w14:paraId="02041A9A" w14:textId="77777777" w:rsidR="00F02CF9" w:rsidRPr="00F02CF9" w:rsidRDefault="00F02CF9" w:rsidP="005550A8">
      <w:pPr>
        <w:ind w:firstLine="709"/>
        <w:jc w:val="both"/>
        <w:rPr>
          <w:rFonts w:ascii="Times New Roman" w:hAnsi="Times New Roman" w:cs="Times New Roman"/>
          <w:color w:val="000000" w:themeColor="text1"/>
          <w:sz w:val="28"/>
          <w:szCs w:val="28"/>
          <w:lang w:val="uk-UA"/>
        </w:rPr>
      </w:pPr>
      <w:r w:rsidRPr="00F02CF9">
        <w:rPr>
          <w:rFonts w:ascii="Times New Roman" w:hAnsi="Times New Roman" w:cs="Times New Roman"/>
          <w:color w:val="000000" w:themeColor="text1"/>
          <w:sz w:val="28"/>
          <w:szCs w:val="28"/>
          <w:lang w:val="uk-UA"/>
        </w:rPr>
        <w:t>Заходи щодо передачі в оренду нерухомого майна Ніжинської територіальної громади</w:t>
      </w:r>
      <w:r>
        <w:rPr>
          <w:rFonts w:ascii="Times New Roman" w:hAnsi="Times New Roman" w:cs="Times New Roman"/>
          <w:color w:val="000000" w:themeColor="text1"/>
          <w:sz w:val="28"/>
          <w:szCs w:val="28"/>
          <w:lang w:val="uk-UA"/>
        </w:rPr>
        <w:t>.</w:t>
      </w:r>
    </w:p>
    <w:p w14:paraId="727D3A2B" w14:textId="77777777" w:rsidR="005550A8" w:rsidRPr="00187E98" w:rsidRDefault="005550A8" w:rsidP="005550A8">
      <w:pPr>
        <w:spacing w:after="3" w:line="271" w:lineRule="auto"/>
        <w:ind w:left="-15"/>
        <w:jc w:val="center"/>
        <w:rPr>
          <w:rFonts w:ascii="Times New Roman" w:hAnsi="Times New Roman" w:cstheme="minorHAnsi"/>
          <w:sz w:val="28"/>
          <w:szCs w:val="28"/>
          <w:lang w:val="uk-UA"/>
        </w:rPr>
      </w:pPr>
      <w:r w:rsidRPr="00187E98">
        <w:rPr>
          <w:rFonts w:ascii="Times New Roman" w:hAnsi="Times New Roman" w:cstheme="minorHAnsi"/>
          <w:sz w:val="28"/>
          <w:szCs w:val="28"/>
          <w:lang w:val="uk-UA"/>
        </w:rPr>
        <w:t>Надходження від орендної плати за користування цілісним майновим комплексом та іншим орендованим майном, що перебуває в комунальній власності Ніжинської територіальної громади</w:t>
      </w:r>
    </w:p>
    <w:tbl>
      <w:tblPr>
        <w:tblStyle w:val="ae"/>
        <w:tblW w:w="0" w:type="auto"/>
        <w:jc w:val="center"/>
        <w:tblLook w:val="04A0" w:firstRow="1" w:lastRow="0" w:firstColumn="1" w:lastColumn="0" w:noHBand="0" w:noVBand="1"/>
      </w:tblPr>
      <w:tblGrid>
        <w:gridCol w:w="789"/>
        <w:gridCol w:w="3091"/>
        <w:gridCol w:w="2981"/>
        <w:gridCol w:w="2510"/>
      </w:tblGrid>
      <w:tr w:rsidR="005550A8" w:rsidRPr="005550A8" w14:paraId="10B24953" w14:textId="77777777" w:rsidTr="00320522">
        <w:trPr>
          <w:jc w:val="center"/>
        </w:trPr>
        <w:tc>
          <w:tcPr>
            <w:tcW w:w="789" w:type="dxa"/>
            <w:vAlign w:val="center"/>
          </w:tcPr>
          <w:p w14:paraId="492D749D" w14:textId="77777777" w:rsidR="005550A8" w:rsidRPr="005550A8" w:rsidRDefault="005550A8" w:rsidP="005550A8">
            <w:pPr>
              <w:spacing w:after="3" w:line="271" w:lineRule="auto"/>
              <w:jc w:val="center"/>
              <w:rPr>
                <w:rFonts w:ascii="Times New Roman" w:hAnsi="Times New Roman" w:cstheme="minorHAnsi"/>
                <w:b/>
                <w:bCs/>
                <w:sz w:val="24"/>
                <w:szCs w:val="28"/>
              </w:rPr>
            </w:pPr>
            <w:r w:rsidRPr="005550A8">
              <w:rPr>
                <w:rFonts w:ascii="Times New Roman" w:hAnsi="Times New Roman" w:cstheme="minorHAnsi"/>
                <w:b/>
                <w:bCs/>
                <w:sz w:val="24"/>
                <w:szCs w:val="28"/>
              </w:rPr>
              <w:t>№</w:t>
            </w:r>
          </w:p>
        </w:tc>
        <w:tc>
          <w:tcPr>
            <w:tcW w:w="3091" w:type="dxa"/>
            <w:vAlign w:val="center"/>
          </w:tcPr>
          <w:p w14:paraId="6FDF98A7" w14:textId="77777777" w:rsidR="005550A8" w:rsidRPr="005550A8" w:rsidRDefault="005550A8" w:rsidP="005550A8">
            <w:pPr>
              <w:spacing w:after="3" w:line="271" w:lineRule="auto"/>
              <w:jc w:val="center"/>
              <w:rPr>
                <w:rFonts w:ascii="Times New Roman" w:hAnsi="Times New Roman" w:cstheme="minorHAnsi"/>
                <w:b/>
                <w:bCs/>
                <w:sz w:val="24"/>
                <w:szCs w:val="28"/>
              </w:rPr>
            </w:pPr>
            <w:r w:rsidRPr="005550A8">
              <w:rPr>
                <w:rFonts w:ascii="Times New Roman" w:hAnsi="Times New Roman" w:cstheme="minorHAnsi"/>
                <w:b/>
                <w:bCs/>
                <w:sz w:val="24"/>
                <w:szCs w:val="28"/>
              </w:rPr>
              <w:t>Період</w:t>
            </w:r>
          </w:p>
        </w:tc>
        <w:tc>
          <w:tcPr>
            <w:tcW w:w="2981" w:type="dxa"/>
            <w:vAlign w:val="center"/>
          </w:tcPr>
          <w:p w14:paraId="6FF034E7" w14:textId="77777777" w:rsidR="005550A8" w:rsidRPr="005550A8" w:rsidRDefault="005550A8" w:rsidP="005550A8">
            <w:pPr>
              <w:spacing w:after="3" w:line="271" w:lineRule="auto"/>
              <w:jc w:val="center"/>
              <w:rPr>
                <w:rFonts w:ascii="Times New Roman" w:hAnsi="Times New Roman" w:cstheme="minorHAnsi"/>
                <w:b/>
                <w:bCs/>
                <w:sz w:val="24"/>
                <w:szCs w:val="28"/>
              </w:rPr>
            </w:pPr>
            <w:r w:rsidRPr="005550A8">
              <w:rPr>
                <w:rFonts w:ascii="Times New Roman" w:hAnsi="Times New Roman" w:cstheme="minorHAnsi"/>
                <w:b/>
                <w:bCs/>
                <w:sz w:val="24"/>
                <w:szCs w:val="28"/>
              </w:rPr>
              <w:t>Надходження  коштів до місцевого бюджету, грн.</w:t>
            </w:r>
          </w:p>
        </w:tc>
        <w:tc>
          <w:tcPr>
            <w:tcW w:w="2483" w:type="dxa"/>
            <w:vAlign w:val="center"/>
          </w:tcPr>
          <w:p w14:paraId="6D2A7408" w14:textId="77777777" w:rsidR="005550A8" w:rsidRPr="005550A8" w:rsidRDefault="005550A8" w:rsidP="005550A8">
            <w:pPr>
              <w:spacing w:after="3" w:line="271" w:lineRule="auto"/>
              <w:jc w:val="center"/>
              <w:rPr>
                <w:rFonts w:ascii="Times New Roman" w:hAnsi="Times New Roman" w:cstheme="minorHAnsi"/>
                <w:b/>
                <w:bCs/>
                <w:sz w:val="24"/>
                <w:szCs w:val="28"/>
              </w:rPr>
            </w:pPr>
            <w:r w:rsidRPr="005550A8">
              <w:rPr>
                <w:rFonts w:ascii="Times New Roman" w:hAnsi="Times New Roman" w:cstheme="minorHAnsi"/>
                <w:b/>
                <w:bCs/>
                <w:sz w:val="24"/>
                <w:szCs w:val="28"/>
              </w:rPr>
              <w:t>Надходження коштів на рахунки балансоутримувачів, грн.</w:t>
            </w:r>
          </w:p>
        </w:tc>
      </w:tr>
      <w:tr w:rsidR="005550A8" w:rsidRPr="005550A8" w14:paraId="1897EA83" w14:textId="77777777" w:rsidTr="00320522">
        <w:trPr>
          <w:jc w:val="center"/>
        </w:trPr>
        <w:tc>
          <w:tcPr>
            <w:tcW w:w="789" w:type="dxa"/>
            <w:vAlign w:val="center"/>
          </w:tcPr>
          <w:p w14:paraId="22B3B6B7" w14:textId="77777777" w:rsidR="005550A8" w:rsidRPr="005550A8" w:rsidRDefault="005550A8" w:rsidP="005550A8">
            <w:pPr>
              <w:spacing w:after="3" w:line="271" w:lineRule="auto"/>
              <w:jc w:val="center"/>
              <w:rPr>
                <w:rFonts w:ascii="Times New Roman" w:hAnsi="Times New Roman" w:cstheme="minorHAnsi"/>
                <w:sz w:val="24"/>
                <w:szCs w:val="28"/>
              </w:rPr>
            </w:pPr>
            <w:r w:rsidRPr="005550A8">
              <w:rPr>
                <w:rFonts w:ascii="Times New Roman" w:hAnsi="Times New Roman" w:cstheme="minorHAnsi"/>
                <w:sz w:val="24"/>
                <w:szCs w:val="28"/>
              </w:rPr>
              <w:t>1</w:t>
            </w:r>
          </w:p>
        </w:tc>
        <w:tc>
          <w:tcPr>
            <w:tcW w:w="3091" w:type="dxa"/>
            <w:vAlign w:val="center"/>
          </w:tcPr>
          <w:p w14:paraId="637561D8" w14:textId="77777777" w:rsidR="005550A8" w:rsidRPr="005550A8" w:rsidRDefault="005550A8" w:rsidP="005550A8">
            <w:pPr>
              <w:spacing w:after="3" w:line="271" w:lineRule="auto"/>
              <w:jc w:val="center"/>
              <w:rPr>
                <w:rFonts w:ascii="Times New Roman" w:hAnsi="Times New Roman" w:cstheme="minorHAnsi"/>
                <w:sz w:val="24"/>
                <w:szCs w:val="28"/>
              </w:rPr>
            </w:pPr>
            <w:r w:rsidRPr="005550A8">
              <w:rPr>
                <w:rFonts w:ascii="Times New Roman" w:hAnsi="Times New Roman" w:cstheme="minorHAnsi"/>
                <w:sz w:val="24"/>
                <w:szCs w:val="28"/>
              </w:rPr>
              <w:t>На момент затвердження Програми</w:t>
            </w:r>
          </w:p>
        </w:tc>
        <w:tc>
          <w:tcPr>
            <w:tcW w:w="2981" w:type="dxa"/>
            <w:vAlign w:val="center"/>
          </w:tcPr>
          <w:p w14:paraId="293793BB" w14:textId="77777777" w:rsidR="005550A8" w:rsidRPr="005550A8" w:rsidRDefault="005550A8" w:rsidP="005550A8">
            <w:pPr>
              <w:spacing w:after="3" w:line="271" w:lineRule="auto"/>
              <w:jc w:val="center"/>
              <w:rPr>
                <w:rFonts w:ascii="Times New Roman" w:hAnsi="Times New Roman" w:cstheme="minorHAnsi"/>
                <w:sz w:val="24"/>
                <w:szCs w:val="28"/>
              </w:rPr>
            </w:pPr>
            <w:r w:rsidRPr="005550A8">
              <w:rPr>
                <w:rFonts w:ascii="Times New Roman" w:hAnsi="Times New Roman" w:cstheme="minorHAnsi"/>
                <w:sz w:val="24"/>
                <w:szCs w:val="28"/>
              </w:rPr>
              <w:t>1921490,00</w:t>
            </w:r>
          </w:p>
        </w:tc>
        <w:tc>
          <w:tcPr>
            <w:tcW w:w="2483" w:type="dxa"/>
            <w:vAlign w:val="center"/>
          </w:tcPr>
          <w:p w14:paraId="542B34DD" w14:textId="77777777" w:rsidR="005550A8" w:rsidRPr="005550A8" w:rsidRDefault="005550A8" w:rsidP="005550A8">
            <w:pPr>
              <w:spacing w:after="3" w:line="271" w:lineRule="auto"/>
              <w:jc w:val="center"/>
              <w:rPr>
                <w:rFonts w:ascii="Times New Roman" w:hAnsi="Times New Roman" w:cstheme="minorHAnsi"/>
                <w:sz w:val="24"/>
                <w:szCs w:val="28"/>
              </w:rPr>
            </w:pPr>
            <w:r w:rsidRPr="005550A8">
              <w:rPr>
                <w:rFonts w:ascii="Times New Roman" w:hAnsi="Times New Roman" w:cstheme="minorHAnsi"/>
                <w:sz w:val="24"/>
                <w:szCs w:val="28"/>
              </w:rPr>
              <w:t>1947184,00</w:t>
            </w:r>
          </w:p>
        </w:tc>
      </w:tr>
    </w:tbl>
    <w:p w14:paraId="170C7078" w14:textId="77777777" w:rsidR="005550A8" w:rsidRPr="005550A8" w:rsidRDefault="005550A8" w:rsidP="005550A8">
      <w:pPr>
        <w:spacing w:after="3" w:line="271" w:lineRule="auto"/>
        <w:ind w:left="-15"/>
        <w:jc w:val="center"/>
        <w:rPr>
          <w:rFonts w:ascii="Times New Roman" w:hAnsi="Times New Roman" w:cstheme="minorHAnsi"/>
          <w:sz w:val="24"/>
          <w:szCs w:val="24"/>
          <w:lang w:val="uk-UA"/>
        </w:rPr>
      </w:pPr>
    </w:p>
    <w:p w14:paraId="53436D01" w14:textId="77777777" w:rsidR="005550A8" w:rsidRPr="007F3AE6" w:rsidRDefault="005550A8" w:rsidP="005550A8">
      <w:pPr>
        <w:spacing w:after="0" w:line="240" w:lineRule="auto"/>
        <w:ind w:left="-15" w:firstLine="708"/>
        <w:jc w:val="both"/>
        <w:rPr>
          <w:rFonts w:ascii="Times New Roman" w:hAnsi="Times New Roman" w:cstheme="minorHAnsi"/>
          <w:sz w:val="28"/>
          <w:szCs w:val="28"/>
          <w:lang w:val="uk-UA"/>
        </w:rPr>
      </w:pPr>
      <w:r w:rsidRPr="007F3AE6">
        <w:rPr>
          <w:rFonts w:ascii="Times New Roman" w:hAnsi="Times New Roman" w:cstheme="minorHAnsi"/>
          <w:sz w:val="28"/>
          <w:szCs w:val="28"/>
          <w:lang w:val="uk-UA"/>
        </w:rPr>
        <w:t xml:space="preserve">Перелік об’єктів комунального майна, що передані в оренду наведено нижче в таблиці до Програми. </w:t>
      </w:r>
    </w:p>
    <w:p w14:paraId="5CB9AF28" w14:textId="77777777" w:rsidR="005550A8" w:rsidRPr="005550A8" w:rsidRDefault="005550A8" w:rsidP="005550A8">
      <w:pPr>
        <w:spacing w:after="0" w:line="240" w:lineRule="auto"/>
        <w:ind w:left="-15" w:firstLine="15"/>
        <w:jc w:val="center"/>
        <w:rPr>
          <w:rFonts w:ascii="Times New Roman" w:hAnsi="Times New Roman" w:cstheme="minorHAnsi"/>
          <w:sz w:val="24"/>
          <w:lang w:val="uk-UA"/>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273"/>
        <w:gridCol w:w="2404"/>
        <w:gridCol w:w="2977"/>
      </w:tblGrid>
      <w:tr w:rsidR="005550A8" w:rsidRPr="003662F3" w14:paraId="34138DBC" w14:textId="77777777" w:rsidTr="00320522">
        <w:trPr>
          <w:trHeight w:val="706"/>
          <w:jc w:val="center"/>
        </w:trPr>
        <w:tc>
          <w:tcPr>
            <w:tcW w:w="988" w:type="dxa"/>
            <w:vAlign w:val="center"/>
            <w:hideMark/>
          </w:tcPr>
          <w:p w14:paraId="5A816BAB" w14:textId="77777777" w:rsidR="005550A8" w:rsidRPr="003662F3" w:rsidRDefault="005550A8" w:rsidP="005550A8">
            <w:pPr>
              <w:spacing w:after="0" w:line="240" w:lineRule="auto"/>
              <w:ind w:left="-15" w:firstLine="15"/>
              <w:jc w:val="center"/>
              <w:rPr>
                <w:rFonts w:ascii="Times New Roman" w:hAnsi="Times New Roman" w:cstheme="minorHAnsi"/>
                <w:b/>
                <w:bCs/>
                <w:sz w:val="24"/>
                <w:szCs w:val="24"/>
                <w:lang w:val="uk-UA"/>
              </w:rPr>
            </w:pPr>
            <w:r w:rsidRPr="003662F3">
              <w:rPr>
                <w:rFonts w:ascii="Times New Roman" w:hAnsi="Times New Roman" w:cstheme="minorHAnsi"/>
                <w:b/>
                <w:bCs/>
                <w:sz w:val="24"/>
                <w:szCs w:val="24"/>
                <w:lang w:val="uk-UA"/>
              </w:rPr>
              <w:t>№ п/п</w:t>
            </w:r>
          </w:p>
        </w:tc>
        <w:tc>
          <w:tcPr>
            <w:tcW w:w="2273" w:type="dxa"/>
            <w:vAlign w:val="center"/>
            <w:hideMark/>
          </w:tcPr>
          <w:p w14:paraId="320C6CAB" w14:textId="77777777" w:rsidR="005550A8" w:rsidRPr="003662F3" w:rsidRDefault="005550A8" w:rsidP="005550A8">
            <w:pPr>
              <w:spacing w:after="0" w:line="240" w:lineRule="auto"/>
              <w:ind w:left="-15" w:firstLine="15"/>
              <w:jc w:val="center"/>
              <w:rPr>
                <w:rFonts w:ascii="Times New Roman" w:hAnsi="Times New Roman" w:cstheme="minorHAnsi"/>
                <w:b/>
                <w:bCs/>
                <w:sz w:val="24"/>
                <w:szCs w:val="24"/>
                <w:lang w:val="uk-UA"/>
              </w:rPr>
            </w:pPr>
            <w:r w:rsidRPr="003662F3">
              <w:rPr>
                <w:rFonts w:ascii="Times New Roman" w:hAnsi="Times New Roman" w:cstheme="minorHAnsi"/>
                <w:b/>
                <w:bCs/>
                <w:sz w:val="24"/>
                <w:szCs w:val="24"/>
                <w:lang w:val="uk-UA"/>
              </w:rPr>
              <w:t>Адреса орендованого приміщення</w:t>
            </w:r>
          </w:p>
        </w:tc>
        <w:tc>
          <w:tcPr>
            <w:tcW w:w="2404" w:type="dxa"/>
            <w:vAlign w:val="center"/>
            <w:hideMark/>
          </w:tcPr>
          <w:p w14:paraId="21B1A507" w14:textId="77777777" w:rsidR="005550A8" w:rsidRPr="003662F3" w:rsidRDefault="005550A8" w:rsidP="005550A8">
            <w:pPr>
              <w:spacing w:after="0" w:line="240" w:lineRule="auto"/>
              <w:ind w:left="-15" w:firstLine="15"/>
              <w:jc w:val="center"/>
              <w:rPr>
                <w:rFonts w:ascii="Times New Roman" w:hAnsi="Times New Roman" w:cstheme="minorHAnsi"/>
                <w:b/>
                <w:bCs/>
                <w:sz w:val="24"/>
                <w:szCs w:val="24"/>
                <w:lang w:val="uk-UA"/>
              </w:rPr>
            </w:pPr>
            <w:r w:rsidRPr="003662F3">
              <w:rPr>
                <w:rFonts w:ascii="Times New Roman" w:hAnsi="Times New Roman" w:cstheme="minorHAnsi"/>
                <w:b/>
                <w:bCs/>
                <w:sz w:val="24"/>
                <w:szCs w:val="24"/>
                <w:lang w:val="uk-UA"/>
              </w:rPr>
              <w:t>Площа нерухомого майна, кв. м.</w:t>
            </w:r>
          </w:p>
        </w:tc>
        <w:tc>
          <w:tcPr>
            <w:tcW w:w="2977" w:type="dxa"/>
            <w:noWrap/>
            <w:vAlign w:val="center"/>
            <w:hideMark/>
          </w:tcPr>
          <w:p w14:paraId="3714CD44" w14:textId="77777777" w:rsidR="005550A8" w:rsidRPr="003662F3" w:rsidRDefault="005550A8" w:rsidP="005550A8">
            <w:pPr>
              <w:spacing w:after="0" w:line="240" w:lineRule="auto"/>
              <w:ind w:left="-15" w:firstLine="15"/>
              <w:jc w:val="center"/>
              <w:rPr>
                <w:rFonts w:ascii="Times New Roman" w:hAnsi="Times New Roman" w:cstheme="minorHAnsi"/>
                <w:b/>
                <w:bCs/>
                <w:sz w:val="24"/>
                <w:szCs w:val="24"/>
                <w:lang w:val="uk-UA"/>
              </w:rPr>
            </w:pPr>
            <w:r w:rsidRPr="003662F3">
              <w:rPr>
                <w:rFonts w:ascii="Times New Roman" w:hAnsi="Times New Roman" w:cstheme="minorHAnsi"/>
                <w:b/>
                <w:bCs/>
                <w:sz w:val="24"/>
                <w:szCs w:val="24"/>
                <w:lang w:val="uk-UA"/>
              </w:rPr>
              <w:t>Вид діяльності</w:t>
            </w:r>
          </w:p>
        </w:tc>
      </w:tr>
      <w:tr w:rsidR="005550A8" w:rsidRPr="003662F3" w14:paraId="001AC5DC" w14:textId="77777777" w:rsidTr="00320522">
        <w:trPr>
          <w:trHeight w:val="300"/>
          <w:jc w:val="center"/>
        </w:trPr>
        <w:tc>
          <w:tcPr>
            <w:tcW w:w="988" w:type="dxa"/>
            <w:hideMark/>
          </w:tcPr>
          <w:p w14:paraId="6D312B94" w14:textId="77777777" w:rsidR="005550A8" w:rsidRPr="003662F3" w:rsidRDefault="005550A8" w:rsidP="005550A8">
            <w:pPr>
              <w:spacing w:after="0" w:line="240" w:lineRule="auto"/>
              <w:ind w:left="-15" w:firstLine="15"/>
              <w:jc w:val="center"/>
              <w:rPr>
                <w:rFonts w:ascii="Times New Roman" w:hAnsi="Times New Roman" w:cstheme="minorHAnsi"/>
                <w:b/>
                <w:bCs/>
                <w:sz w:val="24"/>
                <w:szCs w:val="24"/>
                <w:lang w:val="uk-UA"/>
              </w:rPr>
            </w:pPr>
            <w:r w:rsidRPr="003662F3">
              <w:rPr>
                <w:rFonts w:ascii="Times New Roman" w:hAnsi="Times New Roman" w:cstheme="minorHAnsi"/>
                <w:b/>
                <w:bCs/>
                <w:sz w:val="24"/>
                <w:szCs w:val="24"/>
                <w:lang w:val="uk-UA"/>
              </w:rPr>
              <w:t>1 </w:t>
            </w:r>
          </w:p>
        </w:tc>
        <w:tc>
          <w:tcPr>
            <w:tcW w:w="2273" w:type="dxa"/>
            <w:hideMark/>
          </w:tcPr>
          <w:p w14:paraId="1261B525" w14:textId="77777777" w:rsidR="005550A8" w:rsidRPr="003662F3" w:rsidRDefault="005550A8" w:rsidP="005550A8">
            <w:pPr>
              <w:spacing w:after="0" w:line="240" w:lineRule="auto"/>
              <w:ind w:left="-15" w:firstLine="15"/>
              <w:jc w:val="center"/>
              <w:rPr>
                <w:rFonts w:ascii="Times New Roman" w:hAnsi="Times New Roman" w:cstheme="minorHAnsi"/>
                <w:b/>
                <w:bCs/>
                <w:sz w:val="24"/>
                <w:szCs w:val="24"/>
                <w:lang w:val="uk-UA"/>
              </w:rPr>
            </w:pPr>
            <w:r w:rsidRPr="003662F3">
              <w:rPr>
                <w:rFonts w:ascii="Times New Roman" w:hAnsi="Times New Roman" w:cstheme="minorHAnsi"/>
                <w:b/>
                <w:bCs/>
                <w:sz w:val="24"/>
                <w:szCs w:val="24"/>
                <w:lang w:val="uk-UA"/>
              </w:rPr>
              <w:t>2</w:t>
            </w:r>
          </w:p>
        </w:tc>
        <w:tc>
          <w:tcPr>
            <w:tcW w:w="2404" w:type="dxa"/>
            <w:hideMark/>
          </w:tcPr>
          <w:p w14:paraId="496F00F7" w14:textId="77777777" w:rsidR="005550A8" w:rsidRPr="003662F3" w:rsidRDefault="005550A8" w:rsidP="005550A8">
            <w:pPr>
              <w:spacing w:after="0" w:line="240" w:lineRule="auto"/>
              <w:ind w:left="-15" w:firstLine="15"/>
              <w:jc w:val="center"/>
              <w:rPr>
                <w:rFonts w:ascii="Times New Roman" w:hAnsi="Times New Roman" w:cstheme="minorHAnsi"/>
                <w:b/>
                <w:bCs/>
                <w:sz w:val="24"/>
                <w:szCs w:val="24"/>
                <w:lang w:val="uk-UA"/>
              </w:rPr>
            </w:pPr>
            <w:r w:rsidRPr="003662F3">
              <w:rPr>
                <w:rFonts w:ascii="Times New Roman" w:hAnsi="Times New Roman" w:cstheme="minorHAnsi"/>
                <w:b/>
                <w:bCs/>
                <w:sz w:val="24"/>
                <w:szCs w:val="24"/>
                <w:lang w:val="uk-UA"/>
              </w:rPr>
              <w:t>3</w:t>
            </w:r>
          </w:p>
        </w:tc>
        <w:tc>
          <w:tcPr>
            <w:tcW w:w="2977" w:type="dxa"/>
            <w:noWrap/>
            <w:hideMark/>
          </w:tcPr>
          <w:p w14:paraId="4284EA3C" w14:textId="77777777" w:rsidR="005550A8" w:rsidRPr="003662F3" w:rsidRDefault="005550A8" w:rsidP="005550A8">
            <w:pPr>
              <w:spacing w:after="0" w:line="240" w:lineRule="auto"/>
              <w:ind w:left="-15" w:firstLine="15"/>
              <w:jc w:val="center"/>
              <w:rPr>
                <w:rFonts w:ascii="Times New Roman" w:hAnsi="Times New Roman" w:cstheme="minorHAnsi"/>
                <w:b/>
                <w:bCs/>
                <w:sz w:val="24"/>
                <w:szCs w:val="24"/>
                <w:lang w:val="uk-UA"/>
              </w:rPr>
            </w:pPr>
            <w:r w:rsidRPr="003662F3">
              <w:rPr>
                <w:rFonts w:ascii="Times New Roman" w:hAnsi="Times New Roman" w:cstheme="minorHAnsi"/>
                <w:b/>
                <w:bCs/>
                <w:sz w:val="24"/>
                <w:szCs w:val="24"/>
                <w:lang w:val="uk-UA"/>
              </w:rPr>
              <w:t>4</w:t>
            </w:r>
          </w:p>
        </w:tc>
      </w:tr>
      <w:tr w:rsidR="005550A8" w:rsidRPr="003662F3" w14:paraId="092F90B1" w14:textId="77777777" w:rsidTr="00320522">
        <w:trPr>
          <w:trHeight w:val="945"/>
          <w:jc w:val="center"/>
        </w:trPr>
        <w:tc>
          <w:tcPr>
            <w:tcW w:w="988" w:type="dxa"/>
            <w:hideMark/>
          </w:tcPr>
          <w:p w14:paraId="1E25360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w:t>
            </w:r>
          </w:p>
        </w:tc>
        <w:tc>
          <w:tcPr>
            <w:tcW w:w="2273" w:type="dxa"/>
            <w:hideMark/>
          </w:tcPr>
          <w:p w14:paraId="149691B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Батюка, 16</w:t>
            </w:r>
          </w:p>
        </w:tc>
        <w:tc>
          <w:tcPr>
            <w:tcW w:w="2404" w:type="dxa"/>
            <w:hideMark/>
          </w:tcPr>
          <w:p w14:paraId="6F612CA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17,20</w:t>
            </w:r>
          </w:p>
        </w:tc>
        <w:tc>
          <w:tcPr>
            <w:tcW w:w="2977" w:type="dxa"/>
            <w:hideMark/>
          </w:tcPr>
          <w:p w14:paraId="7DFA5F8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Офіс торгівля непродовольчими товарами</w:t>
            </w:r>
          </w:p>
        </w:tc>
      </w:tr>
      <w:tr w:rsidR="005550A8" w:rsidRPr="003662F3" w14:paraId="519285BB" w14:textId="77777777" w:rsidTr="007F3AE6">
        <w:trPr>
          <w:trHeight w:val="733"/>
          <w:jc w:val="center"/>
        </w:trPr>
        <w:tc>
          <w:tcPr>
            <w:tcW w:w="988" w:type="dxa"/>
            <w:hideMark/>
          </w:tcPr>
          <w:p w14:paraId="00CE974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w:t>
            </w:r>
          </w:p>
        </w:tc>
        <w:tc>
          <w:tcPr>
            <w:tcW w:w="2273" w:type="dxa"/>
            <w:hideMark/>
          </w:tcPr>
          <w:p w14:paraId="108DD1B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Василівська, 75</w:t>
            </w:r>
          </w:p>
        </w:tc>
        <w:tc>
          <w:tcPr>
            <w:tcW w:w="2404" w:type="dxa"/>
            <w:hideMark/>
          </w:tcPr>
          <w:p w14:paraId="2BB2197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66,90</w:t>
            </w:r>
          </w:p>
        </w:tc>
        <w:tc>
          <w:tcPr>
            <w:tcW w:w="2977" w:type="dxa"/>
            <w:hideMark/>
          </w:tcPr>
          <w:p w14:paraId="6A86D47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гідрометеостанції</w:t>
            </w:r>
          </w:p>
        </w:tc>
      </w:tr>
      <w:tr w:rsidR="005550A8" w:rsidRPr="003662F3" w14:paraId="39A97593" w14:textId="77777777" w:rsidTr="007F3AE6">
        <w:trPr>
          <w:trHeight w:val="917"/>
          <w:jc w:val="center"/>
        </w:trPr>
        <w:tc>
          <w:tcPr>
            <w:tcW w:w="988" w:type="dxa"/>
            <w:hideMark/>
          </w:tcPr>
          <w:p w14:paraId="7D212FA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lastRenderedPageBreak/>
              <w:t>3</w:t>
            </w:r>
          </w:p>
        </w:tc>
        <w:tc>
          <w:tcPr>
            <w:tcW w:w="2273" w:type="dxa"/>
            <w:hideMark/>
          </w:tcPr>
          <w:p w14:paraId="7D2DCF8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Богушевича, 8</w:t>
            </w:r>
          </w:p>
        </w:tc>
        <w:tc>
          <w:tcPr>
            <w:tcW w:w="2404" w:type="dxa"/>
            <w:hideMark/>
          </w:tcPr>
          <w:p w14:paraId="617FD20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45,00</w:t>
            </w:r>
          </w:p>
        </w:tc>
        <w:tc>
          <w:tcPr>
            <w:tcW w:w="2977" w:type="dxa"/>
            <w:hideMark/>
          </w:tcPr>
          <w:p w14:paraId="7FAA0C5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78CFD609" w14:textId="77777777" w:rsidTr="00320522">
        <w:trPr>
          <w:trHeight w:val="1005"/>
          <w:jc w:val="center"/>
        </w:trPr>
        <w:tc>
          <w:tcPr>
            <w:tcW w:w="988" w:type="dxa"/>
            <w:hideMark/>
          </w:tcPr>
          <w:p w14:paraId="351052F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w:t>
            </w:r>
          </w:p>
        </w:tc>
        <w:tc>
          <w:tcPr>
            <w:tcW w:w="2273" w:type="dxa"/>
            <w:hideMark/>
          </w:tcPr>
          <w:p w14:paraId="4E4B509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Богушевича, 8</w:t>
            </w:r>
          </w:p>
        </w:tc>
        <w:tc>
          <w:tcPr>
            <w:tcW w:w="2404" w:type="dxa"/>
            <w:hideMark/>
          </w:tcPr>
          <w:p w14:paraId="3A5F13D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132,90</w:t>
            </w:r>
          </w:p>
        </w:tc>
        <w:tc>
          <w:tcPr>
            <w:tcW w:w="2977" w:type="dxa"/>
            <w:hideMark/>
          </w:tcPr>
          <w:p w14:paraId="6C89AD7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розміщення Державної установи "Центр пробації"</w:t>
            </w:r>
          </w:p>
        </w:tc>
      </w:tr>
      <w:tr w:rsidR="005550A8" w:rsidRPr="003662F3" w14:paraId="7D63539C" w14:textId="77777777" w:rsidTr="007F3AE6">
        <w:trPr>
          <w:trHeight w:val="885"/>
          <w:jc w:val="center"/>
        </w:trPr>
        <w:tc>
          <w:tcPr>
            <w:tcW w:w="988" w:type="dxa"/>
            <w:hideMark/>
          </w:tcPr>
          <w:p w14:paraId="58531F9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w:t>
            </w:r>
          </w:p>
        </w:tc>
        <w:tc>
          <w:tcPr>
            <w:tcW w:w="2273" w:type="dxa"/>
            <w:hideMark/>
          </w:tcPr>
          <w:p w14:paraId="07EEC0B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Гоголя, 13а/5</w:t>
            </w:r>
          </w:p>
        </w:tc>
        <w:tc>
          <w:tcPr>
            <w:tcW w:w="2404" w:type="dxa"/>
            <w:hideMark/>
          </w:tcPr>
          <w:p w14:paraId="6D64DBF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37,90</w:t>
            </w:r>
          </w:p>
        </w:tc>
        <w:tc>
          <w:tcPr>
            <w:tcW w:w="2977" w:type="dxa"/>
            <w:hideMark/>
          </w:tcPr>
          <w:p w14:paraId="515678C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34110ECF" w14:textId="77777777" w:rsidTr="00320522">
        <w:trPr>
          <w:trHeight w:val="709"/>
          <w:jc w:val="center"/>
        </w:trPr>
        <w:tc>
          <w:tcPr>
            <w:tcW w:w="988" w:type="dxa"/>
            <w:hideMark/>
          </w:tcPr>
          <w:p w14:paraId="668B7D2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w:t>
            </w:r>
          </w:p>
        </w:tc>
        <w:tc>
          <w:tcPr>
            <w:tcW w:w="2273" w:type="dxa"/>
            <w:hideMark/>
          </w:tcPr>
          <w:p w14:paraId="104D608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Глібова, 5/1</w:t>
            </w:r>
          </w:p>
        </w:tc>
        <w:tc>
          <w:tcPr>
            <w:tcW w:w="2404" w:type="dxa"/>
            <w:hideMark/>
          </w:tcPr>
          <w:p w14:paraId="037D756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43,90</w:t>
            </w:r>
          </w:p>
        </w:tc>
        <w:tc>
          <w:tcPr>
            <w:tcW w:w="2977" w:type="dxa"/>
            <w:noWrap/>
            <w:hideMark/>
          </w:tcPr>
          <w:p w14:paraId="7F0D15F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Салон природи</w:t>
            </w:r>
          </w:p>
        </w:tc>
      </w:tr>
      <w:tr w:rsidR="005550A8" w:rsidRPr="003662F3" w14:paraId="2FC57512" w14:textId="77777777" w:rsidTr="007F3AE6">
        <w:trPr>
          <w:trHeight w:val="984"/>
          <w:jc w:val="center"/>
        </w:trPr>
        <w:tc>
          <w:tcPr>
            <w:tcW w:w="988" w:type="dxa"/>
            <w:hideMark/>
          </w:tcPr>
          <w:p w14:paraId="0D71DFC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w:t>
            </w:r>
          </w:p>
        </w:tc>
        <w:tc>
          <w:tcPr>
            <w:tcW w:w="2273" w:type="dxa"/>
            <w:hideMark/>
          </w:tcPr>
          <w:p w14:paraId="64A1F70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22а/2</w:t>
            </w:r>
          </w:p>
        </w:tc>
        <w:tc>
          <w:tcPr>
            <w:tcW w:w="2404" w:type="dxa"/>
            <w:hideMark/>
          </w:tcPr>
          <w:p w14:paraId="348EDAC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19,30</w:t>
            </w:r>
          </w:p>
        </w:tc>
        <w:tc>
          <w:tcPr>
            <w:tcW w:w="2977" w:type="dxa"/>
            <w:hideMark/>
          </w:tcPr>
          <w:p w14:paraId="676BDB3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2958139E" w14:textId="77777777" w:rsidTr="007F3AE6">
        <w:trPr>
          <w:trHeight w:val="842"/>
          <w:jc w:val="center"/>
        </w:trPr>
        <w:tc>
          <w:tcPr>
            <w:tcW w:w="988" w:type="dxa"/>
            <w:hideMark/>
          </w:tcPr>
          <w:p w14:paraId="4528EDD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w:t>
            </w:r>
          </w:p>
        </w:tc>
        <w:tc>
          <w:tcPr>
            <w:tcW w:w="2273" w:type="dxa"/>
            <w:hideMark/>
          </w:tcPr>
          <w:p w14:paraId="4E38EA5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22а/2</w:t>
            </w:r>
          </w:p>
        </w:tc>
        <w:tc>
          <w:tcPr>
            <w:tcW w:w="2404" w:type="dxa"/>
            <w:hideMark/>
          </w:tcPr>
          <w:p w14:paraId="7883871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69,60</w:t>
            </w:r>
          </w:p>
        </w:tc>
        <w:tc>
          <w:tcPr>
            <w:tcW w:w="2977" w:type="dxa"/>
            <w:hideMark/>
          </w:tcPr>
          <w:p w14:paraId="68E1612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57F573DF" w14:textId="77777777" w:rsidTr="007F3AE6">
        <w:trPr>
          <w:trHeight w:val="981"/>
          <w:jc w:val="center"/>
        </w:trPr>
        <w:tc>
          <w:tcPr>
            <w:tcW w:w="988" w:type="dxa"/>
            <w:hideMark/>
          </w:tcPr>
          <w:p w14:paraId="32F56C1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w:t>
            </w:r>
          </w:p>
        </w:tc>
        <w:tc>
          <w:tcPr>
            <w:tcW w:w="2273" w:type="dxa"/>
            <w:hideMark/>
          </w:tcPr>
          <w:p w14:paraId="0C3F8F9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22а/2</w:t>
            </w:r>
          </w:p>
        </w:tc>
        <w:tc>
          <w:tcPr>
            <w:tcW w:w="2404" w:type="dxa"/>
            <w:hideMark/>
          </w:tcPr>
          <w:p w14:paraId="7D7424F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69,60</w:t>
            </w:r>
          </w:p>
        </w:tc>
        <w:tc>
          <w:tcPr>
            <w:tcW w:w="2977" w:type="dxa"/>
            <w:hideMark/>
          </w:tcPr>
          <w:p w14:paraId="6BB9F4E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64790499" w14:textId="77777777" w:rsidTr="007F3AE6">
        <w:trPr>
          <w:trHeight w:val="1108"/>
          <w:jc w:val="center"/>
        </w:trPr>
        <w:tc>
          <w:tcPr>
            <w:tcW w:w="988" w:type="dxa"/>
            <w:hideMark/>
          </w:tcPr>
          <w:p w14:paraId="7E6B1B2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w:t>
            </w:r>
          </w:p>
        </w:tc>
        <w:tc>
          <w:tcPr>
            <w:tcW w:w="2273" w:type="dxa"/>
            <w:hideMark/>
          </w:tcPr>
          <w:p w14:paraId="6DFCE17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22а/2</w:t>
            </w:r>
          </w:p>
        </w:tc>
        <w:tc>
          <w:tcPr>
            <w:tcW w:w="2404" w:type="dxa"/>
            <w:hideMark/>
          </w:tcPr>
          <w:p w14:paraId="19632EE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45,70</w:t>
            </w:r>
          </w:p>
        </w:tc>
        <w:tc>
          <w:tcPr>
            <w:tcW w:w="2977" w:type="dxa"/>
            <w:hideMark/>
          </w:tcPr>
          <w:p w14:paraId="0D0A700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навчально-методичного центру цивільного захисту та безпеки життєдіяльності</w:t>
            </w:r>
          </w:p>
        </w:tc>
      </w:tr>
      <w:tr w:rsidR="005550A8" w:rsidRPr="003662F3" w14:paraId="0BA5B01B" w14:textId="77777777" w:rsidTr="00320522">
        <w:trPr>
          <w:trHeight w:val="540"/>
          <w:jc w:val="center"/>
        </w:trPr>
        <w:tc>
          <w:tcPr>
            <w:tcW w:w="988" w:type="dxa"/>
            <w:hideMark/>
          </w:tcPr>
          <w:p w14:paraId="11B2610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11</w:t>
            </w:r>
          </w:p>
        </w:tc>
        <w:tc>
          <w:tcPr>
            <w:tcW w:w="2273" w:type="dxa"/>
            <w:hideMark/>
          </w:tcPr>
          <w:p w14:paraId="03416EF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6В</w:t>
            </w:r>
          </w:p>
        </w:tc>
        <w:tc>
          <w:tcPr>
            <w:tcW w:w="2404" w:type="dxa"/>
            <w:hideMark/>
          </w:tcPr>
          <w:p w14:paraId="004B95C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213,50</w:t>
            </w:r>
          </w:p>
        </w:tc>
        <w:tc>
          <w:tcPr>
            <w:tcW w:w="2977" w:type="dxa"/>
            <w:hideMark/>
          </w:tcPr>
          <w:p w14:paraId="6EBE0A8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аптеки</w:t>
            </w:r>
          </w:p>
        </w:tc>
      </w:tr>
      <w:tr w:rsidR="005550A8" w:rsidRPr="003662F3" w14:paraId="76DF0A7E" w14:textId="77777777" w:rsidTr="007F3AE6">
        <w:trPr>
          <w:trHeight w:val="579"/>
          <w:jc w:val="center"/>
        </w:trPr>
        <w:tc>
          <w:tcPr>
            <w:tcW w:w="988" w:type="dxa"/>
            <w:hideMark/>
          </w:tcPr>
          <w:p w14:paraId="6E61BCC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12</w:t>
            </w:r>
          </w:p>
        </w:tc>
        <w:tc>
          <w:tcPr>
            <w:tcW w:w="2273" w:type="dxa"/>
            <w:hideMark/>
          </w:tcPr>
          <w:p w14:paraId="3693BDE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3а</w:t>
            </w:r>
          </w:p>
        </w:tc>
        <w:tc>
          <w:tcPr>
            <w:tcW w:w="2404" w:type="dxa"/>
            <w:hideMark/>
          </w:tcPr>
          <w:p w14:paraId="5CE986A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400,70</w:t>
            </w:r>
          </w:p>
        </w:tc>
        <w:tc>
          <w:tcPr>
            <w:tcW w:w="2977" w:type="dxa"/>
            <w:hideMark/>
          </w:tcPr>
          <w:p w14:paraId="05DFD44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Відділ державної реєстрації</w:t>
            </w:r>
          </w:p>
        </w:tc>
      </w:tr>
      <w:tr w:rsidR="005550A8" w:rsidRPr="003662F3" w14:paraId="207262BE" w14:textId="77777777" w:rsidTr="007F3AE6">
        <w:trPr>
          <w:trHeight w:val="843"/>
          <w:jc w:val="center"/>
        </w:trPr>
        <w:tc>
          <w:tcPr>
            <w:tcW w:w="988" w:type="dxa"/>
            <w:hideMark/>
          </w:tcPr>
          <w:p w14:paraId="65A2832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13</w:t>
            </w:r>
          </w:p>
        </w:tc>
        <w:tc>
          <w:tcPr>
            <w:tcW w:w="2273" w:type="dxa"/>
            <w:hideMark/>
          </w:tcPr>
          <w:p w14:paraId="268E40E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78Б</w:t>
            </w:r>
          </w:p>
        </w:tc>
        <w:tc>
          <w:tcPr>
            <w:tcW w:w="2404" w:type="dxa"/>
            <w:hideMark/>
          </w:tcPr>
          <w:p w14:paraId="3A5D315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464,80</w:t>
            </w:r>
          </w:p>
        </w:tc>
        <w:tc>
          <w:tcPr>
            <w:tcW w:w="2977" w:type="dxa"/>
            <w:hideMark/>
          </w:tcPr>
          <w:p w14:paraId="243BAD41" w14:textId="77777777" w:rsidR="005550A8" w:rsidRPr="003662F3" w:rsidRDefault="007F3AE6" w:rsidP="005550A8">
            <w:pPr>
              <w:spacing w:after="0" w:line="240" w:lineRule="auto"/>
              <w:ind w:left="-15" w:firstLine="15"/>
              <w:jc w:val="center"/>
              <w:rPr>
                <w:rFonts w:ascii="Times New Roman" w:hAnsi="Times New Roman" w:cstheme="minorHAnsi"/>
                <w:sz w:val="24"/>
                <w:szCs w:val="24"/>
                <w:lang w:val="uk-UA"/>
              </w:rPr>
            </w:pPr>
            <w:r>
              <w:rPr>
                <w:rFonts w:ascii="Times New Roman" w:hAnsi="Times New Roman" w:cstheme="minorHAnsi"/>
                <w:sz w:val="24"/>
                <w:szCs w:val="24"/>
                <w:lang w:val="uk-UA"/>
              </w:rPr>
              <w:t>Р</w:t>
            </w:r>
            <w:r w:rsidR="005550A8" w:rsidRPr="003662F3">
              <w:rPr>
                <w:rFonts w:ascii="Times New Roman" w:hAnsi="Times New Roman" w:cstheme="minorHAnsi"/>
                <w:sz w:val="24"/>
                <w:szCs w:val="24"/>
                <w:lang w:val="uk-UA"/>
              </w:rPr>
              <w:t>озміщення територіального сервісного центру №7443</w:t>
            </w:r>
          </w:p>
        </w:tc>
      </w:tr>
      <w:tr w:rsidR="005550A8" w:rsidRPr="003662F3" w14:paraId="13A16C85" w14:textId="77777777" w:rsidTr="007F3AE6">
        <w:trPr>
          <w:trHeight w:val="700"/>
          <w:jc w:val="center"/>
        </w:trPr>
        <w:tc>
          <w:tcPr>
            <w:tcW w:w="988" w:type="dxa"/>
            <w:hideMark/>
          </w:tcPr>
          <w:p w14:paraId="5F42DB7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14</w:t>
            </w:r>
          </w:p>
        </w:tc>
        <w:tc>
          <w:tcPr>
            <w:tcW w:w="2273" w:type="dxa"/>
            <w:hideMark/>
          </w:tcPr>
          <w:p w14:paraId="22EAC9F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78Б</w:t>
            </w:r>
          </w:p>
        </w:tc>
        <w:tc>
          <w:tcPr>
            <w:tcW w:w="2404" w:type="dxa"/>
            <w:hideMark/>
          </w:tcPr>
          <w:p w14:paraId="2452B8C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12,70</w:t>
            </w:r>
          </w:p>
        </w:tc>
        <w:tc>
          <w:tcPr>
            <w:tcW w:w="2977" w:type="dxa"/>
            <w:hideMark/>
          </w:tcPr>
          <w:p w14:paraId="1486D4E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здійснення банківської діяльності</w:t>
            </w:r>
          </w:p>
        </w:tc>
      </w:tr>
      <w:tr w:rsidR="005550A8" w:rsidRPr="003662F3" w14:paraId="777CE64A" w14:textId="77777777" w:rsidTr="00320522">
        <w:trPr>
          <w:trHeight w:val="630"/>
          <w:jc w:val="center"/>
        </w:trPr>
        <w:tc>
          <w:tcPr>
            <w:tcW w:w="988" w:type="dxa"/>
            <w:hideMark/>
          </w:tcPr>
          <w:p w14:paraId="32CCE74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15</w:t>
            </w:r>
          </w:p>
        </w:tc>
        <w:tc>
          <w:tcPr>
            <w:tcW w:w="2273" w:type="dxa"/>
            <w:hideMark/>
          </w:tcPr>
          <w:p w14:paraId="79D295F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78Б</w:t>
            </w:r>
          </w:p>
        </w:tc>
        <w:tc>
          <w:tcPr>
            <w:tcW w:w="2404" w:type="dxa"/>
            <w:hideMark/>
          </w:tcPr>
          <w:p w14:paraId="1ED1186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16,10</w:t>
            </w:r>
          </w:p>
        </w:tc>
        <w:tc>
          <w:tcPr>
            <w:tcW w:w="2977" w:type="dxa"/>
            <w:hideMark/>
          </w:tcPr>
          <w:p w14:paraId="56A0F25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офісу</w:t>
            </w:r>
          </w:p>
        </w:tc>
      </w:tr>
      <w:tr w:rsidR="005550A8" w:rsidRPr="003662F3" w14:paraId="0026E962" w14:textId="77777777" w:rsidTr="007F3AE6">
        <w:trPr>
          <w:trHeight w:val="478"/>
          <w:jc w:val="center"/>
        </w:trPr>
        <w:tc>
          <w:tcPr>
            <w:tcW w:w="988" w:type="dxa"/>
            <w:hideMark/>
          </w:tcPr>
          <w:p w14:paraId="0D9B8F0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16</w:t>
            </w:r>
          </w:p>
        </w:tc>
        <w:tc>
          <w:tcPr>
            <w:tcW w:w="2273" w:type="dxa"/>
            <w:hideMark/>
          </w:tcPr>
          <w:p w14:paraId="23CBF4C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Овдіїська,5</w:t>
            </w:r>
          </w:p>
        </w:tc>
        <w:tc>
          <w:tcPr>
            <w:tcW w:w="2404" w:type="dxa"/>
            <w:hideMark/>
          </w:tcPr>
          <w:p w14:paraId="6279AD2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318,10</w:t>
            </w:r>
          </w:p>
        </w:tc>
        <w:tc>
          <w:tcPr>
            <w:tcW w:w="2977" w:type="dxa"/>
            <w:hideMark/>
          </w:tcPr>
          <w:p w14:paraId="70F4F34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аптеки</w:t>
            </w:r>
          </w:p>
        </w:tc>
      </w:tr>
      <w:tr w:rsidR="005550A8" w:rsidRPr="003662F3" w14:paraId="37962C31" w14:textId="77777777" w:rsidTr="00320522">
        <w:trPr>
          <w:trHeight w:val="600"/>
          <w:jc w:val="center"/>
        </w:trPr>
        <w:tc>
          <w:tcPr>
            <w:tcW w:w="988" w:type="dxa"/>
            <w:hideMark/>
          </w:tcPr>
          <w:p w14:paraId="6FD3F36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17</w:t>
            </w:r>
          </w:p>
        </w:tc>
        <w:tc>
          <w:tcPr>
            <w:tcW w:w="2273" w:type="dxa"/>
            <w:hideMark/>
          </w:tcPr>
          <w:p w14:paraId="312D5CA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Овдіївська,5, к.52</w:t>
            </w:r>
          </w:p>
        </w:tc>
        <w:tc>
          <w:tcPr>
            <w:tcW w:w="2404" w:type="dxa"/>
            <w:hideMark/>
          </w:tcPr>
          <w:p w14:paraId="34478D2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10,40</w:t>
            </w:r>
          </w:p>
        </w:tc>
        <w:tc>
          <w:tcPr>
            <w:tcW w:w="2977" w:type="dxa"/>
            <w:hideMark/>
          </w:tcPr>
          <w:p w14:paraId="37FE733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ремонту одягу</w:t>
            </w:r>
          </w:p>
        </w:tc>
      </w:tr>
      <w:tr w:rsidR="005550A8" w:rsidRPr="003662F3" w14:paraId="2C176477" w14:textId="77777777" w:rsidTr="007F3AE6">
        <w:trPr>
          <w:trHeight w:val="663"/>
          <w:jc w:val="center"/>
        </w:trPr>
        <w:tc>
          <w:tcPr>
            <w:tcW w:w="988" w:type="dxa"/>
            <w:hideMark/>
          </w:tcPr>
          <w:p w14:paraId="172A244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18</w:t>
            </w:r>
          </w:p>
        </w:tc>
        <w:tc>
          <w:tcPr>
            <w:tcW w:w="2273" w:type="dxa"/>
            <w:hideMark/>
          </w:tcPr>
          <w:p w14:paraId="46BE6E6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Овдіївська, 5, к.6</w:t>
            </w:r>
          </w:p>
        </w:tc>
        <w:tc>
          <w:tcPr>
            <w:tcW w:w="2404" w:type="dxa"/>
            <w:hideMark/>
          </w:tcPr>
          <w:p w14:paraId="129EC24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29,20</w:t>
            </w:r>
          </w:p>
        </w:tc>
        <w:tc>
          <w:tcPr>
            <w:tcW w:w="2977" w:type="dxa"/>
            <w:hideMark/>
          </w:tcPr>
          <w:p w14:paraId="6F91167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Зберігання архівних документів</w:t>
            </w:r>
          </w:p>
        </w:tc>
      </w:tr>
      <w:tr w:rsidR="005550A8" w:rsidRPr="003662F3" w14:paraId="48CAE091" w14:textId="77777777" w:rsidTr="007F3AE6">
        <w:trPr>
          <w:trHeight w:val="559"/>
          <w:jc w:val="center"/>
        </w:trPr>
        <w:tc>
          <w:tcPr>
            <w:tcW w:w="988" w:type="dxa"/>
            <w:hideMark/>
          </w:tcPr>
          <w:p w14:paraId="1875FAA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19</w:t>
            </w:r>
          </w:p>
        </w:tc>
        <w:tc>
          <w:tcPr>
            <w:tcW w:w="2273" w:type="dxa"/>
            <w:hideMark/>
          </w:tcPr>
          <w:p w14:paraId="011EA9B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Овдіїська,5</w:t>
            </w:r>
          </w:p>
        </w:tc>
        <w:tc>
          <w:tcPr>
            <w:tcW w:w="2404" w:type="dxa"/>
            <w:hideMark/>
          </w:tcPr>
          <w:p w14:paraId="1060EC4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4,50</w:t>
            </w:r>
          </w:p>
        </w:tc>
        <w:tc>
          <w:tcPr>
            <w:tcW w:w="2977" w:type="dxa"/>
            <w:hideMark/>
          </w:tcPr>
          <w:p w14:paraId="7154443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Ремонт взуття та шкіряних виробів</w:t>
            </w:r>
          </w:p>
        </w:tc>
      </w:tr>
      <w:tr w:rsidR="005550A8" w:rsidRPr="003662F3" w14:paraId="65EF7069" w14:textId="77777777" w:rsidTr="007F3AE6">
        <w:trPr>
          <w:trHeight w:val="851"/>
          <w:jc w:val="center"/>
        </w:trPr>
        <w:tc>
          <w:tcPr>
            <w:tcW w:w="988" w:type="dxa"/>
            <w:hideMark/>
          </w:tcPr>
          <w:p w14:paraId="2A15FB6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20</w:t>
            </w:r>
          </w:p>
        </w:tc>
        <w:tc>
          <w:tcPr>
            <w:tcW w:w="2273" w:type="dxa"/>
            <w:hideMark/>
          </w:tcPr>
          <w:p w14:paraId="285AB1B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Овдіївська, 43</w:t>
            </w:r>
          </w:p>
        </w:tc>
        <w:tc>
          <w:tcPr>
            <w:tcW w:w="2404" w:type="dxa"/>
            <w:hideMark/>
          </w:tcPr>
          <w:p w14:paraId="3A610A7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270,90</w:t>
            </w:r>
          </w:p>
        </w:tc>
        <w:tc>
          <w:tcPr>
            <w:tcW w:w="2977" w:type="dxa"/>
            <w:hideMark/>
          </w:tcPr>
          <w:p w14:paraId="37DAF4D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Ніжинська районна Державна лабораторія ветеринарної медицини</w:t>
            </w:r>
          </w:p>
        </w:tc>
      </w:tr>
      <w:tr w:rsidR="005550A8" w:rsidRPr="003662F3" w14:paraId="6FAE94F0" w14:textId="77777777" w:rsidTr="007F3AE6">
        <w:trPr>
          <w:trHeight w:val="835"/>
          <w:jc w:val="center"/>
        </w:trPr>
        <w:tc>
          <w:tcPr>
            <w:tcW w:w="988" w:type="dxa"/>
            <w:hideMark/>
          </w:tcPr>
          <w:p w14:paraId="2DB84E9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lastRenderedPageBreak/>
              <w:t>21</w:t>
            </w:r>
          </w:p>
        </w:tc>
        <w:tc>
          <w:tcPr>
            <w:tcW w:w="2273" w:type="dxa"/>
            <w:hideMark/>
          </w:tcPr>
          <w:p w14:paraId="12AC375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Овдіївська, 30</w:t>
            </w:r>
          </w:p>
        </w:tc>
        <w:tc>
          <w:tcPr>
            <w:tcW w:w="2404" w:type="dxa"/>
            <w:hideMark/>
          </w:tcPr>
          <w:p w14:paraId="73D41D2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122,20</w:t>
            </w:r>
          </w:p>
        </w:tc>
        <w:tc>
          <w:tcPr>
            <w:tcW w:w="2977" w:type="dxa"/>
            <w:hideMark/>
          </w:tcPr>
          <w:p w14:paraId="2B6F80D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Офіс, майстерня з ремонту та реалізації ювелірних виробів</w:t>
            </w:r>
          </w:p>
        </w:tc>
      </w:tr>
      <w:tr w:rsidR="005550A8" w:rsidRPr="003662F3" w14:paraId="7035DEB4" w14:textId="77777777" w:rsidTr="007F3AE6">
        <w:trPr>
          <w:trHeight w:val="1116"/>
          <w:jc w:val="center"/>
        </w:trPr>
        <w:tc>
          <w:tcPr>
            <w:tcW w:w="988" w:type="dxa"/>
            <w:hideMark/>
          </w:tcPr>
          <w:p w14:paraId="1794BD6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22</w:t>
            </w:r>
            <w:r w:rsidR="007F3AE6">
              <w:rPr>
                <w:rFonts w:ascii="Times New Roman" w:hAnsi="Times New Roman" w:cstheme="minorHAnsi"/>
                <w:sz w:val="24"/>
                <w:szCs w:val="24"/>
                <w:lang w:val="uk-UA"/>
              </w:rPr>
              <w:t xml:space="preserve"> </w:t>
            </w:r>
          </w:p>
        </w:tc>
        <w:tc>
          <w:tcPr>
            <w:tcW w:w="2273" w:type="dxa"/>
            <w:hideMark/>
          </w:tcPr>
          <w:p w14:paraId="403359A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Об`їжджа, 120</w:t>
            </w:r>
            <w:r w:rsidR="007F3AE6">
              <w:rPr>
                <w:rFonts w:ascii="Times New Roman" w:hAnsi="Times New Roman" w:cstheme="minorHAnsi"/>
                <w:sz w:val="24"/>
                <w:szCs w:val="24"/>
                <w:lang w:val="uk-UA"/>
              </w:rPr>
              <w:t xml:space="preserve"> </w:t>
            </w:r>
          </w:p>
        </w:tc>
        <w:tc>
          <w:tcPr>
            <w:tcW w:w="2404" w:type="dxa"/>
            <w:hideMark/>
          </w:tcPr>
          <w:p w14:paraId="0D036D2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815,90</w:t>
            </w:r>
            <w:r w:rsidR="007F3AE6">
              <w:rPr>
                <w:rFonts w:ascii="Times New Roman" w:hAnsi="Times New Roman" w:cstheme="minorHAnsi"/>
                <w:sz w:val="24"/>
                <w:szCs w:val="24"/>
                <w:lang w:val="uk-UA"/>
              </w:rPr>
              <w:t xml:space="preserve"> </w:t>
            </w:r>
          </w:p>
        </w:tc>
        <w:tc>
          <w:tcPr>
            <w:tcW w:w="2977" w:type="dxa"/>
            <w:hideMark/>
          </w:tcPr>
          <w:p w14:paraId="57804DC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Ніжинська міськрайонна філія  Чернігівського обласного центру зайнятості</w:t>
            </w:r>
          </w:p>
        </w:tc>
      </w:tr>
      <w:tr w:rsidR="005550A8" w:rsidRPr="003662F3" w14:paraId="5981E123" w14:textId="77777777" w:rsidTr="007F3AE6">
        <w:trPr>
          <w:trHeight w:val="700"/>
          <w:jc w:val="center"/>
        </w:trPr>
        <w:tc>
          <w:tcPr>
            <w:tcW w:w="988" w:type="dxa"/>
            <w:hideMark/>
          </w:tcPr>
          <w:p w14:paraId="5DAD9DC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23</w:t>
            </w:r>
          </w:p>
        </w:tc>
        <w:tc>
          <w:tcPr>
            <w:tcW w:w="2273" w:type="dxa"/>
            <w:hideMark/>
          </w:tcPr>
          <w:p w14:paraId="688B5F1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Обїжджа, 120</w:t>
            </w:r>
          </w:p>
        </w:tc>
        <w:tc>
          <w:tcPr>
            <w:tcW w:w="2404" w:type="dxa"/>
            <w:hideMark/>
          </w:tcPr>
          <w:p w14:paraId="45CB05B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132,80</w:t>
            </w:r>
          </w:p>
        </w:tc>
        <w:tc>
          <w:tcPr>
            <w:tcW w:w="2977" w:type="dxa"/>
            <w:hideMark/>
          </w:tcPr>
          <w:p w14:paraId="18A6FE9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Ніжинський міський центр соціальних служб для сім'ї, дітей та молоді</w:t>
            </w:r>
          </w:p>
        </w:tc>
      </w:tr>
      <w:tr w:rsidR="005550A8" w:rsidRPr="003662F3" w14:paraId="23F13C49" w14:textId="77777777" w:rsidTr="007F3AE6">
        <w:trPr>
          <w:trHeight w:val="578"/>
          <w:jc w:val="center"/>
        </w:trPr>
        <w:tc>
          <w:tcPr>
            <w:tcW w:w="988" w:type="dxa"/>
            <w:hideMark/>
          </w:tcPr>
          <w:p w14:paraId="66A6E65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24</w:t>
            </w:r>
          </w:p>
        </w:tc>
        <w:tc>
          <w:tcPr>
            <w:tcW w:w="2273" w:type="dxa"/>
            <w:hideMark/>
          </w:tcPr>
          <w:p w14:paraId="2BDF5D4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Обїжджа, 120</w:t>
            </w:r>
          </w:p>
        </w:tc>
        <w:tc>
          <w:tcPr>
            <w:tcW w:w="2404" w:type="dxa"/>
            <w:hideMark/>
          </w:tcPr>
          <w:p w14:paraId="330AB6E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186,00</w:t>
            </w:r>
          </w:p>
        </w:tc>
        <w:tc>
          <w:tcPr>
            <w:tcW w:w="2977" w:type="dxa"/>
            <w:hideMark/>
          </w:tcPr>
          <w:p w14:paraId="3D1684C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Соціальна служба для сім’ї дітей та молоді</w:t>
            </w:r>
          </w:p>
        </w:tc>
      </w:tr>
      <w:tr w:rsidR="005550A8" w:rsidRPr="003662F3" w14:paraId="20943F66" w14:textId="77777777" w:rsidTr="007F3AE6">
        <w:trPr>
          <w:trHeight w:val="686"/>
          <w:jc w:val="center"/>
        </w:trPr>
        <w:tc>
          <w:tcPr>
            <w:tcW w:w="988" w:type="dxa"/>
            <w:hideMark/>
          </w:tcPr>
          <w:p w14:paraId="78A27C8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25</w:t>
            </w:r>
          </w:p>
        </w:tc>
        <w:tc>
          <w:tcPr>
            <w:tcW w:w="2273" w:type="dxa"/>
            <w:hideMark/>
          </w:tcPr>
          <w:p w14:paraId="0C8F65B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Обїжджа, 120</w:t>
            </w:r>
          </w:p>
        </w:tc>
        <w:tc>
          <w:tcPr>
            <w:tcW w:w="2404" w:type="dxa"/>
            <w:hideMark/>
          </w:tcPr>
          <w:p w14:paraId="743DD2E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48,20</w:t>
            </w:r>
          </w:p>
        </w:tc>
        <w:tc>
          <w:tcPr>
            <w:tcW w:w="2977" w:type="dxa"/>
            <w:hideMark/>
          </w:tcPr>
          <w:p w14:paraId="02D0D55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Майстерня з надання побутових послуг</w:t>
            </w:r>
          </w:p>
        </w:tc>
      </w:tr>
      <w:tr w:rsidR="005550A8" w:rsidRPr="003662F3" w14:paraId="4219AAE7" w14:textId="77777777" w:rsidTr="007F3AE6">
        <w:trPr>
          <w:trHeight w:val="558"/>
          <w:jc w:val="center"/>
        </w:trPr>
        <w:tc>
          <w:tcPr>
            <w:tcW w:w="988" w:type="dxa"/>
            <w:hideMark/>
          </w:tcPr>
          <w:p w14:paraId="7250DDA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26</w:t>
            </w:r>
          </w:p>
        </w:tc>
        <w:tc>
          <w:tcPr>
            <w:tcW w:w="2273" w:type="dxa"/>
            <w:hideMark/>
          </w:tcPr>
          <w:p w14:paraId="2354705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Обїжджа, 120</w:t>
            </w:r>
          </w:p>
        </w:tc>
        <w:tc>
          <w:tcPr>
            <w:tcW w:w="2404" w:type="dxa"/>
            <w:hideMark/>
          </w:tcPr>
          <w:p w14:paraId="796597A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325,80</w:t>
            </w:r>
          </w:p>
        </w:tc>
        <w:tc>
          <w:tcPr>
            <w:tcW w:w="2977" w:type="dxa"/>
            <w:hideMark/>
          </w:tcPr>
          <w:p w14:paraId="4979009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школи гармонійного розвитку</w:t>
            </w:r>
          </w:p>
        </w:tc>
      </w:tr>
      <w:tr w:rsidR="005550A8" w:rsidRPr="003662F3" w14:paraId="432FC5D5" w14:textId="77777777" w:rsidTr="007F3AE6">
        <w:trPr>
          <w:trHeight w:val="417"/>
          <w:jc w:val="center"/>
        </w:trPr>
        <w:tc>
          <w:tcPr>
            <w:tcW w:w="988" w:type="dxa"/>
            <w:hideMark/>
          </w:tcPr>
          <w:p w14:paraId="6DBE434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27</w:t>
            </w:r>
          </w:p>
        </w:tc>
        <w:tc>
          <w:tcPr>
            <w:tcW w:w="2273" w:type="dxa"/>
            <w:hideMark/>
          </w:tcPr>
          <w:p w14:paraId="3727A8B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Покровська, 18</w:t>
            </w:r>
          </w:p>
        </w:tc>
        <w:tc>
          <w:tcPr>
            <w:tcW w:w="2404" w:type="dxa"/>
            <w:hideMark/>
          </w:tcPr>
          <w:p w14:paraId="0780A86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213,60</w:t>
            </w:r>
          </w:p>
        </w:tc>
        <w:tc>
          <w:tcPr>
            <w:tcW w:w="2977" w:type="dxa"/>
            <w:hideMark/>
          </w:tcPr>
          <w:p w14:paraId="6DC8960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КП "МБТІ"</w:t>
            </w:r>
          </w:p>
        </w:tc>
      </w:tr>
      <w:tr w:rsidR="005550A8" w:rsidRPr="003662F3" w14:paraId="50DCAD12" w14:textId="77777777" w:rsidTr="007F3AE6">
        <w:trPr>
          <w:trHeight w:val="417"/>
          <w:jc w:val="center"/>
        </w:trPr>
        <w:tc>
          <w:tcPr>
            <w:tcW w:w="988" w:type="dxa"/>
            <w:hideMark/>
          </w:tcPr>
          <w:p w14:paraId="1AC5670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28</w:t>
            </w:r>
          </w:p>
        </w:tc>
        <w:tc>
          <w:tcPr>
            <w:tcW w:w="2273" w:type="dxa"/>
            <w:hideMark/>
          </w:tcPr>
          <w:p w14:paraId="220D570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Покровська, 18</w:t>
            </w:r>
          </w:p>
        </w:tc>
        <w:tc>
          <w:tcPr>
            <w:tcW w:w="2404" w:type="dxa"/>
            <w:hideMark/>
          </w:tcPr>
          <w:p w14:paraId="74D13E5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53,90</w:t>
            </w:r>
          </w:p>
        </w:tc>
        <w:tc>
          <w:tcPr>
            <w:tcW w:w="2977" w:type="dxa"/>
            <w:hideMark/>
          </w:tcPr>
          <w:p w14:paraId="1A51D81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КП "МБТІ"</w:t>
            </w:r>
          </w:p>
        </w:tc>
      </w:tr>
      <w:tr w:rsidR="005550A8" w:rsidRPr="003662F3" w14:paraId="22659883" w14:textId="77777777" w:rsidTr="007F3AE6">
        <w:trPr>
          <w:trHeight w:val="551"/>
          <w:jc w:val="center"/>
        </w:trPr>
        <w:tc>
          <w:tcPr>
            <w:tcW w:w="988" w:type="dxa"/>
            <w:hideMark/>
          </w:tcPr>
          <w:p w14:paraId="3CE871E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29</w:t>
            </w:r>
          </w:p>
        </w:tc>
        <w:tc>
          <w:tcPr>
            <w:tcW w:w="2273" w:type="dxa"/>
            <w:hideMark/>
          </w:tcPr>
          <w:p w14:paraId="3C66165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Прилуцька, 126</w:t>
            </w:r>
          </w:p>
        </w:tc>
        <w:tc>
          <w:tcPr>
            <w:tcW w:w="2404" w:type="dxa"/>
            <w:hideMark/>
          </w:tcPr>
          <w:p w14:paraId="3372D6C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95,30</w:t>
            </w:r>
          </w:p>
        </w:tc>
        <w:tc>
          <w:tcPr>
            <w:tcW w:w="2977" w:type="dxa"/>
            <w:hideMark/>
          </w:tcPr>
          <w:p w14:paraId="57A6505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автоматичної телефонної станції</w:t>
            </w:r>
          </w:p>
        </w:tc>
      </w:tr>
      <w:tr w:rsidR="005550A8" w:rsidRPr="003662F3" w14:paraId="4916D06F" w14:textId="77777777" w:rsidTr="007F3AE6">
        <w:trPr>
          <w:trHeight w:val="416"/>
          <w:jc w:val="center"/>
        </w:trPr>
        <w:tc>
          <w:tcPr>
            <w:tcW w:w="988" w:type="dxa"/>
            <w:hideMark/>
          </w:tcPr>
          <w:p w14:paraId="2E98B12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30</w:t>
            </w:r>
          </w:p>
        </w:tc>
        <w:tc>
          <w:tcPr>
            <w:tcW w:w="2273" w:type="dxa"/>
            <w:hideMark/>
          </w:tcPr>
          <w:p w14:paraId="32D2188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Прилуцька, 126</w:t>
            </w:r>
          </w:p>
        </w:tc>
        <w:tc>
          <w:tcPr>
            <w:tcW w:w="2404" w:type="dxa"/>
            <w:hideMark/>
          </w:tcPr>
          <w:p w14:paraId="41033B8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447,10</w:t>
            </w:r>
          </w:p>
        </w:tc>
        <w:tc>
          <w:tcPr>
            <w:tcW w:w="2977" w:type="dxa"/>
            <w:hideMark/>
          </w:tcPr>
          <w:p w14:paraId="340F46A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Соціальний гуртожиток</w:t>
            </w:r>
          </w:p>
        </w:tc>
      </w:tr>
      <w:tr w:rsidR="005550A8" w:rsidRPr="003662F3" w14:paraId="2BAF4B20" w14:textId="77777777" w:rsidTr="007F3AE6">
        <w:trPr>
          <w:trHeight w:val="549"/>
          <w:jc w:val="center"/>
        </w:trPr>
        <w:tc>
          <w:tcPr>
            <w:tcW w:w="988" w:type="dxa"/>
            <w:hideMark/>
          </w:tcPr>
          <w:p w14:paraId="0B4702A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31</w:t>
            </w:r>
          </w:p>
        </w:tc>
        <w:tc>
          <w:tcPr>
            <w:tcW w:w="2273" w:type="dxa"/>
            <w:hideMark/>
          </w:tcPr>
          <w:p w14:paraId="3E3D695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Прилуцька, 126</w:t>
            </w:r>
          </w:p>
        </w:tc>
        <w:tc>
          <w:tcPr>
            <w:tcW w:w="2404" w:type="dxa"/>
            <w:hideMark/>
          </w:tcPr>
          <w:p w14:paraId="54FF93B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44,50</w:t>
            </w:r>
          </w:p>
        </w:tc>
        <w:tc>
          <w:tcPr>
            <w:tcW w:w="2977" w:type="dxa"/>
            <w:hideMark/>
          </w:tcPr>
          <w:p w14:paraId="6BD37EA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стоматологічних послуг</w:t>
            </w:r>
          </w:p>
        </w:tc>
      </w:tr>
      <w:tr w:rsidR="005550A8" w:rsidRPr="003662F3" w14:paraId="70D89896" w14:textId="77777777" w:rsidTr="007F3AE6">
        <w:trPr>
          <w:trHeight w:val="1549"/>
          <w:jc w:val="center"/>
        </w:trPr>
        <w:tc>
          <w:tcPr>
            <w:tcW w:w="988" w:type="dxa"/>
            <w:hideMark/>
          </w:tcPr>
          <w:p w14:paraId="7EE1DEC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32</w:t>
            </w:r>
          </w:p>
        </w:tc>
        <w:tc>
          <w:tcPr>
            <w:tcW w:w="2273" w:type="dxa"/>
            <w:hideMark/>
          </w:tcPr>
          <w:p w14:paraId="3A2C04B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Редькінська, 6</w:t>
            </w:r>
          </w:p>
        </w:tc>
        <w:tc>
          <w:tcPr>
            <w:tcW w:w="2404" w:type="dxa"/>
            <w:hideMark/>
          </w:tcPr>
          <w:p w14:paraId="45BE59C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814,20</w:t>
            </w:r>
          </w:p>
        </w:tc>
        <w:tc>
          <w:tcPr>
            <w:tcW w:w="2977" w:type="dxa"/>
            <w:hideMark/>
          </w:tcPr>
          <w:p w14:paraId="32869A4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Ніжинського об'єднаного міського територіального центру комплектування та соціальної підтримки</w:t>
            </w:r>
          </w:p>
        </w:tc>
      </w:tr>
      <w:tr w:rsidR="005550A8" w:rsidRPr="003662F3" w14:paraId="5C4D307F" w14:textId="77777777" w:rsidTr="007F3AE6">
        <w:trPr>
          <w:trHeight w:val="423"/>
          <w:jc w:val="center"/>
        </w:trPr>
        <w:tc>
          <w:tcPr>
            <w:tcW w:w="988" w:type="dxa"/>
            <w:hideMark/>
          </w:tcPr>
          <w:p w14:paraId="40629EB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33</w:t>
            </w:r>
          </w:p>
        </w:tc>
        <w:tc>
          <w:tcPr>
            <w:tcW w:w="2273" w:type="dxa"/>
            <w:hideMark/>
          </w:tcPr>
          <w:p w14:paraId="226EAAD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Редькінська, 6</w:t>
            </w:r>
          </w:p>
        </w:tc>
        <w:tc>
          <w:tcPr>
            <w:tcW w:w="2404" w:type="dxa"/>
            <w:hideMark/>
          </w:tcPr>
          <w:p w14:paraId="0A9DD3D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44,50</w:t>
            </w:r>
          </w:p>
        </w:tc>
        <w:tc>
          <w:tcPr>
            <w:tcW w:w="2977" w:type="dxa"/>
            <w:hideMark/>
          </w:tcPr>
          <w:p w14:paraId="63D422F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офісу</w:t>
            </w:r>
          </w:p>
        </w:tc>
      </w:tr>
      <w:tr w:rsidR="005550A8" w:rsidRPr="003662F3" w14:paraId="2753E287" w14:textId="77777777" w:rsidTr="007F3AE6">
        <w:trPr>
          <w:trHeight w:val="416"/>
          <w:jc w:val="center"/>
        </w:trPr>
        <w:tc>
          <w:tcPr>
            <w:tcW w:w="988" w:type="dxa"/>
            <w:hideMark/>
          </w:tcPr>
          <w:p w14:paraId="184A53C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34</w:t>
            </w:r>
          </w:p>
        </w:tc>
        <w:tc>
          <w:tcPr>
            <w:tcW w:w="2273" w:type="dxa"/>
            <w:hideMark/>
          </w:tcPr>
          <w:p w14:paraId="767CB26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Редькінська, 6а</w:t>
            </w:r>
          </w:p>
        </w:tc>
        <w:tc>
          <w:tcPr>
            <w:tcW w:w="2404" w:type="dxa"/>
            <w:hideMark/>
          </w:tcPr>
          <w:p w14:paraId="28D4698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20,50</w:t>
            </w:r>
          </w:p>
        </w:tc>
        <w:tc>
          <w:tcPr>
            <w:tcW w:w="2977" w:type="dxa"/>
            <w:hideMark/>
          </w:tcPr>
          <w:p w14:paraId="77E1AA6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Ремонт радіоелектроніки</w:t>
            </w:r>
          </w:p>
        </w:tc>
      </w:tr>
      <w:tr w:rsidR="005550A8" w:rsidRPr="003662F3" w14:paraId="2E02B750" w14:textId="77777777" w:rsidTr="00320522">
        <w:trPr>
          <w:trHeight w:val="630"/>
          <w:jc w:val="center"/>
        </w:trPr>
        <w:tc>
          <w:tcPr>
            <w:tcW w:w="988" w:type="dxa"/>
            <w:hideMark/>
          </w:tcPr>
          <w:p w14:paraId="5826211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35</w:t>
            </w:r>
          </w:p>
        </w:tc>
        <w:tc>
          <w:tcPr>
            <w:tcW w:w="2273" w:type="dxa"/>
            <w:hideMark/>
          </w:tcPr>
          <w:p w14:paraId="49D07D9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Академіка Амосова, 14А</w:t>
            </w:r>
          </w:p>
        </w:tc>
        <w:tc>
          <w:tcPr>
            <w:tcW w:w="2404" w:type="dxa"/>
            <w:hideMark/>
          </w:tcPr>
          <w:p w14:paraId="5E6E1A7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30,30</w:t>
            </w:r>
          </w:p>
        </w:tc>
        <w:tc>
          <w:tcPr>
            <w:tcW w:w="2977" w:type="dxa"/>
            <w:hideMark/>
          </w:tcPr>
          <w:p w14:paraId="40F910B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Касове відділення</w:t>
            </w:r>
          </w:p>
        </w:tc>
      </w:tr>
      <w:tr w:rsidR="005550A8" w:rsidRPr="003662F3" w14:paraId="1DD4718E" w14:textId="77777777" w:rsidTr="007F3AE6">
        <w:trPr>
          <w:trHeight w:val="899"/>
          <w:jc w:val="center"/>
        </w:trPr>
        <w:tc>
          <w:tcPr>
            <w:tcW w:w="988" w:type="dxa"/>
            <w:hideMark/>
          </w:tcPr>
          <w:p w14:paraId="393F3D7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36</w:t>
            </w:r>
          </w:p>
        </w:tc>
        <w:tc>
          <w:tcPr>
            <w:tcW w:w="2273" w:type="dxa"/>
            <w:hideMark/>
          </w:tcPr>
          <w:p w14:paraId="4A251FE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Шевченка, 128/125</w:t>
            </w:r>
          </w:p>
        </w:tc>
        <w:tc>
          <w:tcPr>
            <w:tcW w:w="2404" w:type="dxa"/>
            <w:hideMark/>
          </w:tcPr>
          <w:p w14:paraId="0D457A1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65,80</w:t>
            </w:r>
          </w:p>
        </w:tc>
        <w:tc>
          <w:tcPr>
            <w:tcW w:w="2977" w:type="dxa"/>
            <w:hideMark/>
          </w:tcPr>
          <w:p w14:paraId="3D69C5C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5E726CD4" w14:textId="77777777" w:rsidTr="007F3AE6">
        <w:trPr>
          <w:trHeight w:val="855"/>
          <w:jc w:val="center"/>
        </w:trPr>
        <w:tc>
          <w:tcPr>
            <w:tcW w:w="988" w:type="dxa"/>
            <w:hideMark/>
          </w:tcPr>
          <w:p w14:paraId="7A15126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37</w:t>
            </w:r>
          </w:p>
        </w:tc>
        <w:tc>
          <w:tcPr>
            <w:tcW w:w="2273" w:type="dxa"/>
            <w:hideMark/>
          </w:tcPr>
          <w:p w14:paraId="156FCDA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Шевченка, 11/82</w:t>
            </w:r>
          </w:p>
        </w:tc>
        <w:tc>
          <w:tcPr>
            <w:tcW w:w="2404" w:type="dxa"/>
            <w:hideMark/>
          </w:tcPr>
          <w:p w14:paraId="7D30C65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17,80</w:t>
            </w:r>
          </w:p>
        </w:tc>
        <w:tc>
          <w:tcPr>
            <w:tcW w:w="2977" w:type="dxa"/>
            <w:hideMark/>
          </w:tcPr>
          <w:p w14:paraId="53361FE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складу для зберігання косметичної продукції</w:t>
            </w:r>
          </w:p>
        </w:tc>
      </w:tr>
      <w:tr w:rsidR="005550A8" w:rsidRPr="003662F3" w14:paraId="212583FC" w14:textId="77777777" w:rsidTr="007F3AE6">
        <w:trPr>
          <w:trHeight w:val="967"/>
          <w:jc w:val="center"/>
        </w:trPr>
        <w:tc>
          <w:tcPr>
            <w:tcW w:w="988" w:type="dxa"/>
            <w:hideMark/>
          </w:tcPr>
          <w:p w14:paraId="66C5FCA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38</w:t>
            </w:r>
          </w:p>
        </w:tc>
        <w:tc>
          <w:tcPr>
            <w:tcW w:w="2273" w:type="dxa"/>
            <w:hideMark/>
          </w:tcPr>
          <w:p w14:paraId="547A3AE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Шевченка, 128/121</w:t>
            </w:r>
          </w:p>
        </w:tc>
        <w:tc>
          <w:tcPr>
            <w:tcW w:w="2404" w:type="dxa"/>
            <w:hideMark/>
          </w:tcPr>
          <w:p w14:paraId="70329E8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45,60</w:t>
            </w:r>
          </w:p>
        </w:tc>
        <w:tc>
          <w:tcPr>
            <w:tcW w:w="2977" w:type="dxa"/>
            <w:hideMark/>
          </w:tcPr>
          <w:p w14:paraId="60F7E55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магазину для торгівлі промисловими товарами</w:t>
            </w:r>
          </w:p>
        </w:tc>
      </w:tr>
      <w:tr w:rsidR="005550A8" w:rsidRPr="008D0A27" w14:paraId="19F4B6EE" w14:textId="77777777" w:rsidTr="007F3AE6">
        <w:trPr>
          <w:trHeight w:val="1406"/>
          <w:jc w:val="center"/>
        </w:trPr>
        <w:tc>
          <w:tcPr>
            <w:tcW w:w="988" w:type="dxa"/>
            <w:hideMark/>
          </w:tcPr>
          <w:p w14:paraId="3745246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39</w:t>
            </w:r>
          </w:p>
        </w:tc>
        <w:tc>
          <w:tcPr>
            <w:tcW w:w="2273" w:type="dxa"/>
            <w:hideMark/>
          </w:tcPr>
          <w:p w14:paraId="7293472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Яворського, 3</w:t>
            </w:r>
          </w:p>
        </w:tc>
        <w:tc>
          <w:tcPr>
            <w:tcW w:w="2404" w:type="dxa"/>
            <w:hideMark/>
          </w:tcPr>
          <w:p w14:paraId="171EAAE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89,20</w:t>
            </w:r>
          </w:p>
        </w:tc>
        <w:tc>
          <w:tcPr>
            <w:tcW w:w="2977" w:type="dxa"/>
            <w:hideMark/>
          </w:tcPr>
          <w:p w14:paraId="0E8EDE5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КЗ Ніжинський міський молодіжний центр Ніжинської міської ради Чернігівської обл.</w:t>
            </w:r>
          </w:p>
        </w:tc>
      </w:tr>
      <w:tr w:rsidR="005550A8" w:rsidRPr="003662F3" w14:paraId="01A66FA1" w14:textId="77777777" w:rsidTr="007F3AE6">
        <w:trPr>
          <w:trHeight w:val="292"/>
          <w:jc w:val="center"/>
        </w:trPr>
        <w:tc>
          <w:tcPr>
            <w:tcW w:w="988" w:type="dxa"/>
            <w:hideMark/>
          </w:tcPr>
          <w:p w14:paraId="5C1A7D9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40</w:t>
            </w:r>
          </w:p>
        </w:tc>
        <w:tc>
          <w:tcPr>
            <w:tcW w:w="2273" w:type="dxa"/>
            <w:hideMark/>
          </w:tcPr>
          <w:p w14:paraId="7F50B50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Глібова, 5/1</w:t>
            </w:r>
          </w:p>
        </w:tc>
        <w:tc>
          <w:tcPr>
            <w:tcW w:w="2404" w:type="dxa"/>
            <w:hideMark/>
          </w:tcPr>
          <w:p w14:paraId="563D25E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54,85</w:t>
            </w:r>
          </w:p>
        </w:tc>
        <w:tc>
          <w:tcPr>
            <w:tcW w:w="2977" w:type="dxa"/>
            <w:hideMark/>
          </w:tcPr>
          <w:p w14:paraId="02E40BD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офісу</w:t>
            </w:r>
          </w:p>
        </w:tc>
      </w:tr>
      <w:tr w:rsidR="005550A8" w:rsidRPr="003662F3" w14:paraId="377897BD" w14:textId="77777777" w:rsidTr="00320522">
        <w:trPr>
          <w:trHeight w:val="1200"/>
          <w:jc w:val="center"/>
        </w:trPr>
        <w:tc>
          <w:tcPr>
            <w:tcW w:w="988" w:type="dxa"/>
            <w:hideMark/>
          </w:tcPr>
          <w:p w14:paraId="69151C0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lastRenderedPageBreak/>
              <w:t>41</w:t>
            </w:r>
          </w:p>
        </w:tc>
        <w:tc>
          <w:tcPr>
            <w:tcW w:w="2273" w:type="dxa"/>
            <w:hideMark/>
          </w:tcPr>
          <w:p w14:paraId="69E10D4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Шекерогринівська,54А</w:t>
            </w:r>
          </w:p>
        </w:tc>
        <w:tc>
          <w:tcPr>
            <w:tcW w:w="2404" w:type="dxa"/>
            <w:hideMark/>
          </w:tcPr>
          <w:p w14:paraId="79C75A9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32,4</w:t>
            </w:r>
          </w:p>
        </w:tc>
        <w:tc>
          <w:tcPr>
            <w:tcW w:w="2977" w:type="dxa"/>
            <w:hideMark/>
          </w:tcPr>
          <w:p w14:paraId="6FEB787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 xml:space="preserve">Для розміщення твердопаливного котла по виробництву твердопаливної енергії на альтернативному виді палива    </w:t>
            </w:r>
          </w:p>
        </w:tc>
      </w:tr>
      <w:tr w:rsidR="005550A8" w:rsidRPr="003662F3" w14:paraId="68F53EF7" w14:textId="77777777" w:rsidTr="007F3AE6">
        <w:trPr>
          <w:trHeight w:val="447"/>
          <w:jc w:val="center"/>
        </w:trPr>
        <w:tc>
          <w:tcPr>
            <w:tcW w:w="988" w:type="dxa"/>
            <w:hideMark/>
          </w:tcPr>
          <w:p w14:paraId="2861FDE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42</w:t>
            </w:r>
          </w:p>
        </w:tc>
        <w:tc>
          <w:tcPr>
            <w:tcW w:w="2273" w:type="dxa"/>
            <w:hideMark/>
          </w:tcPr>
          <w:p w14:paraId="52569BB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Шевченка, 99-Є</w:t>
            </w:r>
          </w:p>
        </w:tc>
        <w:tc>
          <w:tcPr>
            <w:tcW w:w="2404" w:type="dxa"/>
            <w:hideMark/>
          </w:tcPr>
          <w:p w14:paraId="5FA0FE5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677,1</w:t>
            </w:r>
          </w:p>
        </w:tc>
        <w:tc>
          <w:tcPr>
            <w:tcW w:w="2977" w:type="dxa"/>
            <w:hideMark/>
          </w:tcPr>
          <w:p w14:paraId="3E4B472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центру</w:t>
            </w:r>
          </w:p>
        </w:tc>
      </w:tr>
      <w:tr w:rsidR="005550A8" w:rsidRPr="003662F3" w14:paraId="1F09C153" w14:textId="77777777" w:rsidTr="007F3AE6">
        <w:trPr>
          <w:trHeight w:val="978"/>
          <w:jc w:val="center"/>
        </w:trPr>
        <w:tc>
          <w:tcPr>
            <w:tcW w:w="988" w:type="dxa"/>
            <w:hideMark/>
          </w:tcPr>
          <w:p w14:paraId="237D727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43</w:t>
            </w:r>
          </w:p>
        </w:tc>
        <w:tc>
          <w:tcPr>
            <w:tcW w:w="2273" w:type="dxa"/>
            <w:hideMark/>
          </w:tcPr>
          <w:p w14:paraId="1E9DAFF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Гребінки, 4</w:t>
            </w:r>
          </w:p>
        </w:tc>
        <w:tc>
          <w:tcPr>
            <w:tcW w:w="2404" w:type="dxa"/>
            <w:hideMark/>
          </w:tcPr>
          <w:p w14:paraId="2274D4C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90,75</w:t>
            </w:r>
          </w:p>
        </w:tc>
        <w:tc>
          <w:tcPr>
            <w:tcW w:w="2977" w:type="dxa"/>
            <w:hideMark/>
          </w:tcPr>
          <w:p w14:paraId="771295C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595A444F" w14:textId="77777777" w:rsidTr="00320522">
        <w:trPr>
          <w:trHeight w:val="965"/>
          <w:jc w:val="center"/>
        </w:trPr>
        <w:tc>
          <w:tcPr>
            <w:tcW w:w="988" w:type="dxa"/>
            <w:hideMark/>
          </w:tcPr>
          <w:p w14:paraId="544A5DB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44</w:t>
            </w:r>
          </w:p>
        </w:tc>
        <w:tc>
          <w:tcPr>
            <w:tcW w:w="2273" w:type="dxa"/>
            <w:hideMark/>
          </w:tcPr>
          <w:p w14:paraId="43F97FF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Гребінки, 4</w:t>
            </w:r>
          </w:p>
        </w:tc>
        <w:tc>
          <w:tcPr>
            <w:tcW w:w="2404" w:type="dxa"/>
            <w:hideMark/>
          </w:tcPr>
          <w:p w14:paraId="55AFA5D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44,7</w:t>
            </w:r>
          </w:p>
        </w:tc>
        <w:tc>
          <w:tcPr>
            <w:tcW w:w="2977" w:type="dxa"/>
            <w:hideMark/>
          </w:tcPr>
          <w:p w14:paraId="4E7AD56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Вивчення правил дорожнього руху</w:t>
            </w:r>
          </w:p>
        </w:tc>
      </w:tr>
      <w:tr w:rsidR="005550A8" w:rsidRPr="003662F3" w14:paraId="4CD2CDA3" w14:textId="77777777" w:rsidTr="007F3AE6">
        <w:trPr>
          <w:trHeight w:val="700"/>
          <w:jc w:val="center"/>
        </w:trPr>
        <w:tc>
          <w:tcPr>
            <w:tcW w:w="988" w:type="dxa"/>
            <w:hideMark/>
          </w:tcPr>
          <w:p w14:paraId="76FB6DC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45</w:t>
            </w:r>
          </w:p>
        </w:tc>
        <w:tc>
          <w:tcPr>
            <w:tcW w:w="2273" w:type="dxa"/>
            <w:hideMark/>
          </w:tcPr>
          <w:p w14:paraId="26AE63E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с.Ніжинське вул. Овдіївська, 198</w:t>
            </w:r>
          </w:p>
        </w:tc>
        <w:tc>
          <w:tcPr>
            <w:tcW w:w="2404" w:type="dxa"/>
            <w:hideMark/>
          </w:tcPr>
          <w:p w14:paraId="0B3B3FD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106,4</w:t>
            </w:r>
          </w:p>
        </w:tc>
        <w:tc>
          <w:tcPr>
            <w:tcW w:w="2977" w:type="dxa"/>
            <w:hideMark/>
          </w:tcPr>
          <w:p w14:paraId="7B0D6B1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спортивного клубу</w:t>
            </w:r>
          </w:p>
        </w:tc>
      </w:tr>
      <w:tr w:rsidR="005550A8" w:rsidRPr="003662F3" w14:paraId="0A4A1ED4" w14:textId="77777777" w:rsidTr="007F3AE6">
        <w:trPr>
          <w:trHeight w:val="558"/>
          <w:jc w:val="center"/>
        </w:trPr>
        <w:tc>
          <w:tcPr>
            <w:tcW w:w="988" w:type="dxa"/>
            <w:hideMark/>
          </w:tcPr>
          <w:p w14:paraId="4E27D68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46</w:t>
            </w:r>
          </w:p>
        </w:tc>
        <w:tc>
          <w:tcPr>
            <w:tcW w:w="2273" w:type="dxa"/>
            <w:hideMark/>
          </w:tcPr>
          <w:p w14:paraId="695E03F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3-й Мікрорайон,11</w:t>
            </w:r>
          </w:p>
        </w:tc>
        <w:tc>
          <w:tcPr>
            <w:tcW w:w="2404" w:type="dxa"/>
            <w:hideMark/>
          </w:tcPr>
          <w:p w14:paraId="56CAC51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70</w:t>
            </w:r>
          </w:p>
        </w:tc>
        <w:tc>
          <w:tcPr>
            <w:tcW w:w="2977" w:type="dxa"/>
            <w:hideMark/>
          </w:tcPr>
          <w:p w14:paraId="3BF6E8B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спортивного клубу</w:t>
            </w:r>
          </w:p>
        </w:tc>
      </w:tr>
      <w:tr w:rsidR="005550A8" w:rsidRPr="003662F3" w14:paraId="603D0A22" w14:textId="77777777" w:rsidTr="00320522">
        <w:trPr>
          <w:trHeight w:val="706"/>
          <w:jc w:val="center"/>
        </w:trPr>
        <w:tc>
          <w:tcPr>
            <w:tcW w:w="988" w:type="dxa"/>
            <w:hideMark/>
          </w:tcPr>
          <w:p w14:paraId="588D71E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47</w:t>
            </w:r>
          </w:p>
        </w:tc>
        <w:tc>
          <w:tcPr>
            <w:tcW w:w="2273" w:type="dxa"/>
            <w:hideMark/>
          </w:tcPr>
          <w:p w14:paraId="455757F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54</w:t>
            </w:r>
          </w:p>
        </w:tc>
        <w:tc>
          <w:tcPr>
            <w:tcW w:w="2404" w:type="dxa"/>
            <w:hideMark/>
          </w:tcPr>
          <w:p w14:paraId="42D5E57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62,04</w:t>
            </w:r>
          </w:p>
        </w:tc>
        <w:tc>
          <w:tcPr>
            <w:tcW w:w="2977" w:type="dxa"/>
            <w:hideMark/>
          </w:tcPr>
          <w:p w14:paraId="22D1A89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Курси іноземних мов</w:t>
            </w:r>
          </w:p>
        </w:tc>
      </w:tr>
      <w:tr w:rsidR="005550A8" w:rsidRPr="003662F3" w14:paraId="1E8A2755" w14:textId="77777777" w:rsidTr="007F3AE6">
        <w:trPr>
          <w:trHeight w:val="540"/>
          <w:jc w:val="center"/>
        </w:trPr>
        <w:tc>
          <w:tcPr>
            <w:tcW w:w="988" w:type="dxa"/>
            <w:hideMark/>
          </w:tcPr>
          <w:p w14:paraId="20BAA86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48</w:t>
            </w:r>
          </w:p>
        </w:tc>
        <w:tc>
          <w:tcPr>
            <w:tcW w:w="2273" w:type="dxa"/>
            <w:hideMark/>
          </w:tcPr>
          <w:p w14:paraId="33DC0A8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 xml:space="preserve">Об’їжджа, 123 </w:t>
            </w:r>
          </w:p>
        </w:tc>
        <w:tc>
          <w:tcPr>
            <w:tcW w:w="2404" w:type="dxa"/>
            <w:hideMark/>
          </w:tcPr>
          <w:p w14:paraId="1B8DC2D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74,35</w:t>
            </w:r>
          </w:p>
        </w:tc>
        <w:tc>
          <w:tcPr>
            <w:tcW w:w="2977" w:type="dxa"/>
            <w:hideMark/>
          </w:tcPr>
          <w:p w14:paraId="2877FF4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курсів іноземних мов</w:t>
            </w:r>
          </w:p>
        </w:tc>
      </w:tr>
      <w:tr w:rsidR="005550A8" w:rsidRPr="003662F3" w14:paraId="2EE270F7" w14:textId="77777777" w:rsidTr="007F3AE6">
        <w:trPr>
          <w:trHeight w:val="689"/>
          <w:jc w:val="center"/>
        </w:trPr>
        <w:tc>
          <w:tcPr>
            <w:tcW w:w="988" w:type="dxa"/>
            <w:hideMark/>
          </w:tcPr>
          <w:p w14:paraId="3513B31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49</w:t>
            </w:r>
          </w:p>
        </w:tc>
        <w:tc>
          <w:tcPr>
            <w:tcW w:w="2273" w:type="dxa"/>
            <w:hideMark/>
          </w:tcPr>
          <w:p w14:paraId="4FCAFAB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54</w:t>
            </w:r>
          </w:p>
        </w:tc>
        <w:tc>
          <w:tcPr>
            <w:tcW w:w="2404" w:type="dxa"/>
            <w:hideMark/>
          </w:tcPr>
          <w:p w14:paraId="3901D5A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8,65</w:t>
            </w:r>
          </w:p>
        </w:tc>
        <w:tc>
          <w:tcPr>
            <w:tcW w:w="2977" w:type="dxa"/>
            <w:hideMark/>
          </w:tcPr>
          <w:p w14:paraId="166EACA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Реалізація продуктів власного виробництва</w:t>
            </w:r>
          </w:p>
        </w:tc>
      </w:tr>
      <w:tr w:rsidR="005550A8" w:rsidRPr="003662F3" w14:paraId="18474AC3" w14:textId="77777777" w:rsidTr="00320522">
        <w:trPr>
          <w:trHeight w:val="569"/>
          <w:jc w:val="center"/>
        </w:trPr>
        <w:tc>
          <w:tcPr>
            <w:tcW w:w="988" w:type="dxa"/>
            <w:hideMark/>
          </w:tcPr>
          <w:p w14:paraId="4014759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50</w:t>
            </w:r>
          </w:p>
        </w:tc>
        <w:tc>
          <w:tcPr>
            <w:tcW w:w="2273" w:type="dxa"/>
            <w:hideMark/>
          </w:tcPr>
          <w:p w14:paraId="6BF0151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Прилуцька, 162</w:t>
            </w:r>
          </w:p>
        </w:tc>
        <w:tc>
          <w:tcPr>
            <w:tcW w:w="2404" w:type="dxa"/>
            <w:hideMark/>
          </w:tcPr>
          <w:p w14:paraId="7466217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96,32</w:t>
            </w:r>
          </w:p>
        </w:tc>
        <w:tc>
          <w:tcPr>
            <w:tcW w:w="2977" w:type="dxa"/>
            <w:hideMark/>
          </w:tcPr>
          <w:p w14:paraId="0D1FCEA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Курси іноземних мов</w:t>
            </w:r>
          </w:p>
        </w:tc>
      </w:tr>
      <w:tr w:rsidR="005550A8" w:rsidRPr="003662F3" w14:paraId="652A0830" w14:textId="77777777" w:rsidTr="00320522">
        <w:trPr>
          <w:trHeight w:val="549"/>
          <w:jc w:val="center"/>
        </w:trPr>
        <w:tc>
          <w:tcPr>
            <w:tcW w:w="988" w:type="dxa"/>
            <w:hideMark/>
          </w:tcPr>
          <w:p w14:paraId="020BE4E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51</w:t>
            </w:r>
          </w:p>
        </w:tc>
        <w:tc>
          <w:tcPr>
            <w:tcW w:w="2273" w:type="dxa"/>
            <w:hideMark/>
          </w:tcPr>
          <w:p w14:paraId="1D58042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Шевченка, 103</w:t>
            </w:r>
          </w:p>
        </w:tc>
        <w:tc>
          <w:tcPr>
            <w:tcW w:w="2404" w:type="dxa"/>
            <w:hideMark/>
          </w:tcPr>
          <w:p w14:paraId="54A4D89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71,83</w:t>
            </w:r>
          </w:p>
        </w:tc>
        <w:tc>
          <w:tcPr>
            <w:tcW w:w="2977" w:type="dxa"/>
            <w:hideMark/>
          </w:tcPr>
          <w:p w14:paraId="5314EF3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Курси іноземних мов</w:t>
            </w:r>
          </w:p>
        </w:tc>
      </w:tr>
      <w:tr w:rsidR="005550A8" w:rsidRPr="003662F3" w14:paraId="16EF04D2" w14:textId="77777777" w:rsidTr="00320522">
        <w:trPr>
          <w:trHeight w:val="557"/>
          <w:jc w:val="center"/>
        </w:trPr>
        <w:tc>
          <w:tcPr>
            <w:tcW w:w="988" w:type="dxa"/>
            <w:hideMark/>
          </w:tcPr>
          <w:p w14:paraId="1889194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52</w:t>
            </w:r>
          </w:p>
        </w:tc>
        <w:tc>
          <w:tcPr>
            <w:tcW w:w="2273" w:type="dxa"/>
            <w:hideMark/>
          </w:tcPr>
          <w:p w14:paraId="5E9B1AE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Гоголя,15</w:t>
            </w:r>
          </w:p>
        </w:tc>
        <w:tc>
          <w:tcPr>
            <w:tcW w:w="2404" w:type="dxa"/>
            <w:hideMark/>
          </w:tcPr>
          <w:p w14:paraId="7F63B12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73,62</w:t>
            </w:r>
          </w:p>
        </w:tc>
        <w:tc>
          <w:tcPr>
            <w:tcW w:w="2977" w:type="dxa"/>
            <w:hideMark/>
          </w:tcPr>
          <w:p w14:paraId="2E914AC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Курси іноземних мов</w:t>
            </w:r>
          </w:p>
        </w:tc>
      </w:tr>
      <w:tr w:rsidR="005550A8" w:rsidRPr="008D0A27" w14:paraId="7E707E48" w14:textId="77777777" w:rsidTr="00320522">
        <w:trPr>
          <w:trHeight w:val="975"/>
          <w:jc w:val="center"/>
        </w:trPr>
        <w:tc>
          <w:tcPr>
            <w:tcW w:w="988" w:type="dxa"/>
            <w:hideMark/>
          </w:tcPr>
          <w:p w14:paraId="6A98B32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53</w:t>
            </w:r>
          </w:p>
        </w:tc>
        <w:tc>
          <w:tcPr>
            <w:tcW w:w="2273" w:type="dxa"/>
            <w:hideMark/>
          </w:tcPr>
          <w:p w14:paraId="7F1E726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Гоголя 2-а/36</w:t>
            </w:r>
          </w:p>
        </w:tc>
        <w:tc>
          <w:tcPr>
            <w:tcW w:w="2404" w:type="dxa"/>
            <w:hideMark/>
          </w:tcPr>
          <w:p w14:paraId="4E16D37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21,3</w:t>
            </w:r>
          </w:p>
        </w:tc>
        <w:tc>
          <w:tcPr>
            <w:tcW w:w="2977" w:type="dxa"/>
            <w:hideMark/>
          </w:tcPr>
          <w:p w14:paraId="5CBA9EF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закладу громадського харчування (буфет, бар, кафе),що здійснює продаж товарів підакцизної групи</w:t>
            </w:r>
          </w:p>
        </w:tc>
      </w:tr>
      <w:tr w:rsidR="005550A8" w:rsidRPr="008D0A27" w14:paraId="7898E6B6" w14:textId="77777777" w:rsidTr="007F3AE6">
        <w:trPr>
          <w:trHeight w:val="1438"/>
          <w:jc w:val="center"/>
        </w:trPr>
        <w:tc>
          <w:tcPr>
            <w:tcW w:w="988" w:type="dxa"/>
            <w:hideMark/>
          </w:tcPr>
          <w:p w14:paraId="3CA97E3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54</w:t>
            </w:r>
          </w:p>
        </w:tc>
        <w:tc>
          <w:tcPr>
            <w:tcW w:w="2273" w:type="dxa"/>
            <w:hideMark/>
          </w:tcPr>
          <w:p w14:paraId="4D5C4A7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Гоголя, 2-а/35</w:t>
            </w:r>
          </w:p>
        </w:tc>
        <w:tc>
          <w:tcPr>
            <w:tcW w:w="2404" w:type="dxa"/>
            <w:hideMark/>
          </w:tcPr>
          <w:p w14:paraId="68A1977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140,9</w:t>
            </w:r>
          </w:p>
        </w:tc>
        <w:tc>
          <w:tcPr>
            <w:tcW w:w="2977" w:type="dxa"/>
            <w:hideMark/>
          </w:tcPr>
          <w:p w14:paraId="1A3B863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закладу громадського харчування (буфет, бар, кафе),що здійснює продаж товарів підакцизної групи</w:t>
            </w:r>
          </w:p>
        </w:tc>
      </w:tr>
      <w:tr w:rsidR="005550A8" w:rsidRPr="003662F3" w14:paraId="25765C8D" w14:textId="77777777" w:rsidTr="00320522">
        <w:trPr>
          <w:trHeight w:val="630"/>
          <w:jc w:val="center"/>
        </w:trPr>
        <w:tc>
          <w:tcPr>
            <w:tcW w:w="988" w:type="dxa"/>
            <w:hideMark/>
          </w:tcPr>
          <w:p w14:paraId="1CD7C23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55</w:t>
            </w:r>
          </w:p>
        </w:tc>
        <w:tc>
          <w:tcPr>
            <w:tcW w:w="2273" w:type="dxa"/>
            <w:hideMark/>
          </w:tcPr>
          <w:p w14:paraId="1C417ED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Шевченка, 96,б</w:t>
            </w:r>
          </w:p>
        </w:tc>
        <w:tc>
          <w:tcPr>
            <w:tcW w:w="2404" w:type="dxa"/>
            <w:hideMark/>
          </w:tcPr>
          <w:p w14:paraId="17AB919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18,8</w:t>
            </w:r>
          </w:p>
        </w:tc>
        <w:tc>
          <w:tcPr>
            <w:tcW w:w="2977" w:type="dxa"/>
            <w:hideMark/>
          </w:tcPr>
          <w:p w14:paraId="2BFD0A0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офісу</w:t>
            </w:r>
          </w:p>
        </w:tc>
      </w:tr>
      <w:tr w:rsidR="005550A8" w:rsidRPr="003662F3" w14:paraId="3B302B56" w14:textId="77777777" w:rsidTr="007F3AE6">
        <w:trPr>
          <w:trHeight w:val="489"/>
          <w:jc w:val="center"/>
        </w:trPr>
        <w:tc>
          <w:tcPr>
            <w:tcW w:w="988" w:type="dxa"/>
            <w:hideMark/>
          </w:tcPr>
          <w:p w14:paraId="48C954E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56</w:t>
            </w:r>
          </w:p>
        </w:tc>
        <w:tc>
          <w:tcPr>
            <w:tcW w:w="2273" w:type="dxa"/>
            <w:hideMark/>
          </w:tcPr>
          <w:p w14:paraId="6ECC01C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Чернігівська, 128</w:t>
            </w:r>
          </w:p>
        </w:tc>
        <w:tc>
          <w:tcPr>
            <w:tcW w:w="2404" w:type="dxa"/>
            <w:hideMark/>
          </w:tcPr>
          <w:p w14:paraId="236D2EE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62,9</w:t>
            </w:r>
          </w:p>
        </w:tc>
        <w:tc>
          <w:tcPr>
            <w:tcW w:w="2977" w:type="dxa"/>
            <w:hideMark/>
          </w:tcPr>
          <w:p w14:paraId="2EACEDE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Виготовлення дерев'яних трун</w:t>
            </w:r>
          </w:p>
        </w:tc>
      </w:tr>
      <w:tr w:rsidR="005550A8" w:rsidRPr="003662F3" w14:paraId="2CA49C98" w14:textId="77777777" w:rsidTr="007F3AE6">
        <w:trPr>
          <w:trHeight w:val="625"/>
          <w:jc w:val="center"/>
        </w:trPr>
        <w:tc>
          <w:tcPr>
            <w:tcW w:w="988" w:type="dxa"/>
            <w:hideMark/>
          </w:tcPr>
          <w:p w14:paraId="41FB495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57</w:t>
            </w:r>
          </w:p>
        </w:tc>
        <w:tc>
          <w:tcPr>
            <w:tcW w:w="2273" w:type="dxa"/>
            <w:hideMark/>
          </w:tcPr>
          <w:p w14:paraId="6039C3A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Космонавтів, 18а </w:t>
            </w:r>
          </w:p>
        </w:tc>
        <w:tc>
          <w:tcPr>
            <w:tcW w:w="2404" w:type="dxa"/>
            <w:hideMark/>
          </w:tcPr>
          <w:p w14:paraId="2312F1B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170,3</w:t>
            </w:r>
          </w:p>
        </w:tc>
        <w:tc>
          <w:tcPr>
            <w:tcW w:w="2977" w:type="dxa"/>
            <w:hideMark/>
          </w:tcPr>
          <w:p w14:paraId="28CF1D5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Надання ритуальних послуг населенню</w:t>
            </w:r>
          </w:p>
        </w:tc>
      </w:tr>
      <w:tr w:rsidR="005550A8" w:rsidRPr="003662F3" w14:paraId="51881427" w14:textId="77777777" w:rsidTr="007F3AE6">
        <w:trPr>
          <w:trHeight w:val="975"/>
          <w:jc w:val="center"/>
        </w:trPr>
        <w:tc>
          <w:tcPr>
            <w:tcW w:w="988" w:type="dxa"/>
            <w:hideMark/>
          </w:tcPr>
          <w:p w14:paraId="421849D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lastRenderedPageBreak/>
              <w:t>58</w:t>
            </w:r>
          </w:p>
        </w:tc>
        <w:tc>
          <w:tcPr>
            <w:tcW w:w="2273" w:type="dxa"/>
            <w:hideMark/>
          </w:tcPr>
          <w:p w14:paraId="38D56FA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Чернігівська, 128</w:t>
            </w:r>
          </w:p>
        </w:tc>
        <w:tc>
          <w:tcPr>
            <w:tcW w:w="2404" w:type="dxa"/>
            <w:hideMark/>
          </w:tcPr>
          <w:p w14:paraId="6F2A575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108,2</w:t>
            </w:r>
          </w:p>
        </w:tc>
        <w:tc>
          <w:tcPr>
            <w:tcW w:w="2977" w:type="dxa"/>
            <w:hideMark/>
          </w:tcPr>
          <w:p w14:paraId="4665FC2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0463315C" w14:textId="77777777" w:rsidTr="007F3AE6">
        <w:trPr>
          <w:trHeight w:val="435"/>
          <w:jc w:val="center"/>
        </w:trPr>
        <w:tc>
          <w:tcPr>
            <w:tcW w:w="988" w:type="dxa"/>
            <w:hideMark/>
          </w:tcPr>
          <w:p w14:paraId="6C79F2C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59</w:t>
            </w:r>
          </w:p>
        </w:tc>
        <w:tc>
          <w:tcPr>
            <w:tcW w:w="2273" w:type="dxa"/>
            <w:hideMark/>
          </w:tcPr>
          <w:p w14:paraId="1D63E1F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20</w:t>
            </w:r>
          </w:p>
        </w:tc>
        <w:tc>
          <w:tcPr>
            <w:tcW w:w="2404" w:type="dxa"/>
            <w:hideMark/>
          </w:tcPr>
          <w:p w14:paraId="1BE0653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14,72</w:t>
            </w:r>
          </w:p>
        </w:tc>
        <w:tc>
          <w:tcPr>
            <w:tcW w:w="2977" w:type="dxa"/>
            <w:hideMark/>
          </w:tcPr>
          <w:p w14:paraId="0A9800C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офісу</w:t>
            </w:r>
          </w:p>
        </w:tc>
      </w:tr>
      <w:tr w:rsidR="005550A8" w:rsidRPr="003662F3" w14:paraId="48BD6206" w14:textId="77777777" w:rsidTr="007F3AE6">
        <w:trPr>
          <w:trHeight w:val="445"/>
          <w:jc w:val="center"/>
        </w:trPr>
        <w:tc>
          <w:tcPr>
            <w:tcW w:w="988" w:type="dxa"/>
            <w:hideMark/>
          </w:tcPr>
          <w:p w14:paraId="6C69401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60</w:t>
            </w:r>
          </w:p>
        </w:tc>
        <w:tc>
          <w:tcPr>
            <w:tcW w:w="2273" w:type="dxa"/>
            <w:hideMark/>
          </w:tcPr>
          <w:p w14:paraId="1CCC3F2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20</w:t>
            </w:r>
          </w:p>
        </w:tc>
        <w:tc>
          <w:tcPr>
            <w:tcW w:w="2404" w:type="dxa"/>
            <w:hideMark/>
          </w:tcPr>
          <w:p w14:paraId="62A030D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21,18</w:t>
            </w:r>
          </w:p>
        </w:tc>
        <w:tc>
          <w:tcPr>
            <w:tcW w:w="2977" w:type="dxa"/>
            <w:hideMark/>
          </w:tcPr>
          <w:p w14:paraId="367F326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підприємства</w:t>
            </w:r>
          </w:p>
        </w:tc>
      </w:tr>
      <w:tr w:rsidR="005550A8" w:rsidRPr="003662F3" w14:paraId="626004A0" w14:textId="77777777" w:rsidTr="00320522">
        <w:trPr>
          <w:trHeight w:val="564"/>
          <w:jc w:val="center"/>
        </w:trPr>
        <w:tc>
          <w:tcPr>
            <w:tcW w:w="988" w:type="dxa"/>
            <w:hideMark/>
          </w:tcPr>
          <w:p w14:paraId="24665A6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61</w:t>
            </w:r>
          </w:p>
        </w:tc>
        <w:tc>
          <w:tcPr>
            <w:tcW w:w="2273" w:type="dxa"/>
            <w:hideMark/>
          </w:tcPr>
          <w:p w14:paraId="05A6A2D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20</w:t>
            </w:r>
          </w:p>
        </w:tc>
        <w:tc>
          <w:tcPr>
            <w:tcW w:w="2404" w:type="dxa"/>
            <w:hideMark/>
          </w:tcPr>
          <w:p w14:paraId="64C1FD4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34,73</w:t>
            </w:r>
          </w:p>
        </w:tc>
        <w:tc>
          <w:tcPr>
            <w:tcW w:w="2977" w:type="dxa"/>
            <w:hideMark/>
          </w:tcPr>
          <w:p w14:paraId="011D76B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Офіс</w:t>
            </w:r>
          </w:p>
        </w:tc>
      </w:tr>
      <w:tr w:rsidR="005550A8" w:rsidRPr="003662F3" w14:paraId="64692E84" w14:textId="77777777" w:rsidTr="007F3AE6">
        <w:trPr>
          <w:trHeight w:val="513"/>
          <w:jc w:val="center"/>
        </w:trPr>
        <w:tc>
          <w:tcPr>
            <w:tcW w:w="988" w:type="dxa"/>
            <w:hideMark/>
          </w:tcPr>
          <w:p w14:paraId="189E462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62</w:t>
            </w:r>
          </w:p>
        </w:tc>
        <w:tc>
          <w:tcPr>
            <w:tcW w:w="2273" w:type="dxa"/>
            <w:hideMark/>
          </w:tcPr>
          <w:p w14:paraId="0AF6AEF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20</w:t>
            </w:r>
          </w:p>
        </w:tc>
        <w:tc>
          <w:tcPr>
            <w:tcW w:w="2404" w:type="dxa"/>
            <w:hideMark/>
          </w:tcPr>
          <w:p w14:paraId="34A347A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31,7</w:t>
            </w:r>
          </w:p>
        </w:tc>
        <w:tc>
          <w:tcPr>
            <w:tcW w:w="2977" w:type="dxa"/>
            <w:hideMark/>
          </w:tcPr>
          <w:p w14:paraId="77005FD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надання юридичних послуг</w:t>
            </w:r>
          </w:p>
        </w:tc>
      </w:tr>
      <w:tr w:rsidR="005550A8" w:rsidRPr="003662F3" w14:paraId="70E94BF0" w14:textId="77777777" w:rsidTr="00320522">
        <w:trPr>
          <w:trHeight w:val="945"/>
          <w:jc w:val="center"/>
        </w:trPr>
        <w:tc>
          <w:tcPr>
            <w:tcW w:w="988" w:type="dxa"/>
            <w:hideMark/>
          </w:tcPr>
          <w:p w14:paraId="322A6A6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63</w:t>
            </w:r>
          </w:p>
        </w:tc>
        <w:tc>
          <w:tcPr>
            <w:tcW w:w="2273" w:type="dxa"/>
            <w:hideMark/>
          </w:tcPr>
          <w:p w14:paraId="203FB85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Воздвиженська, 3В</w:t>
            </w:r>
          </w:p>
        </w:tc>
        <w:tc>
          <w:tcPr>
            <w:tcW w:w="2404" w:type="dxa"/>
            <w:hideMark/>
          </w:tcPr>
          <w:p w14:paraId="478FEF2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511,3</w:t>
            </w:r>
          </w:p>
        </w:tc>
        <w:tc>
          <w:tcPr>
            <w:tcW w:w="2977" w:type="dxa"/>
            <w:hideMark/>
          </w:tcPr>
          <w:p w14:paraId="77D63CD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Виробництва та постачання теплової енергії</w:t>
            </w:r>
          </w:p>
        </w:tc>
      </w:tr>
      <w:tr w:rsidR="005550A8" w:rsidRPr="003662F3" w14:paraId="68BFF845" w14:textId="77777777" w:rsidTr="007F3AE6">
        <w:trPr>
          <w:trHeight w:val="692"/>
          <w:jc w:val="center"/>
        </w:trPr>
        <w:tc>
          <w:tcPr>
            <w:tcW w:w="988" w:type="dxa"/>
            <w:hideMark/>
          </w:tcPr>
          <w:p w14:paraId="411320D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64</w:t>
            </w:r>
          </w:p>
        </w:tc>
        <w:tc>
          <w:tcPr>
            <w:tcW w:w="2273" w:type="dxa"/>
            <w:hideMark/>
          </w:tcPr>
          <w:p w14:paraId="15DE915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пл.імені                             І. Франка 1</w:t>
            </w:r>
          </w:p>
        </w:tc>
        <w:tc>
          <w:tcPr>
            <w:tcW w:w="2404" w:type="dxa"/>
            <w:hideMark/>
          </w:tcPr>
          <w:p w14:paraId="1679D4C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48,4</w:t>
            </w:r>
          </w:p>
        </w:tc>
        <w:tc>
          <w:tcPr>
            <w:tcW w:w="2977" w:type="dxa"/>
            <w:hideMark/>
          </w:tcPr>
          <w:p w14:paraId="5AE39B0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службового використання</w:t>
            </w:r>
          </w:p>
        </w:tc>
      </w:tr>
      <w:tr w:rsidR="005550A8" w:rsidRPr="003662F3" w14:paraId="032E2063" w14:textId="77777777" w:rsidTr="007F3AE6">
        <w:trPr>
          <w:trHeight w:val="701"/>
          <w:jc w:val="center"/>
        </w:trPr>
        <w:tc>
          <w:tcPr>
            <w:tcW w:w="988" w:type="dxa"/>
            <w:hideMark/>
          </w:tcPr>
          <w:p w14:paraId="27A451E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65</w:t>
            </w:r>
          </w:p>
        </w:tc>
        <w:tc>
          <w:tcPr>
            <w:tcW w:w="2273" w:type="dxa"/>
            <w:hideMark/>
          </w:tcPr>
          <w:p w14:paraId="65E6AE6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пл. імені І. Франка 1</w:t>
            </w:r>
          </w:p>
        </w:tc>
        <w:tc>
          <w:tcPr>
            <w:tcW w:w="2404" w:type="dxa"/>
            <w:hideMark/>
          </w:tcPr>
          <w:p w14:paraId="5DBEB5E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188,4</w:t>
            </w:r>
          </w:p>
        </w:tc>
        <w:tc>
          <w:tcPr>
            <w:tcW w:w="2977" w:type="dxa"/>
            <w:hideMark/>
          </w:tcPr>
          <w:p w14:paraId="7855807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службового використання</w:t>
            </w:r>
          </w:p>
        </w:tc>
      </w:tr>
      <w:tr w:rsidR="005550A8" w:rsidRPr="003662F3" w14:paraId="20B15AD0" w14:textId="77777777" w:rsidTr="007F3AE6">
        <w:trPr>
          <w:trHeight w:val="558"/>
          <w:jc w:val="center"/>
        </w:trPr>
        <w:tc>
          <w:tcPr>
            <w:tcW w:w="988" w:type="dxa"/>
            <w:hideMark/>
          </w:tcPr>
          <w:p w14:paraId="1B9D30A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66</w:t>
            </w:r>
          </w:p>
        </w:tc>
        <w:tc>
          <w:tcPr>
            <w:tcW w:w="2273" w:type="dxa"/>
            <w:hideMark/>
          </w:tcPr>
          <w:p w14:paraId="785F994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пл. імені І. Франка 1</w:t>
            </w:r>
          </w:p>
        </w:tc>
        <w:tc>
          <w:tcPr>
            <w:tcW w:w="2404" w:type="dxa"/>
            <w:hideMark/>
          </w:tcPr>
          <w:p w14:paraId="0689501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57,6</w:t>
            </w:r>
          </w:p>
        </w:tc>
        <w:tc>
          <w:tcPr>
            <w:tcW w:w="2977" w:type="dxa"/>
            <w:hideMark/>
          </w:tcPr>
          <w:p w14:paraId="5CD2DE9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службового використання</w:t>
            </w:r>
          </w:p>
        </w:tc>
      </w:tr>
      <w:tr w:rsidR="005550A8" w:rsidRPr="003662F3" w14:paraId="764AB5E1" w14:textId="77777777" w:rsidTr="007F3AE6">
        <w:trPr>
          <w:trHeight w:val="417"/>
          <w:jc w:val="center"/>
        </w:trPr>
        <w:tc>
          <w:tcPr>
            <w:tcW w:w="988" w:type="dxa"/>
            <w:hideMark/>
          </w:tcPr>
          <w:p w14:paraId="4EF593E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67</w:t>
            </w:r>
          </w:p>
        </w:tc>
        <w:tc>
          <w:tcPr>
            <w:tcW w:w="2273" w:type="dxa"/>
            <w:hideMark/>
          </w:tcPr>
          <w:p w14:paraId="3E37396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Богушевича, 3</w:t>
            </w:r>
          </w:p>
        </w:tc>
        <w:tc>
          <w:tcPr>
            <w:tcW w:w="2404" w:type="dxa"/>
            <w:hideMark/>
          </w:tcPr>
          <w:p w14:paraId="67A1879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24,8</w:t>
            </w:r>
          </w:p>
        </w:tc>
        <w:tc>
          <w:tcPr>
            <w:tcW w:w="2977" w:type="dxa"/>
            <w:noWrap/>
            <w:hideMark/>
          </w:tcPr>
          <w:p w14:paraId="3ADAC88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Гараж</w:t>
            </w:r>
          </w:p>
        </w:tc>
      </w:tr>
      <w:tr w:rsidR="005550A8" w:rsidRPr="003662F3" w14:paraId="19B8305E" w14:textId="77777777" w:rsidTr="007F3AE6">
        <w:trPr>
          <w:trHeight w:val="559"/>
          <w:jc w:val="center"/>
        </w:trPr>
        <w:tc>
          <w:tcPr>
            <w:tcW w:w="988" w:type="dxa"/>
            <w:hideMark/>
          </w:tcPr>
          <w:p w14:paraId="2B3081B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68</w:t>
            </w:r>
          </w:p>
        </w:tc>
        <w:tc>
          <w:tcPr>
            <w:tcW w:w="2273" w:type="dxa"/>
            <w:hideMark/>
          </w:tcPr>
          <w:p w14:paraId="7EECD81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Богушевича, 3 (гараж №2)</w:t>
            </w:r>
          </w:p>
        </w:tc>
        <w:tc>
          <w:tcPr>
            <w:tcW w:w="2404" w:type="dxa"/>
            <w:hideMark/>
          </w:tcPr>
          <w:p w14:paraId="5F2AD44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24,8</w:t>
            </w:r>
          </w:p>
        </w:tc>
        <w:tc>
          <w:tcPr>
            <w:tcW w:w="2977" w:type="dxa"/>
            <w:noWrap/>
            <w:hideMark/>
          </w:tcPr>
          <w:p w14:paraId="091F882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Гараж</w:t>
            </w:r>
          </w:p>
        </w:tc>
      </w:tr>
      <w:tr w:rsidR="005550A8" w:rsidRPr="003662F3" w14:paraId="76544E27" w14:textId="77777777" w:rsidTr="007F3AE6">
        <w:trPr>
          <w:trHeight w:val="553"/>
          <w:jc w:val="center"/>
        </w:trPr>
        <w:tc>
          <w:tcPr>
            <w:tcW w:w="988" w:type="dxa"/>
            <w:hideMark/>
          </w:tcPr>
          <w:p w14:paraId="4A244FF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69</w:t>
            </w:r>
          </w:p>
        </w:tc>
        <w:tc>
          <w:tcPr>
            <w:tcW w:w="2273" w:type="dxa"/>
            <w:hideMark/>
          </w:tcPr>
          <w:p w14:paraId="6E1C1A4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Покровська, 8/66</w:t>
            </w:r>
          </w:p>
        </w:tc>
        <w:tc>
          <w:tcPr>
            <w:tcW w:w="2404" w:type="dxa"/>
            <w:hideMark/>
          </w:tcPr>
          <w:p w14:paraId="47282EE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w:t>
            </w:r>
          </w:p>
        </w:tc>
        <w:tc>
          <w:tcPr>
            <w:tcW w:w="2977" w:type="dxa"/>
            <w:hideMark/>
          </w:tcPr>
          <w:p w14:paraId="6B9CB83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терміналу самообслуговування</w:t>
            </w:r>
          </w:p>
        </w:tc>
      </w:tr>
      <w:tr w:rsidR="005550A8" w:rsidRPr="003662F3" w14:paraId="7F643C91" w14:textId="77777777" w:rsidTr="007F3AE6">
        <w:trPr>
          <w:trHeight w:val="559"/>
          <w:jc w:val="center"/>
        </w:trPr>
        <w:tc>
          <w:tcPr>
            <w:tcW w:w="988" w:type="dxa"/>
            <w:hideMark/>
          </w:tcPr>
          <w:p w14:paraId="1B471A4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70</w:t>
            </w:r>
          </w:p>
        </w:tc>
        <w:tc>
          <w:tcPr>
            <w:tcW w:w="2273" w:type="dxa"/>
            <w:hideMark/>
          </w:tcPr>
          <w:p w14:paraId="11C866E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Покровська, 8/66</w:t>
            </w:r>
          </w:p>
        </w:tc>
        <w:tc>
          <w:tcPr>
            <w:tcW w:w="2404" w:type="dxa"/>
            <w:hideMark/>
          </w:tcPr>
          <w:p w14:paraId="50211DA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w:t>
            </w:r>
          </w:p>
        </w:tc>
        <w:tc>
          <w:tcPr>
            <w:tcW w:w="2977" w:type="dxa"/>
            <w:hideMark/>
          </w:tcPr>
          <w:p w14:paraId="217ACF0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Інформаційно-платіжний термінал</w:t>
            </w:r>
          </w:p>
        </w:tc>
      </w:tr>
      <w:tr w:rsidR="005550A8" w:rsidRPr="003662F3" w14:paraId="414C87A7" w14:textId="77777777" w:rsidTr="007F3AE6">
        <w:trPr>
          <w:trHeight w:val="979"/>
          <w:jc w:val="center"/>
        </w:trPr>
        <w:tc>
          <w:tcPr>
            <w:tcW w:w="988" w:type="dxa"/>
            <w:hideMark/>
          </w:tcPr>
          <w:p w14:paraId="4374736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71</w:t>
            </w:r>
          </w:p>
        </w:tc>
        <w:tc>
          <w:tcPr>
            <w:tcW w:w="2273" w:type="dxa"/>
            <w:hideMark/>
          </w:tcPr>
          <w:p w14:paraId="657BD91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Глібова 5/1</w:t>
            </w:r>
          </w:p>
        </w:tc>
        <w:tc>
          <w:tcPr>
            <w:tcW w:w="2404" w:type="dxa"/>
            <w:hideMark/>
          </w:tcPr>
          <w:p w14:paraId="5B44E4D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32</w:t>
            </w:r>
          </w:p>
        </w:tc>
        <w:tc>
          <w:tcPr>
            <w:tcW w:w="2977" w:type="dxa"/>
            <w:hideMark/>
          </w:tcPr>
          <w:p w14:paraId="7D0B9B2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розрахунково-касового центру</w:t>
            </w:r>
          </w:p>
        </w:tc>
      </w:tr>
      <w:tr w:rsidR="005550A8" w:rsidRPr="003662F3" w14:paraId="08A602BC" w14:textId="77777777" w:rsidTr="00320522">
        <w:trPr>
          <w:trHeight w:val="555"/>
          <w:jc w:val="center"/>
        </w:trPr>
        <w:tc>
          <w:tcPr>
            <w:tcW w:w="988" w:type="dxa"/>
            <w:hideMark/>
          </w:tcPr>
          <w:p w14:paraId="2FFCF30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71</w:t>
            </w:r>
          </w:p>
        </w:tc>
        <w:tc>
          <w:tcPr>
            <w:tcW w:w="2273" w:type="dxa"/>
            <w:hideMark/>
          </w:tcPr>
          <w:p w14:paraId="16031EF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Богуна, 14-В</w:t>
            </w:r>
          </w:p>
        </w:tc>
        <w:tc>
          <w:tcPr>
            <w:tcW w:w="2404" w:type="dxa"/>
            <w:hideMark/>
          </w:tcPr>
          <w:p w14:paraId="10C7CD0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44,3</w:t>
            </w:r>
          </w:p>
        </w:tc>
        <w:tc>
          <w:tcPr>
            <w:tcW w:w="2977" w:type="dxa"/>
            <w:noWrap/>
            <w:hideMark/>
          </w:tcPr>
          <w:p w14:paraId="5C10B96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Авто-гараж</w:t>
            </w:r>
          </w:p>
        </w:tc>
      </w:tr>
      <w:tr w:rsidR="005550A8" w:rsidRPr="003662F3" w14:paraId="7C6462B1" w14:textId="77777777" w:rsidTr="007F3AE6">
        <w:trPr>
          <w:trHeight w:val="562"/>
          <w:jc w:val="center"/>
        </w:trPr>
        <w:tc>
          <w:tcPr>
            <w:tcW w:w="988" w:type="dxa"/>
            <w:hideMark/>
          </w:tcPr>
          <w:p w14:paraId="63C3970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72</w:t>
            </w:r>
          </w:p>
        </w:tc>
        <w:tc>
          <w:tcPr>
            <w:tcW w:w="2273" w:type="dxa"/>
            <w:hideMark/>
          </w:tcPr>
          <w:p w14:paraId="6184B76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21-а,</w:t>
            </w:r>
          </w:p>
        </w:tc>
        <w:tc>
          <w:tcPr>
            <w:tcW w:w="2404" w:type="dxa"/>
            <w:hideMark/>
          </w:tcPr>
          <w:p w14:paraId="3B7C296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30,8</w:t>
            </w:r>
          </w:p>
        </w:tc>
        <w:tc>
          <w:tcPr>
            <w:tcW w:w="2977" w:type="dxa"/>
            <w:hideMark/>
          </w:tcPr>
          <w:p w14:paraId="254C54F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надання послуг</w:t>
            </w:r>
          </w:p>
        </w:tc>
      </w:tr>
      <w:tr w:rsidR="005550A8" w:rsidRPr="003662F3" w14:paraId="6277BCF7" w14:textId="77777777" w:rsidTr="007F3AE6">
        <w:trPr>
          <w:trHeight w:val="556"/>
          <w:jc w:val="center"/>
        </w:trPr>
        <w:tc>
          <w:tcPr>
            <w:tcW w:w="988" w:type="dxa"/>
            <w:hideMark/>
          </w:tcPr>
          <w:p w14:paraId="322B0DC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73</w:t>
            </w:r>
          </w:p>
        </w:tc>
        <w:tc>
          <w:tcPr>
            <w:tcW w:w="2273" w:type="dxa"/>
            <w:hideMark/>
          </w:tcPr>
          <w:p w14:paraId="38BC26F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21-а</w:t>
            </w:r>
          </w:p>
        </w:tc>
        <w:tc>
          <w:tcPr>
            <w:tcW w:w="2404" w:type="dxa"/>
            <w:hideMark/>
          </w:tcPr>
          <w:p w14:paraId="252EC65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39,84</w:t>
            </w:r>
          </w:p>
        </w:tc>
        <w:tc>
          <w:tcPr>
            <w:tcW w:w="2977" w:type="dxa"/>
            <w:hideMark/>
          </w:tcPr>
          <w:p w14:paraId="0E7CBD5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Урочиста виписка новонароджених</w:t>
            </w:r>
          </w:p>
        </w:tc>
      </w:tr>
      <w:tr w:rsidR="005550A8" w:rsidRPr="003662F3" w14:paraId="5B7C029C" w14:textId="77777777" w:rsidTr="007F3AE6">
        <w:trPr>
          <w:trHeight w:val="550"/>
          <w:jc w:val="center"/>
        </w:trPr>
        <w:tc>
          <w:tcPr>
            <w:tcW w:w="988" w:type="dxa"/>
            <w:hideMark/>
          </w:tcPr>
          <w:p w14:paraId="2699493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74</w:t>
            </w:r>
          </w:p>
        </w:tc>
        <w:tc>
          <w:tcPr>
            <w:tcW w:w="2273" w:type="dxa"/>
            <w:hideMark/>
          </w:tcPr>
          <w:p w14:paraId="6199A12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вул. Московська, 21А</w:t>
            </w:r>
          </w:p>
        </w:tc>
        <w:tc>
          <w:tcPr>
            <w:tcW w:w="2404" w:type="dxa"/>
            <w:hideMark/>
          </w:tcPr>
          <w:p w14:paraId="5DC7885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82,24</w:t>
            </w:r>
          </w:p>
        </w:tc>
        <w:tc>
          <w:tcPr>
            <w:tcW w:w="2977" w:type="dxa"/>
            <w:hideMark/>
          </w:tcPr>
          <w:p w14:paraId="4AC7510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аптечного пункту</w:t>
            </w:r>
          </w:p>
        </w:tc>
      </w:tr>
      <w:tr w:rsidR="005550A8" w:rsidRPr="003662F3" w14:paraId="0CAF6197" w14:textId="77777777" w:rsidTr="007F3AE6">
        <w:trPr>
          <w:trHeight w:val="983"/>
          <w:jc w:val="center"/>
        </w:trPr>
        <w:tc>
          <w:tcPr>
            <w:tcW w:w="988" w:type="dxa"/>
            <w:hideMark/>
          </w:tcPr>
          <w:p w14:paraId="3F7CF3B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75</w:t>
            </w:r>
          </w:p>
        </w:tc>
        <w:tc>
          <w:tcPr>
            <w:tcW w:w="2273" w:type="dxa"/>
            <w:hideMark/>
          </w:tcPr>
          <w:p w14:paraId="379D78A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Покровська, 18</w:t>
            </w:r>
          </w:p>
        </w:tc>
        <w:tc>
          <w:tcPr>
            <w:tcW w:w="2404" w:type="dxa"/>
            <w:hideMark/>
          </w:tcPr>
          <w:p w14:paraId="2F2BB1E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246,6</w:t>
            </w:r>
          </w:p>
        </w:tc>
        <w:tc>
          <w:tcPr>
            <w:tcW w:w="2977" w:type="dxa"/>
            <w:hideMark/>
          </w:tcPr>
          <w:p w14:paraId="3A55E7E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Ніжинського диспансерного наркологічного відділення</w:t>
            </w:r>
          </w:p>
        </w:tc>
      </w:tr>
      <w:tr w:rsidR="005550A8" w:rsidRPr="003662F3" w14:paraId="63BEB769" w14:textId="77777777" w:rsidTr="00320522">
        <w:trPr>
          <w:trHeight w:val="630"/>
          <w:jc w:val="center"/>
        </w:trPr>
        <w:tc>
          <w:tcPr>
            <w:tcW w:w="988" w:type="dxa"/>
            <w:hideMark/>
          </w:tcPr>
          <w:p w14:paraId="3F3FA65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76</w:t>
            </w:r>
          </w:p>
        </w:tc>
        <w:tc>
          <w:tcPr>
            <w:tcW w:w="2273" w:type="dxa"/>
            <w:hideMark/>
          </w:tcPr>
          <w:p w14:paraId="07DC175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Московська,21</w:t>
            </w:r>
          </w:p>
        </w:tc>
        <w:tc>
          <w:tcPr>
            <w:tcW w:w="2404" w:type="dxa"/>
            <w:hideMark/>
          </w:tcPr>
          <w:p w14:paraId="21783B0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46,1</w:t>
            </w:r>
          </w:p>
        </w:tc>
        <w:tc>
          <w:tcPr>
            <w:tcW w:w="2977" w:type="dxa"/>
            <w:hideMark/>
          </w:tcPr>
          <w:p w14:paraId="1C7C330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аптеки</w:t>
            </w:r>
          </w:p>
        </w:tc>
      </w:tr>
      <w:tr w:rsidR="005550A8" w:rsidRPr="003662F3" w14:paraId="3241684C" w14:textId="77777777" w:rsidTr="007F3AE6">
        <w:trPr>
          <w:trHeight w:val="906"/>
          <w:jc w:val="center"/>
        </w:trPr>
        <w:tc>
          <w:tcPr>
            <w:tcW w:w="988" w:type="dxa"/>
            <w:hideMark/>
          </w:tcPr>
          <w:p w14:paraId="268F1A8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77</w:t>
            </w:r>
          </w:p>
        </w:tc>
        <w:tc>
          <w:tcPr>
            <w:tcW w:w="2273" w:type="dxa"/>
            <w:hideMark/>
          </w:tcPr>
          <w:p w14:paraId="5AF874C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Московська,21</w:t>
            </w:r>
          </w:p>
        </w:tc>
        <w:tc>
          <w:tcPr>
            <w:tcW w:w="2404" w:type="dxa"/>
            <w:hideMark/>
          </w:tcPr>
          <w:p w14:paraId="08A576D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18,5</w:t>
            </w:r>
          </w:p>
        </w:tc>
        <w:tc>
          <w:tcPr>
            <w:tcW w:w="2977" w:type="dxa"/>
            <w:hideMark/>
          </w:tcPr>
          <w:p w14:paraId="4ECD3A4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адміністративного кабінету</w:t>
            </w:r>
          </w:p>
        </w:tc>
      </w:tr>
      <w:tr w:rsidR="005550A8" w:rsidRPr="003662F3" w14:paraId="51EDB019" w14:textId="77777777" w:rsidTr="007F3AE6">
        <w:trPr>
          <w:trHeight w:val="1132"/>
          <w:jc w:val="center"/>
        </w:trPr>
        <w:tc>
          <w:tcPr>
            <w:tcW w:w="988" w:type="dxa"/>
            <w:hideMark/>
          </w:tcPr>
          <w:p w14:paraId="124AEF6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lastRenderedPageBreak/>
              <w:t>78</w:t>
            </w:r>
          </w:p>
        </w:tc>
        <w:tc>
          <w:tcPr>
            <w:tcW w:w="2273" w:type="dxa"/>
            <w:hideMark/>
          </w:tcPr>
          <w:p w14:paraId="5FCFC47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Московська,21</w:t>
            </w:r>
          </w:p>
        </w:tc>
        <w:tc>
          <w:tcPr>
            <w:tcW w:w="2404" w:type="dxa"/>
            <w:hideMark/>
          </w:tcPr>
          <w:p w14:paraId="40B11F5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36,9</w:t>
            </w:r>
          </w:p>
        </w:tc>
        <w:tc>
          <w:tcPr>
            <w:tcW w:w="2977" w:type="dxa"/>
            <w:hideMark/>
          </w:tcPr>
          <w:p w14:paraId="660B133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кабінету ультразвукової діагностики та надання медичних послуг</w:t>
            </w:r>
          </w:p>
        </w:tc>
      </w:tr>
      <w:tr w:rsidR="005550A8" w:rsidRPr="003662F3" w14:paraId="66C07221" w14:textId="77777777" w:rsidTr="007F3AE6">
        <w:trPr>
          <w:trHeight w:val="837"/>
          <w:jc w:val="center"/>
        </w:trPr>
        <w:tc>
          <w:tcPr>
            <w:tcW w:w="988" w:type="dxa"/>
            <w:hideMark/>
          </w:tcPr>
          <w:p w14:paraId="26899DF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79</w:t>
            </w:r>
          </w:p>
        </w:tc>
        <w:tc>
          <w:tcPr>
            <w:tcW w:w="2273" w:type="dxa"/>
            <w:hideMark/>
          </w:tcPr>
          <w:p w14:paraId="087E531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21</w:t>
            </w:r>
          </w:p>
        </w:tc>
        <w:tc>
          <w:tcPr>
            <w:tcW w:w="2404" w:type="dxa"/>
            <w:hideMark/>
          </w:tcPr>
          <w:p w14:paraId="7145857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97,6</w:t>
            </w:r>
          </w:p>
        </w:tc>
        <w:tc>
          <w:tcPr>
            <w:tcW w:w="2977" w:type="dxa"/>
            <w:hideMark/>
          </w:tcPr>
          <w:p w14:paraId="131D513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паталогоанатомічної лабораторії</w:t>
            </w:r>
          </w:p>
        </w:tc>
      </w:tr>
      <w:tr w:rsidR="005550A8" w:rsidRPr="003662F3" w14:paraId="5AA66E4C" w14:textId="77777777" w:rsidTr="00320522">
        <w:trPr>
          <w:trHeight w:val="705"/>
          <w:jc w:val="center"/>
        </w:trPr>
        <w:tc>
          <w:tcPr>
            <w:tcW w:w="988" w:type="dxa"/>
            <w:hideMark/>
          </w:tcPr>
          <w:p w14:paraId="7FE7581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80</w:t>
            </w:r>
          </w:p>
        </w:tc>
        <w:tc>
          <w:tcPr>
            <w:tcW w:w="2273" w:type="dxa"/>
            <w:hideMark/>
          </w:tcPr>
          <w:p w14:paraId="692A7C9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21</w:t>
            </w:r>
          </w:p>
        </w:tc>
        <w:tc>
          <w:tcPr>
            <w:tcW w:w="2404" w:type="dxa"/>
            <w:hideMark/>
          </w:tcPr>
          <w:p w14:paraId="1DFA5C7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66</w:t>
            </w:r>
          </w:p>
        </w:tc>
        <w:tc>
          <w:tcPr>
            <w:tcW w:w="2977" w:type="dxa"/>
            <w:hideMark/>
          </w:tcPr>
          <w:p w14:paraId="28B8F54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моргу</w:t>
            </w:r>
          </w:p>
        </w:tc>
      </w:tr>
      <w:tr w:rsidR="005550A8" w:rsidRPr="003662F3" w14:paraId="1B852F61" w14:textId="77777777" w:rsidTr="007F3AE6">
        <w:trPr>
          <w:trHeight w:val="973"/>
          <w:jc w:val="center"/>
        </w:trPr>
        <w:tc>
          <w:tcPr>
            <w:tcW w:w="988" w:type="dxa"/>
            <w:hideMark/>
          </w:tcPr>
          <w:p w14:paraId="3DE23AB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81</w:t>
            </w:r>
          </w:p>
        </w:tc>
        <w:tc>
          <w:tcPr>
            <w:tcW w:w="2273" w:type="dxa"/>
            <w:hideMark/>
          </w:tcPr>
          <w:p w14:paraId="2AF367E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21</w:t>
            </w:r>
          </w:p>
        </w:tc>
        <w:tc>
          <w:tcPr>
            <w:tcW w:w="2404" w:type="dxa"/>
            <w:hideMark/>
          </w:tcPr>
          <w:p w14:paraId="56E5F88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72,1</w:t>
            </w:r>
          </w:p>
        </w:tc>
        <w:tc>
          <w:tcPr>
            <w:tcW w:w="2977" w:type="dxa"/>
            <w:hideMark/>
          </w:tcPr>
          <w:p w14:paraId="4F7D788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Розташування та експлуатації комп'ютерного томографу</w:t>
            </w:r>
          </w:p>
        </w:tc>
      </w:tr>
      <w:tr w:rsidR="005550A8" w:rsidRPr="003662F3" w14:paraId="31974CF2" w14:textId="77777777" w:rsidTr="007F3AE6">
        <w:trPr>
          <w:trHeight w:val="704"/>
          <w:jc w:val="center"/>
        </w:trPr>
        <w:tc>
          <w:tcPr>
            <w:tcW w:w="988" w:type="dxa"/>
            <w:hideMark/>
          </w:tcPr>
          <w:p w14:paraId="5F77646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82</w:t>
            </w:r>
          </w:p>
        </w:tc>
        <w:tc>
          <w:tcPr>
            <w:tcW w:w="2273" w:type="dxa"/>
            <w:hideMark/>
          </w:tcPr>
          <w:p w14:paraId="02534D7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21</w:t>
            </w:r>
          </w:p>
        </w:tc>
        <w:tc>
          <w:tcPr>
            <w:tcW w:w="2404" w:type="dxa"/>
            <w:hideMark/>
          </w:tcPr>
          <w:p w14:paraId="50CF686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w:t>
            </w:r>
          </w:p>
        </w:tc>
        <w:tc>
          <w:tcPr>
            <w:tcW w:w="2977" w:type="dxa"/>
            <w:hideMark/>
          </w:tcPr>
          <w:p w14:paraId="3FE43A2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терміналу самообслуговування</w:t>
            </w:r>
          </w:p>
        </w:tc>
      </w:tr>
      <w:tr w:rsidR="005550A8" w:rsidRPr="003662F3" w14:paraId="136C9886" w14:textId="77777777" w:rsidTr="007F3AE6">
        <w:trPr>
          <w:trHeight w:val="558"/>
          <w:jc w:val="center"/>
        </w:trPr>
        <w:tc>
          <w:tcPr>
            <w:tcW w:w="988" w:type="dxa"/>
            <w:hideMark/>
          </w:tcPr>
          <w:p w14:paraId="146FBFE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83</w:t>
            </w:r>
          </w:p>
        </w:tc>
        <w:tc>
          <w:tcPr>
            <w:tcW w:w="2273" w:type="dxa"/>
            <w:hideMark/>
          </w:tcPr>
          <w:p w14:paraId="1E21A82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Московська, 21-а</w:t>
            </w:r>
          </w:p>
        </w:tc>
        <w:tc>
          <w:tcPr>
            <w:tcW w:w="2404" w:type="dxa"/>
            <w:hideMark/>
          </w:tcPr>
          <w:p w14:paraId="0C3DCD7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164,9</w:t>
            </w:r>
          </w:p>
        </w:tc>
        <w:tc>
          <w:tcPr>
            <w:tcW w:w="2977" w:type="dxa"/>
            <w:noWrap/>
            <w:hideMark/>
          </w:tcPr>
          <w:p w14:paraId="39FF54F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Гемодіалізу</w:t>
            </w:r>
          </w:p>
        </w:tc>
      </w:tr>
      <w:tr w:rsidR="005550A8" w:rsidRPr="003662F3" w14:paraId="40691EE6" w14:textId="77777777" w:rsidTr="007F3AE6">
        <w:trPr>
          <w:trHeight w:val="567"/>
          <w:jc w:val="center"/>
        </w:trPr>
        <w:tc>
          <w:tcPr>
            <w:tcW w:w="988" w:type="dxa"/>
            <w:hideMark/>
          </w:tcPr>
          <w:p w14:paraId="4824170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84</w:t>
            </w:r>
          </w:p>
        </w:tc>
        <w:tc>
          <w:tcPr>
            <w:tcW w:w="2273" w:type="dxa"/>
            <w:hideMark/>
          </w:tcPr>
          <w:p w14:paraId="2B9388C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Покровська, 18</w:t>
            </w:r>
          </w:p>
        </w:tc>
        <w:tc>
          <w:tcPr>
            <w:tcW w:w="2404" w:type="dxa"/>
            <w:hideMark/>
          </w:tcPr>
          <w:p w14:paraId="55F25CE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230,1</w:t>
            </w:r>
          </w:p>
        </w:tc>
        <w:tc>
          <w:tcPr>
            <w:tcW w:w="2977" w:type="dxa"/>
            <w:hideMark/>
          </w:tcPr>
          <w:p w14:paraId="4DE40A3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обласного центру</w:t>
            </w:r>
          </w:p>
        </w:tc>
      </w:tr>
      <w:tr w:rsidR="005550A8" w:rsidRPr="003662F3" w14:paraId="0860C536" w14:textId="77777777" w:rsidTr="007F3AE6">
        <w:trPr>
          <w:trHeight w:val="687"/>
          <w:jc w:val="center"/>
        </w:trPr>
        <w:tc>
          <w:tcPr>
            <w:tcW w:w="988" w:type="dxa"/>
            <w:hideMark/>
          </w:tcPr>
          <w:p w14:paraId="1BD3308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85</w:t>
            </w:r>
          </w:p>
        </w:tc>
        <w:tc>
          <w:tcPr>
            <w:tcW w:w="2273" w:type="dxa"/>
            <w:hideMark/>
          </w:tcPr>
          <w:p w14:paraId="0FF87B4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Покровська, 18</w:t>
            </w:r>
          </w:p>
        </w:tc>
        <w:tc>
          <w:tcPr>
            <w:tcW w:w="2404" w:type="dxa"/>
            <w:hideMark/>
          </w:tcPr>
          <w:p w14:paraId="4A9D8E3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41,1</w:t>
            </w:r>
          </w:p>
        </w:tc>
        <w:tc>
          <w:tcPr>
            <w:tcW w:w="2977" w:type="dxa"/>
            <w:hideMark/>
          </w:tcPr>
          <w:p w14:paraId="196665E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обласного центру</w:t>
            </w:r>
          </w:p>
        </w:tc>
      </w:tr>
      <w:tr w:rsidR="005550A8" w:rsidRPr="003662F3" w14:paraId="343DDD41" w14:textId="77777777" w:rsidTr="007F3AE6">
        <w:trPr>
          <w:trHeight w:val="700"/>
          <w:jc w:val="center"/>
        </w:trPr>
        <w:tc>
          <w:tcPr>
            <w:tcW w:w="988" w:type="dxa"/>
            <w:hideMark/>
          </w:tcPr>
          <w:p w14:paraId="037A5E1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86</w:t>
            </w:r>
          </w:p>
        </w:tc>
        <w:tc>
          <w:tcPr>
            <w:tcW w:w="2273" w:type="dxa"/>
            <w:hideMark/>
          </w:tcPr>
          <w:p w14:paraId="087972E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Покровська, 14є</w:t>
            </w:r>
          </w:p>
        </w:tc>
        <w:tc>
          <w:tcPr>
            <w:tcW w:w="2404" w:type="dxa"/>
            <w:hideMark/>
          </w:tcPr>
          <w:p w14:paraId="3639BEC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25,2</w:t>
            </w:r>
          </w:p>
        </w:tc>
        <w:tc>
          <w:tcPr>
            <w:tcW w:w="2977" w:type="dxa"/>
            <w:hideMark/>
          </w:tcPr>
          <w:p w14:paraId="60583D8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гаражу обласного центру</w:t>
            </w:r>
          </w:p>
        </w:tc>
      </w:tr>
      <w:tr w:rsidR="005550A8" w:rsidRPr="003662F3" w14:paraId="2EC21D3B" w14:textId="77777777" w:rsidTr="007F3AE6">
        <w:trPr>
          <w:trHeight w:val="412"/>
          <w:jc w:val="center"/>
        </w:trPr>
        <w:tc>
          <w:tcPr>
            <w:tcW w:w="988" w:type="dxa"/>
            <w:hideMark/>
          </w:tcPr>
          <w:p w14:paraId="445DE5B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87</w:t>
            </w:r>
          </w:p>
        </w:tc>
        <w:tc>
          <w:tcPr>
            <w:tcW w:w="2273" w:type="dxa"/>
            <w:hideMark/>
          </w:tcPr>
          <w:p w14:paraId="6141CAC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Прилуцька, 148</w:t>
            </w:r>
          </w:p>
        </w:tc>
        <w:tc>
          <w:tcPr>
            <w:tcW w:w="2404" w:type="dxa"/>
            <w:hideMark/>
          </w:tcPr>
          <w:p w14:paraId="340C604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3750</w:t>
            </w:r>
          </w:p>
        </w:tc>
        <w:tc>
          <w:tcPr>
            <w:tcW w:w="2977" w:type="dxa"/>
            <w:noWrap/>
            <w:hideMark/>
          </w:tcPr>
          <w:p w14:paraId="59D72C0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Автостоянка</w:t>
            </w:r>
          </w:p>
        </w:tc>
      </w:tr>
      <w:tr w:rsidR="005550A8" w:rsidRPr="003662F3" w14:paraId="6B4FB698" w14:textId="77777777" w:rsidTr="007F3AE6">
        <w:trPr>
          <w:trHeight w:val="701"/>
          <w:jc w:val="center"/>
        </w:trPr>
        <w:tc>
          <w:tcPr>
            <w:tcW w:w="988" w:type="dxa"/>
            <w:hideMark/>
          </w:tcPr>
          <w:p w14:paraId="67E83BD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88</w:t>
            </w:r>
          </w:p>
        </w:tc>
        <w:tc>
          <w:tcPr>
            <w:tcW w:w="2273" w:type="dxa"/>
            <w:hideMark/>
          </w:tcPr>
          <w:p w14:paraId="534CBE6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Космонавтів, 52 прим.2</w:t>
            </w:r>
          </w:p>
        </w:tc>
        <w:tc>
          <w:tcPr>
            <w:tcW w:w="2404" w:type="dxa"/>
            <w:hideMark/>
          </w:tcPr>
          <w:p w14:paraId="4230AB8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24,7</w:t>
            </w:r>
          </w:p>
        </w:tc>
        <w:tc>
          <w:tcPr>
            <w:tcW w:w="2977" w:type="dxa"/>
            <w:hideMark/>
          </w:tcPr>
          <w:p w14:paraId="6031A33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касового відділення</w:t>
            </w:r>
          </w:p>
        </w:tc>
      </w:tr>
      <w:tr w:rsidR="005550A8" w:rsidRPr="003662F3" w14:paraId="7B38D8EE" w14:textId="77777777" w:rsidTr="007F3AE6">
        <w:trPr>
          <w:trHeight w:val="683"/>
          <w:jc w:val="center"/>
        </w:trPr>
        <w:tc>
          <w:tcPr>
            <w:tcW w:w="988" w:type="dxa"/>
            <w:hideMark/>
          </w:tcPr>
          <w:p w14:paraId="6C1CCCD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89</w:t>
            </w:r>
          </w:p>
        </w:tc>
        <w:tc>
          <w:tcPr>
            <w:tcW w:w="2273" w:type="dxa"/>
            <w:hideMark/>
          </w:tcPr>
          <w:p w14:paraId="27EB5C6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Л. Толстого, 52-Д</w:t>
            </w:r>
          </w:p>
        </w:tc>
        <w:tc>
          <w:tcPr>
            <w:tcW w:w="2404" w:type="dxa"/>
            <w:hideMark/>
          </w:tcPr>
          <w:p w14:paraId="0B449E7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92,3</w:t>
            </w:r>
          </w:p>
        </w:tc>
        <w:tc>
          <w:tcPr>
            <w:tcW w:w="2977" w:type="dxa"/>
            <w:hideMark/>
          </w:tcPr>
          <w:p w14:paraId="62809DF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Проведення сільського господарства</w:t>
            </w:r>
          </w:p>
        </w:tc>
      </w:tr>
      <w:tr w:rsidR="005550A8" w:rsidRPr="003662F3" w14:paraId="0AE51133" w14:textId="77777777" w:rsidTr="007F3AE6">
        <w:trPr>
          <w:trHeight w:val="565"/>
          <w:jc w:val="center"/>
        </w:trPr>
        <w:tc>
          <w:tcPr>
            <w:tcW w:w="988" w:type="dxa"/>
            <w:hideMark/>
          </w:tcPr>
          <w:p w14:paraId="4EE7183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90</w:t>
            </w:r>
          </w:p>
        </w:tc>
        <w:tc>
          <w:tcPr>
            <w:tcW w:w="2273" w:type="dxa"/>
            <w:hideMark/>
          </w:tcPr>
          <w:p w14:paraId="129A176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Космонавтів, 43</w:t>
            </w:r>
          </w:p>
        </w:tc>
        <w:tc>
          <w:tcPr>
            <w:tcW w:w="2404" w:type="dxa"/>
            <w:hideMark/>
          </w:tcPr>
          <w:p w14:paraId="3C80C78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41,5</w:t>
            </w:r>
          </w:p>
        </w:tc>
        <w:tc>
          <w:tcPr>
            <w:tcW w:w="2977" w:type="dxa"/>
            <w:hideMark/>
          </w:tcPr>
          <w:p w14:paraId="33742CB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бібліотеки-філіалу №1</w:t>
            </w:r>
          </w:p>
        </w:tc>
      </w:tr>
      <w:tr w:rsidR="005550A8" w:rsidRPr="003662F3" w14:paraId="50052B9A" w14:textId="77777777" w:rsidTr="007F3AE6">
        <w:trPr>
          <w:trHeight w:val="989"/>
          <w:jc w:val="center"/>
        </w:trPr>
        <w:tc>
          <w:tcPr>
            <w:tcW w:w="988" w:type="dxa"/>
            <w:hideMark/>
          </w:tcPr>
          <w:p w14:paraId="10D1906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91</w:t>
            </w:r>
          </w:p>
        </w:tc>
        <w:tc>
          <w:tcPr>
            <w:tcW w:w="2273" w:type="dxa"/>
            <w:hideMark/>
          </w:tcPr>
          <w:p w14:paraId="529D356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Космонавтів,52 прим. 3</w:t>
            </w:r>
          </w:p>
        </w:tc>
        <w:tc>
          <w:tcPr>
            <w:tcW w:w="2404" w:type="dxa"/>
            <w:hideMark/>
          </w:tcPr>
          <w:p w14:paraId="7415970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9,59</w:t>
            </w:r>
          </w:p>
        </w:tc>
        <w:tc>
          <w:tcPr>
            <w:tcW w:w="2977" w:type="dxa"/>
            <w:hideMark/>
          </w:tcPr>
          <w:p w14:paraId="7B503B7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29DEF194" w14:textId="77777777" w:rsidTr="007F3AE6">
        <w:trPr>
          <w:trHeight w:val="563"/>
          <w:jc w:val="center"/>
        </w:trPr>
        <w:tc>
          <w:tcPr>
            <w:tcW w:w="988" w:type="dxa"/>
            <w:hideMark/>
          </w:tcPr>
          <w:p w14:paraId="71668CC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92</w:t>
            </w:r>
          </w:p>
        </w:tc>
        <w:tc>
          <w:tcPr>
            <w:tcW w:w="2273" w:type="dxa"/>
            <w:hideMark/>
          </w:tcPr>
          <w:p w14:paraId="0633CCB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Космонавтів,52 прим. 3</w:t>
            </w:r>
          </w:p>
        </w:tc>
        <w:tc>
          <w:tcPr>
            <w:tcW w:w="2404" w:type="dxa"/>
            <w:hideMark/>
          </w:tcPr>
          <w:p w14:paraId="0C407BD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9,51</w:t>
            </w:r>
          </w:p>
        </w:tc>
        <w:tc>
          <w:tcPr>
            <w:tcW w:w="2977" w:type="dxa"/>
            <w:hideMark/>
          </w:tcPr>
          <w:p w14:paraId="20DBC34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логопедичного пункту</w:t>
            </w:r>
          </w:p>
        </w:tc>
      </w:tr>
      <w:tr w:rsidR="005550A8" w:rsidRPr="003662F3" w14:paraId="6B50847B" w14:textId="77777777" w:rsidTr="007F3AE6">
        <w:trPr>
          <w:trHeight w:val="402"/>
          <w:jc w:val="center"/>
        </w:trPr>
        <w:tc>
          <w:tcPr>
            <w:tcW w:w="988" w:type="dxa"/>
            <w:hideMark/>
          </w:tcPr>
          <w:p w14:paraId="68E6877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93</w:t>
            </w:r>
          </w:p>
        </w:tc>
        <w:tc>
          <w:tcPr>
            <w:tcW w:w="2273" w:type="dxa"/>
            <w:hideMark/>
          </w:tcPr>
          <w:p w14:paraId="6EE8C69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Гоголя,6</w:t>
            </w:r>
          </w:p>
        </w:tc>
        <w:tc>
          <w:tcPr>
            <w:tcW w:w="2404" w:type="dxa"/>
            <w:hideMark/>
          </w:tcPr>
          <w:p w14:paraId="731846B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21,9</w:t>
            </w:r>
          </w:p>
        </w:tc>
        <w:tc>
          <w:tcPr>
            <w:tcW w:w="2977" w:type="dxa"/>
            <w:noWrap/>
            <w:hideMark/>
          </w:tcPr>
          <w:p w14:paraId="055D674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 </w:t>
            </w:r>
          </w:p>
        </w:tc>
      </w:tr>
      <w:tr w:rsidR="005550A8" w:rsidRPr="003662F3" w14:paraId="6AC188DB" w14:textId="77777777" w:rsidTr="007F3AE6">
        <w:trPr>
          <w:trHeight w:val="564"/>
          <w:jc w:val="center"/>
        </w:trPr>
        <w:tc>
          <w:tcPr>
            <w:tcW w:w="988" w:type="dxa"/>
            <w:hideMark/>
          </w:tcPr>
          <w:p w14:paraId="0AF7538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94</w:t>
            </w:r>
          </w:p>
        </w:tc>
        <w:tc>
          <w:tcPr>
            <w:tcW w:w="2273" w:type="dxa"/>
            <w:hideMark/>
          </w:tcPr>
          <w:p w14:paraId="4D4C2AC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Прилуцька, 156</w:t>
            </w:r>
          </w:p>
        </w:tc>
        <w:tc>
          <w:tcPr>
            <w:tcW w:w="2404" w:type="dxa"/>
            <w:hideMark/>
          </w:tcPr>
          <w:p w14:paraId="7E12BC4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236,9</w:t>
            </w:r>
          </w:p>
        </w:tc>
        <w:tc>
          <w:tcPr>
            <w:tcW w:w="2977" w:type="dxa"/>
            <w:hideMark/>
          </w:tcPr>
          <w:p w14:paraId="2FCD1C4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Вільна боротьба та бокс</w:t>
            </w:r>
          </w:p>
        </w:tc>
      </w:tr>
      <w:tr w:rsidR="005550A8" w:rsidRPr="003662F3" w14:paraId="22C4764D" w14:textId="77777777" w:rsidTr="007F3AE6">
        <w:trPr>
          <w:trHeight w:val="419"/>
          <w:jc w:val="center"/>
        </w:trPr>
        <w:tc>
          <w:tcPr>
            <w:tcW w:w="988" w:type="dxa"/>
            <w:hideMark/>
          </w:tcPr>
          <w:p w14:paraId="1DAC2FF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95</w:t>
            </w:r>
          </w:p>
        </w:tc>
        <w:tc>
          <w:tcPr>
            <w:tcW w:w="2273" w:type="dxa"/>
            <w:hideMark/>
          </w:tcPr>
          <w:p w14:paraId="71B83073"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Полковника Розумовського,5</w:t>
            </w:r>
          </w:p>
        </w:tc>
        <w:tc>
          <w:tcPr>
            <w:tcW w:w="2404" w:type="dxa"/>
            <w:hideMark/>
          </w:tcPr>
          <w:p w14:paraId="4227AE4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71,3</w:t>
            </w:r>
          </w:p>
        </w:tc>
        <w:tc>
          <w:tcPr>
            <w:tcW w:w="2977" w:type="dxa"/>
            <w:hideMark/>
          </w:tcPr>
          <w:p w14:paraId="0756AA0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відділу</w:t>
            </w:r>
          </w:p>
        </w:tc>
      </w:tr>
      <w:tr w:rsidR="005550A8" w:rsidRPr="003662F3" w14:paraId="42D60ECB" w14:textId="77777777" w:rsidTr="007A5D56">
        <w:trPr>
          <w:trHeight w:val="835"/>
          <w:jc w:val="center"/>
        </w:trPr>
        <w:tc>
          <w:tcPr>
            <w:tcW w:w="988" w:type="dxa"/>
            <w:hideMark/>
          </w:tcPr>
          <w:p w14:paraId="65FB399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96</w:t>
            </w:r>
          </w:p>
        </w:tc>
        <w:tc>
          <w:tcPr>
            <w:tcW w:w="2273" w:type="dxa"/>
            <w:hideMark/>
          </w:tcPr>
          <w:p w14:paraId="71DC687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Прилуцька, 156</w:t>
            </w:r>
          </w:p>
        </w:tc>
        <w:tc>
          <w:tcPr>
            <w:tcW w:w="2404" w:type="dxa"/>
            <w:hideMark/>
          </w:tcPr>
          <w:p w14:paraId="2FA0493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105,56</w:t>
            </w:r>
          </w:p>
        </w:tc>
        <w:tc>
          <w:tcPr>
            <w:tcW w:w="2977" w:type="dxa"/>
            <w:hideMark/>
          </w:tcPr>
          <w:p w14:paraId="33258E6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3B73DB19" w14:textId="77777777" w:rsidTr="007A5D56">
        <w:trPr>
          <w:trHeight w:val="577"/>
          <w:jc w:val="center"/>
        </w:trPr>
        <w:tc>
          <w:tcPr>
            <w:tcW w:w="988" w:type="dxa"/>
            <w:hideMark/>
          </w:tcPr>
          <w:p w14:paraId="29024CC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97</w:t>
            </w:r>
          </w:p>
        </w:tc>
        <w:tc>
          <w:tcPr>
            <w:tcW w:w="2273" w:type="dxa"/>
            <w:hideMark/>
          </w:tcPr>
          <w:p w14:paraId="584734C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Кушакевича, 7 (Лащенка)</w:t>
            </w:r>
          </w:p>
        </w:tc>
        <w:tc>
          <w:tcPr>
            <w:tcW w:w="2404" w:type="dxa"/>
            <w:hideMark/>
          </w:tcPr>
          <w:p w14:paraId="3EC04D4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117,80</w:t>
            </w:r>
          </w:p>
        </w:tc>
        <w:tc>
          <w:tcPr>
            <w:tcW w:w="2977" w:type="dxa"/>
            <w:hideMark/>
          </w:tcPr>
          <w:p w14:paraId="72622D6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Спортткомплекс "Металіст"</w:t>
            </w:r>
          </w:p>
        </w:tc>
      </w:tr>
      <w:tr w:rsidR="005550A8" w:rsidRPr="003662F3" w14:paraId="6B38E528" w14:textId="77777777" w:rsidTr="007A5D56">
        <w:trPr>
          <w:trHeight w:val="685"/>
          <w:jc w:val="center"/>
        </w:trPr>
        <w:tc>
          <w:tcPr>
            <w:tcW w:w="988" w:type="dxa"/>
            <w:hideMark/>
          </w:tcPr>
          <w:p w14:paraId="66A9277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98</w:t>
            </w:r>
          </w:p>
        </w:tc>
        <w:tc>
          <w:tcPr>
            <w:tcW w:w="2273" w:type="dxa"/>
            <w:hideMark/>
          </w:tcPr>
          <w:p w14:paraId="025C1B3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Небесної сотні,11</w:t>
            </w:r>
          </w:p>
        </w:tc>
        <w:tc>
          <w:tcPr>
            <w:tcW w:w="2404" w:type="dxa"/>
            <w:hideMark/>
          </w:tcPr>
          <w:p w14:paraId="228BA5D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104,5</w:t>
            </w:r>
          </w:p>
        </w:tc>
        <w:tc>
          <w:tcPr>
            <w:tcW w:w="2977" w:type="dxa"/>
            <w:hideMark/>
          </w:tcPr>
          <w:p w14:paraId="626581F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спортивного залу</w:t>
            </w:r>
          </w:p>
        </w:tc>
      </w:tr>
      <w:tr w:rsidR="005550A8" w:rsidRPr="003662F3" w14:paraId="730E80E6" w14:textId="77777777" w:rsidTr="007A5D56">
        <w:trPr>
          <w:trHeight w:val="553"/>
          <w:jc w:val="center"/>
        </w:trPr>
        <w:tc>
          <w:tcPr>
            <w:tcW w:w="988" w:type="dxa"/>
            <w:hideMark/>
          </w:tcPr>
          <w:p w14:paraId="00BC215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lastRenderedPageBreak/>
              <w:t>99</w:t>
            </w:r>
          </w:p>
        </w:tc>
        <w:tc>
          <w:tcPr>
            <w:tcW w:w="2273" w:type="dxa"/>
            <w:hideMark/>
          </w:tcPr>
          <w:p w14:paraId="4C5829E0"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Успенська,2</w:t>
            </w:r>
          </w:p>
        </w:tc>
        <w:tc>
          <w:tcPr>
            <w:tcW w:w="2404" w:type="dxa"/>
            <w:hideMark/>
          </w:tcPr>
          <w:p w14:paraId="6D4B485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44,7</w:t>
            </w:r>
          </w:p>
        </w:tc>
        <w:tc>
          <w:tcPr>
            <w:tcW w:w="2977" w:type="dxa"/>
            <w:hideMark/>
          </w:tcPr>
          <w:p w14:paraId="7C2358B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бюро судово-медичної експертизи</w:t>
            </w:r>
          </w:p>
        </w:tc>
      </w:tr>
      <w:tr w:rsidR="005550A8" w:rsidRPr="003662F3" w14:paraId="5A115302" w14:textId="77777777" w:rsidTr="007A5D56">
        <w:trPr>
          <w:trHeight w:val="419"/>
          <w:jc w:val="center"/>
        </w:trPr>
        <w:tc>
          <w:tcPr>
            <w:tcW w:w="988" w:type="dxa"/>
            <w:hideMark/>
          </w:tcPr>
          <w:p w14:paraId="0E73E87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100</w:t>
            </w:r>
          </w:p>
        </w:tc>
        <w:tc>
          <w:tcPr>
            <w:tcW w:w="2273" w:type="dxa"/>
            <w:hideMark/>
          </w:tcPr>
          <w:p w14:paraId="0FAA399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Успенська,2</w:t>
            </w:r>
          </w:p>
        </w:tc>
        <w:tc>
          <w:tcPr>
            <w:tcW w:w="2404" w:type="dxa"/>
            <w:hideMark/>
          </w:tcPr>
          <w:p w14:paraId="1070CC5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93,24</w:t>
            </w:r>
          </w:p>
        </w:tc>
        <w:tc>
          <w:tcPr>
            <w:tcW w:w="2977" w:type="dxa"/>
            <w:hideMark/>
          </w:tcPr>
          <w:p w14:paraId="525D22EA"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Для медичної практики</w:t>
            </w:r>
          </w:p>
        </w:tc>
      </w:tr>
      <w:tr w:rsidR="005550A8" w:rsidRPr="003662F3" w14:paraId="45E57337" w14:textId="77777777" w:rsidTr="007A5D56">
        <w:trPr>
          <w:trHeight w:val="567"/>
          <w:jc w:val="center"/>
        </w:trPr>
        <w:tc>
          <w:tcPr>
            <w:tcW w:w="988" w:type="dxa"/>
            <w:hideMark/>
          </w:tcPr>
          <w:p w14:paraId="65AA520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101</w:t>
            </w:r>
          </w:p>
        </w:tc>
        <w:tc>
          <w:tcPr>
            <w:tcW w:w="2273" w:type="dxa"/>
            <w:hideMark/>
          </w:tcPr>
          <w:p w14:paraId="521AFD96"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Космонавтів, 52/1</w:t>
            </w:r>
          </w:p>
        </w:tc>
        <w:tc>
          <w:tcPr>
            <w:tcW w:w="2404" w:type="dxa"/>
            <w:hideMark/>
          </w:tcPr>
          <w:p w14:paraId="707F522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30,85</w:t>
            </w:r>
          </w:p>
        </w:tc>
        <w:tc>
          <w:tcPr>
            <w:tcW w:w="2977" w:type="dxa"/>
            <w:hideMark/>
          </w:tcPr>
          <w:p w14:paraId="5F7FD39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аптечного пункту</w:t>
            </w:r>
          </w:p>
        </w:tc>
      </w:tr>
      <w:tr w:rsidR="005550A8" w:rsidRPr="003662F3" w14:paraId="22D33901" w14:textId="77777777" w:rsidTr="00320522">
        <w:trPr>
          <w:trHeight w:val="680"/>
          <w:jc w:val="center"/>
        </w:trPr>
        <w:tc>
          <w:tcPr>
            <w:tcW w:w="988" w:type="dxa"/>
            <w:hideMark/>
          </w:tcPr>
          <w:p w14:paraId="0E81EEA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102</w:t>
            </w:r>
          </w:p>
        </w:tc>
        <w:tc>
          <w:tcPr>
            <w:tcW w:w="2273" w:type="dxa"/>
            <w:hideMark/>
          </w:tcPr>
          <w:p w14:paraId="29AC74AD"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Прилуцька, 126</w:t>
            </w:r>
          </w:p>
        </w:tc>
        <w:tc>
          <w:tcPr>
            <w:tcW w:w="2404" w:type="dxa"/>
            <w:hideMark/>
          </w:tcPr>
          <w:p w14:paraId="5804D0A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69,8</w:t>
            </w:r>
          </w:p>
        </w:tc>
        <w:tc>
          <w:tcPr>
            <w:tcW w:w="2977" w:type="dxa"/>
            <w:hideMark/>
          </w:tcPr>
          <w:p w14:paraId="4BC6C07C"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аптеки</w:t>
            </w:r>
          </w:p>
        </w:tc>
      </w:tr>
      <w:tr w:rsidR="005550A8" w:rsidRPr="003662F3" w14:paraId="60845986" w14:textId="77777777" w:rsidTr="00320522">
        <w:trPr>
          <w:trHeight w:val="1560"/>
          <w:jc w:val="center"/>
        </w:trPr>
        <w:tc>
          <w:tcPr>
            <w:tcW w:w="988" w:type="dxa"/>
            <w:hideMark/>
          </w:tcPr>
          <w:p w14:paraId="1C3E9AA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103</w:t>
            </w:r>
          </w:p>
        </w:tc>
        <w:tc>
          <w:tcPr>
            <w:tcW w:w="2273" w:type="dxa"/>
            <w:hideMark/>
          </w:tcPr>
          <w:p w14:paraId="28C0CB5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Успенська,2</w:t>
            </w:r>
          </w:p>
        </w:tc>
        <w:tc>
          <w:tcPr>
            <w:tcW w:w="2404" w:type="dxa"/>
            <w:hideMark/>
          </w:tcPr>
          <w:p w14:paraId="0745C969"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11,3</w:t>
            </w:r>
          </w:p>
        </w:tc>
        <w:tc>
          <w:tcPr>
            <w:tcW w:w="2977" w:type="dxa"/>
            <w:hideMark/>
          </w:tcPr>
          <w:p w14:paraId="1B4C7DD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громадської організації та облаштування соляної кімнати в рамках грантового проекту</w:t>
            </w:r>
          </w:p>
        </w:tc>
      </w:tr>
      <w:tr w:rsidR="005550A8" w:rsidRPr="003662F3" w14:paraId="629EEEC5" w14:textId="77777777" w:rsidTr="00320522">
        <w:trPr>
          <w:trHeight w:val="848"/>
          <w:jc w:val="center"/>
        </w:trPr>
        <w:tc>
          <w:tcPr>
            <w:tcW w:w="988" w:type="dxa"/>
            <w:hideMark/>
          </w:tcPr>
          <w:p w14:paraId="506B614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104</w:t>
            </w:r>
          </w:p>
        </w:tc>
        <w:tc>
          <w:tcPr>
            <w:tcW w:w="2273" w:type="dxa"/>
            <w:hideMark/>
          </w:tcPr>
          <w:p w14:paraId="427F43A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Успенська,2</w:t>
            </w:r>
          </w:p>
        </w:tc>
        <w:tc>
          <w:tcPr>
            <w:tcW w:w="2404" w:type="dxa"/>
            <w:hideMark/>
          </w:tcPr>
          <w:p w14:paraId="2752F7E5"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18,3</w:t>
            </w:r>
          </w:p>
        </w:tc>
        <w:tc>
          <w:tcPr>
            <w:tcW w:w="2977" w:type="dxa"/>
            <w:hideMark/>
          </w:tcPr>
          <w:p w14:paraId="34FCD5B2"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Розміщення громадської організації та облаштування соляної кімнати в рамках грантового проекту</w:t>
            </w:r>
          </w:p>
        </w:tc>
      </w:tr>
      <w:tr w:rsidR="005550A8" w:rsidRPr="003662F3" w14:paraId="65E85D5A" w14:textId="77777777" w:rsidTr="00320522">
        <w:trPr>
          <w:trHeight w:val="615"/>
          <w:jc w:val="center"/>
        </w:trPr>
        <w:tc>
          <w:tcPr>
            <w:tcW w:w="988" w:type="dxa"/>
            <w:hideMark/>
          </w:tcPr>
          <w:p w14:paraId="063AE4FF"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105</w:t>
            </w:r>
          </w:p>
        </w:tc>
        <w:tc>
          <w:tcPr>
            <w:tcW w:w="2273" w:type="dxa"/>
            <w:hideMark/>
          </w:tcPr>
          <w:p w14:paraId="1C6FAD8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Шевченка,12а</w:t>
            </w:r>
          </w:p>
        </w:tc>
        <w:tc>
          <w:tcPr>
            <w:tcW w:w="2404" w:type="dxa"/>
            <w:hideMark/>
          </w:tcPr>
          <w:p w14:paraId="0361ECCB"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100,3</w:t>
            </w:r>
          </w:p>
        </w:tc>
        <w:tc>
          <w:tcPr>
            <w:tcW w:w="2977" w:type="dxa"/>
            <w:hideMark/>
          </w:tcPr>
          <w:p w14:paraId="5EC5D0CE"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Може бути використане за будь-яким цільовим призначенням</w:t>
            </w:r>
          </w:p>
        </w:tc>
      </w:tr>
      <w:tr w:rsidR="005550A8" w:rsidRPr="003662F3" w14:paraId="2B9C6B58" w14:textId="77777777" w:rsidTr="007A5D56">
        <w:trPr>
          <w:trHeight w:val="842"/>
          <w:jc w:val="center"/>
        </w:trPr>
        <w:tc>
          <w:tcPr>
            <w:tcW w:w="988" w:type="dxa"/>
            <w:hideMark/>
          </w:tcPr>
          <w:p w14:paraId="1E5242D4"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106</w:t>
            </w:r>
          </w:p>
        </w:tc>
        <w:tc>
          <w:tcPr>
            <w:tcW w:w="2273" w:type="dxa"/>
            <w:hideMark/>
          </w:tcPr>
          <w:p w14:paraId="54DA7F87"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 xml:space="preserve"> Шевченко,12 "Шевченківський парк"</w:t>
            </w:r>
          </w:p>
        </w:tc>
        <w:tc>
          <w:tcPr>
            <w:tcW w:w="2404" w:type="dxa"/>
            <w:hideMark/>
          </w:tcPr>
          <w:p w14:paraId="5D5B46F1"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59,3</w:t>
            </w:r>
          </w:p>
        </w:tc>
        <w:tc>
          <w:tcPr>
            <w:tcW w:w="2977" w:type="dxa"/>
            <w:hideMark/>
          </w:tcPr>
          <w:p w14:paraId="11BD70C8" w14:textId="77777777" w:rsidR="005550A8" w:rsidRPr="003662F3" w:rsidRDefault="005550A8" w:rsidP="005550A8">
            <w:pPr>
              <w:spacing w:after="0" w:line="240" w:lineRule="auto"/>
              <w:ind w:left="-15" w:firstLine="15"/>
              <w:jc w:val="center"/>
              <w:rPr>
                <w:rFonts w:ascii="Times New Roman" w:hAnsi="Times New Roman" w:cstheme="minorHAnsi"/>
                <w:sz w:val="24"/>
                <w:szCs w:val="24"/>
                <w:lang w:val="uk-UA"/>
              </w:rPr>
            </w:pPr>
            <w:r w:rsidRPr="003662F3">
              <w:rPr>
                <w:rFonts w:ascii="Times New Roman" w:hAnsi="Times New Roman" w:cstheme="minorHAnsi"/>
                <w:sz w:val="24"/>
                <w:szCs w:val="24"/>
                <w:lang w:val="uk-UA"/>
              </w:rPr>
              <w:t>Шевченківський парк</w:t>
            </w:r>
          </w:p>
        </w:tc>
      </w:tr>
    </w:tbl>
    <w:p w14:paraId="2ACEDBC6" w14:textId="77777777" w:rsidR="005550A8" w:rsidRPr="005550A8" w:rsidRDefault="005550A8" w:rsidP="005550A8">
      <w:pPr>
        <w:spacing w:after="0" w:line="240" w:lineRule="auto"/>
        <w:ind w:left="-15" w:firstLine="708"/>
        <w:jc w:val="both"/>
        <w:rPr>
          <w:rFonts w:ascii="Times New Roman" w:hAnsi="Times New Roman" w:cstheme="minorHAnsi"/>
          <w:sz w:val="24"/>
          <w:lang w:val="uk-UA"/>
        </w:rPr>
      </w:pPr>
    </w:p>
    <w:p w14:paraId="5CD1F55F" w14:textId="77777777" w:rsidR="005550A8" w:rsidRPr="00E1320F" w:rsidRDefault="005550A8" w:rsidP="005550A8">
      <w:pPr>
        <w:spacing w:after="0" w:line="240" w:lineRule="auto"/>
        <w:ind w:left="-15" w:firstLine="708"/>
        <w:jc w:val="both"/>
        <w:rPr>
          <w:rFonts w:ascii="Times New Roman" w:hAnsi="Times New Roman" w:cstheme="minorHAnsi"/>
          <w:sz w:val="28"/>
          <w:szCs w:val="28"/>
          <w:lang w:val="uk-UA"/>
        </w:rPr>
      </w:pPr>
      <w:r w:rsidRPr="00E1320F">
        <w:rPr>
          <w:rFonts w:ascii="Times New Roman" w:hAnsi="Times New Roman" w:cstheme="minorHAnsi"/>
          <w:sz w:val="28"/>
          <w:szCs w:val="28"/>
          <w:lang w:val="uk-UA"/>
        </w:rPr>
        <w:t>Кількість чинних договорів оренди – 10</w:t>
      </w:r>
      <w:r w:rsidR="00053819" w:rsidRPr="00E1320F">
        <w:rPr>
          <w:rFonts w:ascii="Times New Roman" w:hAnsi="Times New Roman" w:cstheme="minorHAnsi"/>
          <w:sz w:val="28"/>
          <w:szCs w:val="28"/>
          <w:lang w:val="uk-UA"/>
        </w:rPr>
        <w:t>6</w:t>
      </w:r>
      <w:r w:rsidRPr="00E1320F">
        <w:rPr>
          <w:rFonts w:ascii="Times New Roman" w:hAnsi="Times New Roman" w:cstheme="minorHAnsi"/>
          <w:sz w:val="28"/>
          <w:szCs w:val="28"/>
          <w:lang w:val="uk-UA"/>
        </w:rPr>
        <w:t xml:space="preserve"> на загальну площу – 26407,87 кв. м., у тому числі 1 договір оренди цілісного майнового комплексу, загальною площею 11930,7 кв. м.</w:t>
      </w:r>
    </w:p>
    <w:p w14:paraId="7DBF316C" w14:textId="77777777" w:rsidR="005550A8" w:rsidRPr="00E1320F" w:rsidRDefault="005550A8" w:rsidP="005550A8">
      <w:pPr>
        <w:spacing w:after="0" w:line="240" w:lineRule="auto"/>
        <w:ind w:left="-15" w:firstLine="708"/>
        <w:jc w:val="both"/>
        <w:rPr>
          <w:rFonts w:ascii="Times New Roman" w:hAnsi="Times New Roman" w:cstheme="minorHAnsi"/>
          <w:sz w:val="28"/>
          <w:szCs w:val="28"/>
          <w:lang w:val="uk-UA"/>
        </w:rPr>
      </w:pPr>
      <w:r w:rsidRPr="00E1320F">
        <w:rPr>
          <w:rFonts w:ascii="Times New Roman" w:hAnsi="Times New Roman" w:cstheme="minorHAnsi"/>
          <w:sz w:val="28"/>
          <w:szCs w:val="28"/>
          <w:lang w:val="uk-UA"/>
        </w:rPr>
        <w:t>Кількість об’єктів оренди з розміром орендної плати1 грн. (без ПДВ) в рік – 24 на загальну площу – 2726,82 кв. м.</w:t>
      </w:r>
    </w:p>
    <w:p w14:paraId="2AD7FC5D" w14:textId="77777777" w:rsidR="005550A8" w:rsidRPr="005550A8" w:rsidRDefault="005550A8" w:rsidP="005550A8">
      <w:pPr>
        <w:spacing w:after="0" w:line="240" w:lineRule="auto"/>
        <w:jc w:val="both"/>
        <w:rPr>
          <w:rFonts w:ascii="Times New Roman" w:hAnsi="Times New Roman" w:cstheme="minorHAnsi"/>
          <w:sz w:val="24"/>
          <w:lang w:val="uk-UA"/>
        </w:rPr>
      </w:pPr>
    </w:p>
    <w:p w14:paraId="3AF946A4" w14:textId="77777777" w:rsidR="005550A8" w:rsidRPr="005550A8" w:rsidRDefault="005550A8" w:rsidP="005550A8">
      <w:pPr>
        <w:spacing w:after="0" w:line="240" w:lineRule="auto"/>
        <w:jc w:val="center"/>
        <w:rPr>
          <w:rFonts w:ascii="Times New Roman" w:hAnsi="Times New Roman" w:cstheme="minorHAnsi"/>
          <w:b/>
          <w:bCs/>
          <w:sz w:val="24"/>
          <w:szCs w:val="28"/>
          <w:lang w:val="uk-UA" w:eastAsia="ru-RU"/>
        </w:rPr>
      </w:pPr>
      <w:r w:rsidRPr="005550A8">
        <w:rPr>
          <w:rFonts w:ascii="Times New Roman" w:hAnsi="Times New Roman" w:cstheme="minorHAnsi"/>
          <w:b/>
          <w:bCs/>
          <w:sz w:val="24"/>
          <w:szCs w:val="28"/>
          <w:lang w:val="uk-UA" w:eastAsia="ru-RU"/>
        </w:rPr>
        <w:t xml:space="preserve">Вільні приміщення Ніжинської територіальної громади, </w:t>
      </w:r>
    </w:p>
    <w:p w14:paraId="0817C6AA" w14:textId="77777777" w:rsidR="005550A8" w:rsidRPr="005550A8" w:rsidRDefault="005550A8" w:rsidP="005550A8">
      <w:pPr>
        <w:spacing w:after="0" w:line="240" w:lineRule="auto"/>
        <w:jc w:val="center"/>
        <w:rPr>
          <w:rFonts w:ascii="Times New Roman" w:hAnsi="Times New Roman" w:cstheme="minorHAnsi"/>
          <w:b/>
          <w:bCs/>
          <w:sz w:val="24"/>
          <w:szCs w:val="28"/>
          <w:lang w:val="uk-UA" w:eastAsia="ru-RU"/>
        </w:rPr>
      </w:pPr>
      <w:r w:rsidRPr="005550A8">
        <w:rPr>
          <w:rFonts w:ascii="Times New Roman" w:hAnsi="Times New Roman" w:cstheme="minorHAnsi"/>
          <w:b/>
          <w:bCs/>
          <w:sz w:val="24"/>
          <w:szCs w:val="28"/>
          <w:lang w:val="uk-UA" w:eastAsia="ru-RU"/>
        </w:rPr>
        <w:t>які можуть бути здані в оренду</w:t>
      </w:r>
    </w:p>
    <w:p w14:paraId="132D2D5F" w14:textId="77777777" w:rsidR="005550A8" w:rsidRPr="005550A8" w:rsidRDefault="005550A8" w:rsidP="005550A8">
      <w:pPr>
        <w:spacing w:after="0" w:line="240" w:lineRule="auto"/>
        <w:jc w:val="center"/>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(на момент затвердження Програми)</w:t>
      </w:r>
    </w:p>
    <w:p w14:paraId="47323F2C" w14:textId="77777777" w:rsidR="005550A8" w:rsidRPr="005550A8" w:rsidRDefault="005550A8" w:rsidP="005550A8">
      <w:pPr>
        <w:spacing w:after="0" w:line="240" w:lineRule="auto"/>
        <w:jc w:val="both"/>
        <w:rPr>
          <w:rFonts w:ascii="Times New Roman" w:hAnsi="Times New Roman" w:cstheme="minorHAnsi"/>
          <w:sz w:val="23"/>
          <w:szCs w:val="23"/>
          <w:lang w:val="uk-UA" w:eastAsia="ru-RU"/>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45"/>
        <w:gridCol w:w="3544"/>
      </w:tblGrid>
      <w:tr w:rsidR="005550A8" w:rsidRPr="005550A8" w14:paraId="57A84621" w14:textId="77777777" w:rsidTr="00320522">
        <w:trPr>
          <w:trHeight w:val="58"/>
        </w:trPr>
        <w:tc>
          <w:tcPr>
            <w:tcW w:w="6345" w:type="dxa"/>
            <w:tcBorders>
              <w:top w:val="single" w:sz="4" w:space="0" w:color="000000"/>
              <w:left w:val="single" w:sz="4" w:space="0" w:color="000000"/>
              <w:bottom w:val="single" w:sz="4" w:space="0" w:color="000000"/>
              <w:right w:val="single" w:sz="4" w:space="0" w:color="000000"/>
            </w:tcBorders>
            <w:hideMark/>
          </w:tcPr>
          <w:p w14:paraId="6DAE5485" w14:textId="77777777" w:rsidR="005550A8" w:rsidRPr="005550A8" w:rsidRDefault="005550A8" w:rsidP="005550A8">
            <w:pPr>
              <w:spacing w:after="0" w:line="256" w:lineRule="auto"/>
              <w:jc w:val="center"/>
              <w:rPr>
                <w:rFonts w:ascii="Times New Roman" w:hAnsi="Times New Roman" w:cstheme="minorHAnsi"/>
                <w:b/>
                <w:bCs/>
                <w:sz w:val="24"/>
                <w:szCs w:val="28"/>
                <w:lang w:val="uk-UA" w:eastAsia="ru-RU"/>
              </w:rPr>
            </w:pPr>
            <w:r w:rsidRPr="005550A8">
              <w:rPr>
                <w:rFonts w:ascii="Times New Roman" w:hAnsi="Times New Roman" w:cstheme="minorHAnsi"/>
                <w:b/>
                <w:bCs/>
                <w:sz w:val="24"/>
                <w:szCs w:val="28"/>
                <w:lang w:val="uk-UA" w:eastAsia="ru-RU"/>
              </w:rPr>
              <w:t>Балансоутримувач, адреса</w:t>
            </w:r>
          </w:p>
        </w:tc>
        <w:tc>
          <w:tcPr>
            <w:tcW w:w="3544" w:type="dxa"/>
            <w:tcBorders>
              <w:top w:val="single" w:sz="4" w:space="0" w:color="000000"/>
              <w:left w:val="single" w:sz="4" w:space="0" w:color="000000"/>
              <w:bottom w:val="single" w:sz="4" w:space="0" w:color="000000"/>
              <w:right w:val="single" w:sz="4" w:space="0" w:color="000000"/>
            </w:tcBorders>
            <w:hideMark/>
          </w:tcPr>
          <w:p w14:paraId="53ED74D7" w14:textId="77777777" w:rsidR="005550A8" w:rsidRPr="005550A8" w:rsidRDefault="005550A8" w:rsidP="005550A8">
            <w:pPr>
              <w:spacing w:after="0" w:line="256" w:lineRule="auto"/>
              <w:jc w:val="center"/>
              <w:rPr>
                <w:rFonts w:ascii="Times New Roman" w:hAnsi="Times New Roman" w:cstheme="minorHAnsi"/>
                <w:b/>
                <w:bCs/>
                <w:sz w:val="24"/>
                <w:szCs w:val="28"/>
                <w:lang w:val="uk-UA" w:eastAsia="ru-RU"/>
              </w:rPr>
            </w:pPr>
            <w:r w:rsidRPr="005550A8">
              <w:rPr>
                <w:rFonts w:ascii="Times New Roman" w:hAnsi="Times New Roman" w:cstheme="minorHAnsi"/>
                <w:b/>
                <w:bCs/>
                <w:sz w:val="24"/>
                <w:szCs w:val="28"/>
                <w:lang w:val="uk-UA" w:eastAsia="ru-RU"/>
              </w:rPr>
              <w:t>Загальна площа</w:t>
            </w:r>
          </w:p>
        </w:tc>
      </w:tr>
      <w:tr w:rsidR="005550A8" w:rsidRPr="005550A8" w14:paraId="0D750534" w14:textId="77777777" w:rsidTr="00320522">
        <w:tc>
          <w:tcPr>
            <w:tcW w:w="6345" w:type="dxa"/>
            <w:tcBorders>
              <w:top w:val="single" w:sz="4" w:space="0" w:color="000000"/>
              <w:left w:val="single" w:sz="4" w:space="0" w:color="000000"/>
              <w:bottom w:val="single" w:sz="4" w:space="0" w:color="000000"/>
              <w:right w:val="single" w:sz="4" w:space="0" w:color="000000"/>
            </w:tcBorders>
            <w:hideMark/>
          </w:tcPr>
          <w:p w14:paraId="6D973AA6" w14:textId="77777777" w:rsidR="005550A8" w:rsidRPr="005550A8" w:rsidRDefault="005550A8" w:rsidP="005550A8">
            <w:pPr>
              <w:spacing w:after="0" w:line="256" w:lineRule="auto"/>
              <w:rPr>
                <w:rFonts w:ascii="Times New Roman" w:hAnsi="Times New Roman" w:cstheme="minorHAnsi"/>
                <w:b/>
                <w:color w:val="FF0000"/>
                <w:sz w:val="24"/>
                <w:szCs w:val="28"/>
                <w:lang w:val="uk-UA" w:eastAsia="ru-RU"/>
              </w:rPr>
            </w:pPr>
            <w:r w:rsidRPr="005550A8">
              <w:rPr>
                <w:rFonts w:ascii="Times New Roman" w:hAnsi="Times New Roman" w:cstheme="minorHAnsi"/>
                <w:b/>
                <w:sz w:val="24"/>
                <w:szCs w:val="28"/>
                <w:lang w:val="uk-UA" w:eastAsia="ru-RU"/>
              </w:rPr>
              <w:t>КП «Оренда комунального майна»</w:t>
            </w:r>
          </w:p>
        </w:tc>
        <w:tc>
          <w:tcPr>
            <w:tcW w:w="3544" w:type="dxa"/>
            <w:tcBorders>
              <w:top w:val="single" w:sz="4" w:space="0" w:color="000000"/>
              <w:left w:val="single" w:sz="4" w:space="0" w:color="000000"/>
              <w:bottom w:val="single" w:sz="4" w:space="0" w:color="000000"/>
              <w:right w:val="single" w:sz="4" w:space="0" w:color="000000"/>
            </w:tcBorders>
          </w:tcPr>
          <w:p w14:paraId="5DB1EA43" w14:textId="77777777" w:rsidR="005550A8" w:rsidRPr="005550A8" w:rsidRDefault="005550A8" w:rsidP="005550A8">
            <w:pPr>
              <w:spacing w:after="0" w:line="256" w:lineRule="auto"/>
              <w:rPr>
                <w:rFonts w:ascii="Times New Roman" w:hAnsi="Times New Roman" w:cstheme="minorHAnsi"/>
                <w:color w:val="FF0000"/>
                <w:sz w:val="24"/>
                <w:szCs w:val="28"/>
                <w:lang w:val="uk-UA" w:eastAsia="ru-RU"/>
              </w:rPr>
            </w:pPr>
          </w:p>
        </w:tc>
      </w:tr>
      <w:tr w:rsidR="005550A8" w:rsidRPr="005550A8" w14:paraId="173FF4FB" w14:textId="77777777" w:rsidTr="00320522">
        <w:trPr>
          <w:trHeight w:val="510"/>
        </w:trPr>
        <w:tc>
          <w:tcPr>
            <w:tcW w:w="6345" w:type="dxa"/>
            <w:tcBorders>
              <w:top w:val="single" w:sz="4" w:space="0" w:color="000000"/>
              <w:left w:val="single" w:sz="4" w:space="0" w:color="000000"/>
              <w:bottom w:val="single" w:sz="4" w:space="0" w:color="auto"/>
              <w:right w:val="single" w:sz="4" w:space="0" w:color="000000"/>
            </w:tcBorders>
          </w:tcPr>
          <w:p w14:paraId="5D554ED7"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Підвальні нежитлові приміщення вул.Овдіївська,5 загальною площею 199,9 кв. м.</w:t>
            </w:r>
          </w:p>
        </w:tc>
        <w:tc>
          <w:tcPr>
            <w:tcW w:w="3544" w:type="dxa"/>
            <w:tcBorders>
              <w:top w:val="single" w:sz="4" w:space="0" w:color="000000"/>
              <w:left w:val="single" w:sz="4" w:space="0" w:color="000000"/>
              <w:bottom w:val="single" w:sz="4" w:space="0" w:color="auto"/>
              <w:right w:val="single" w:sz="4" w:space="0" w:color="000000"/>
            </w:tcBorders>
          </w:tcPr>
          <w:p w14:paraId="2CBE7BBA"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4 – 40,8 кв. м.</w:t>
            </w:r>
          </w:p>
          <w:p w14:paraId="229D5E72"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5- 13,5 кв. м.</w:t>
            </w:r>
          </w:p>
          <w:p w14:paraId="0A3D0705"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7- 18,8 кв. м.</w:t>
            </w:r>
          </w:p>
          <w:p w14:paraId="624308DB"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8 – 9,8 кв. м.</w:t>
            </w:r>
          </w:p>
          <w:p w14:paraId="40B7A2AF"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9 – 26,3 кв. м.</w:t>
            </w:r>
          </w:p>
          <w:p w14:paraId="5FE8E758"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10 – 13,0 кв. м.</w:t>
            </w:r>
          </w:p>
          <w:p w14:paraId="04FFF7A9"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11 - 9,9 кв. м.</w:t>
            </w:r>
          </w:p>
          <w:p w14:paraId="6ACCB5F4"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12 – 19,6 кв. м.</w:t>
            </w:r>
          </w:p>
          <w:p w14:paraId="4A6D4E3F"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15 – 16,3 кв. м.</w:t>
            </w:r>
          </w:p>
          <w:p w14:paraId="5E5FA36C"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16 - 15,2 кв. м.</w:t>
            </w:r>
          </w:p>
          <w:p w14:paraId="160D4C97"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Кім № 17 – 16,7 кв .м.</w:t>
            </w:r>
          </w:p>
        </w:tc>
      </w:tr>
      <w:tr w:rsidR="005550A8" w:rsidRPr="005550A8" w14:paraId="1CB9C1D6"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0BA5F689"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Частина нежитлової будівлі, вулиця Богуна,10</w:t>
            </w:r>
          </w:p>
        </w:tc>
        <w:tc>
          <w:tcPr>
            <w:tcW w:w="3544" w:type="dxa"/>
            <w:tcBorders>
              <w:top w:val="single" w:sz="4" w:space="0" w:color="auto"/>
              <w:left w:val="single" w:sz="4" w:space="0" w:color="000000"/>
              <w:bottom w:val="single" w:sz="4" w:space="0" w:color="auto"/>
              <w:right w:val="single" w:sz="4" w:space="0" w:color="000000"/>
            </w:tcBorders>
          </w:tcPr>
          <w:p w14:paraId="78EFA5D4"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38,7 кв. м.</w:t>
            </w:r>
          </w:p>
        </w:tc>
      </w:tr>
      <w:tr w:rsidR="005550A8" w:rsidRPr="005550A8" w14:paraId="2812EDE8"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1D4DE01F"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lastRenderedPageBreak/>
              <w:t>Частина нежитлової будівлі, вулиця Л. Толстого,52а</w:t>
            </w:r>
          </w:p>
        </w:tc>
        <w:tc>
          <w:tcPr>
            <w:tcW w:w="3544" w:type="dxa"/>
            <w:tcBorders>
              <w:top w:val="single" w:sz="4" w:space="0" w:color="auto"/>
              <w:left w:val="single" w:sz="4" w:space="0" w:color="000000"/>
              <w:bottom w:val="single" w:sz="4" w:space="0" w:color="auto"/>
              <w:right w:val="single" w:sz="4" w:space="0" w:color="000000"/>
            </w:tcBorders>
          </w:tcPr>
          <w:p w14:paraId="4F9BD3A3"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198,38 кв. м.</w:t>
            </w:r>
          </w:p>
        </w:tc>
      </w:tr>
      <w:tr w:rsidR="005550A8" w:rsidRPr="005550A8" w14:paraId="3F78318B"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793DA103"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Нежитлова будівля «котельня», вулиця Прилуцька,89-Г</w:t>
            </w:r>
          </w:p>
        </w:tc>
        <w:tc>
          <w:tcPr>
            <w:tcW w:w="3544" w:type="dxa"/>
            <w:tcBorders>
              <w:top w:val="single" w:sz="4" w:space="0" w:color="auto"/>
              <w:left w:val="single" w:sz="4" w:space="0" w:color="000000"/>
              <w:bottom w:val="single" w:sz="4" w:space="0" w:color="auto"/>
              <w:right w:val="single" w:sz="4" w:space="0" w:color="000000"/>
            </w:tcBorders>
          </w:tcPr>
          <w:p w14:paraId="4C56F816"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239,4 кв. м.</w:t>
            </w:r>
          </w:p>
        </w:tc>
      </w:tr>
      <w:tr w:rsidR="005550A8" w:rsidRPr="005550A8" w14:paraId="59807782" w14:textId="77777777" w:rsidTr="00320522">
        <w:trPr>
          <w:trHeight w:val="495"/>
        </w:trPr>
        <w:tc>
          <w:tcPr>
            <w:tcW w:w="6345" w:type="dxa"/>
            <w:tcBorders>
              <w:top w:val="single" w:sz="4" w:space="0" w:color="auto"/>
              <w:left w:val="single" w:sz="4" w:space="0" w:color="auto"/>
              <w:bottom w:val="single" w:sz="4" w:space="0" w:color="auto"/>
              <w:right w:val="single" w:sz="4" w:space="0" w:color="000000"/>
            </w:tcBorders>
          </w:tcPr>
          <w:p w14:paraId="01117B44"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Нежитлове приміщення, вулиця Московська,22а/2</w:t>
            </w:r>
          </w:p>
        </w:tc>
        <w:tc>
          <w:tcPr>
            <w:tcW w:w="3544" w:type="dxa"/>
            <w:tcBorders>
              <w:top w:val="single" w:sz="4" w:space="0" w:color="auto"/>
              <w:left w:val="single" w:sz="4" w:space="0" w:color="000000"/>
              <w:bottom w:val="single" w:sz="4" w:space="0" w:color="auto"/>
              <w:right w:val="single" w:sz="4" w:space="0" w:color="000000"/>
            </w:tcBorders>
          </w:tcPr>
          <w:p w14:paraId="16B2840C"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13,8 кв. м.</w:t>
            </w:r>
          </w:p>
        </w:tc>
      </w:tr>
      <w:tr w:rsidR="005550A8" w:rsidRPr="005550A8" w14:paraId="3265F6DE" w14:textId="77777777" w:rsidTr="00320522">
        <w:trPr>
          <w:trHeight w:val="675"/>
        </w:trPr>
        <w:tc>
          <w:tcPr>
            <w:tcW w:w="6345" w:type="dxa"/>
            <w:tcBorders>
              <w:top w:val="single" w:sz="4" w:space="0" w:color="auto"/>
              <w:left w:val="single" w:sz="4" w:space="0" w:color="auto"/>
              <w:bottom w:val="single" w:sz="4" w:space="0" w:color="auto"/>
              <w:right w:val="single" w:sz="4" w:space="0" w:color="000000"/>
            </w:tcBorders>
          </w:tcPr>
          <w:p w14:paraId="30758F94"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Нежитлове підвальне приміщення, вулиця Московська,22а/2</w:t>
            </w:r>
          </w:p>
        </w:tc>
        <w:tc>
          <w:tcPr>
            <w:tcW w:w="3544" w:type="dxa"/>
            <w:tcBorders>
              <w:top w:val="single" w:sz="4" w:space="0" w:color="auto"/>
              <w:left w:val="single" w:sz="4" w:space="0" w:color="000000"/>
              <w:bottom w:val="single" w:sz="4" w:space="0" w:color="auto"/>
              <w:right w:val="single" w:sz="4" w:space="0" w:color="000000"/>
            </w:tcBorders>
          </w:tcPr>
          <w:p w14:paraId="2911FEBA" w14:textId="77777777" w:rsidR="005550A8" w:rsidRPr="005550A8" w:rsidRDefault="005550A8" w:rsidP="005550A8">
            <w:pPr>
              <w:spacing w:after="0" w:line="256"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42,2 кв. м.</w:t>
            </w:r>
          </w:p>
        </w:tc>
      </w:tr>
      <w:tr w:rsidR="005550A8" w:rsidRPr="005550A8" w14:paraId="79448988"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0CBC7F90" w14:textId="77777777" w:rsidR="005550A8" w:rsidRPr="005550A8" w:rsidRDefault="005550A8" w:rsidP="005550A8">
            <w:pPr>
              <w:spacing w:after="0" w:line="240" w:lineRule="auto"/>
              <w:rPr>
                <w:rFonts w:ascii="Times New Roman" w:hAnsi="Times New Roman" w:cstheme="minorHAnsi"/>
                <w:b/>
                <w:sz w:val="24"/>
                <w:szCs w:val="28"/>
                <w:lang w:val="uk-UA" w:eastAsia="ru-RU"/>
              </w:rPr>
            </w:pPr>
            <w:r w:rsidRPr="005550A8">
              <w:rPr>
                <w:rFonts w:ascii="Times New Roman" w:hAnsi="Times New Roman" w:cstheme="minorHAnsi"/>
                <w:b/>
                <w:sz w:val="24"/>
                <w:szCs w:val="28"/>
                <w:lang w:val="uk-UA" w:eastAsia="ru-RU"/>
              </w:rPr>
              <w:t>Комунальне некомерційне підприємство «Ніжинська центральна міська лікарня імені Миколи Галицького»</w:t>
            </w:r>
          </w:p>
        </w:tc>
        <w:tc>
          <w:tcPr>
            <w:tcW w:w="3544" w:type="dxa"/>
            <w:tcBorders>
              <w:top w:val="single" w:sz="4" w:space="0" w:color="auto"/>
              <w:left w:val="single" w:sz="4" w:space="0" w:color="000000"/>
              <w:bottom w:val="single" w:sz="4" w:space="0" w:color="auto"/>
              <w:right w:val="single" w:sz="4" w:space="0" w:color="000000"/>
            </w:tcBorders>
          </w:tcPr>
          <w:p w14:paraId="367673C8" w14:textId="77777777" w:rsidR="005550A8" w:rsidRPr="005550A8" w:rsidRDefault="005550A8" w:rsidP="005550A8">
            <w:pPr>
              <w:spacing w:after="0" w:line="240" w:lineRule="auto"/>
              <w:rPr>
                <w:rFonts w:ascii="Times New Roman" w:hAnsi="Times New Roman" w:cstheme="minorHAnsi"/>
                <w:sz w:val="24"/>
                <w:szCs w:val="28"/>
                <w:lang w:val="uk-UA" w:eastAsia="ru-RU"/>
              </w:rPr>
            </w:pPr>
          </w:p>
        </w:tc>
      </w:tr>
      <w:tr w:rsidR="005550A8" w:rsidRPr="005550A8" w14:paraId="05A097C4"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555D2A5B"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Нежитлова будівля (приміщення №6, №7) вулиця Московська,21</w:t>
            </w:r>
          </w:p>
        </w:tc>
        <w:tc>
          <w:tcPr>
            <w:tcW w:w="3544" w:type="dxa"/>
            <w:tcBorders>
              <w:top w:val="single" w:sz="4" w:space="0" w:color="auto"/>
              <w:left w:val="single" w:sz="4" w:space="0" w:color="000000"/>
              <w:bottom w:val="single" w:sz="4" w:space="0" w:color="auto"/>
              <w:right w:val="single" w:sz="4" w:space="0" w:color="000000"/>
            </w:tcBorders>
          </w:tcPr>
          <w:p w14:paraId="722EB9F3"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65,3 кв. м.</w:t>
            </w:r>
          </w:p>
        </w:tc>
      </w:tr>
      <w:tr w:rsidR="005550A8" w:rsidRPr="005550A8" w14:paraId="51952C44"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7CEAF0AC" w14:textId="77777777" w:rsidR="005550A8" w:rsidRPr="005550A8" w:rsidRDefault="005550A8" w:rsidP="005550A8">
            <w:pPr>
              <w:spacing w:after="0" w:line="240" w:lineRule="auto"/>
              <w:rPr>
                <w:rFonts w:ascii="Times New Roman" w:hAnsi="Times New Roman" w:cstheme="minorHAnsi"/>
                <w:b/>
                <w:sz w:val="24"/>
                <w:szCs w:val="28"/>
                <w:lang w:val="uk-UA" w:eastAsia="ru-RU"/>
              </w:rPr>
            </w:pPr>
            <w:r w:rsidRPr="005550A8">
              <w:rPr>
                <w:rFonts w:ascii="Times New Roman" w:hAnsi="Times New Roman" w:cstheme="minorHAnsi"/>
                <w:b/>
                <w:sz w:val="24"/>
                <w:szCs w:val="28"/>
                <w:lang w:val="uk-UA" w:eastAsia="ru-RU"/>
              </w:rPr>
              <w:t>Комунальне некомерційне підприємство «Ніжинський міський центр первинної медико-санітарної допомоги</w:t>
            </w:r>
            <w:r w:rsidRPr="005550A8">
              <w:rPr>
                <w:rFonts w:ascii="Times New Roman" w:hAnsi="Times New Roman" w:cstheme="minorHAnsi"/>
                <w:sz w:val="24"/>
                <w:szCs w:val="28"/>
                <w:lang w:val="uk-UA" w:eastAsia="ru-RU"/>
              </w:rPr>
              <w:t>»</w:t>
            </w:r>
          </w:p>
        </w:tc>
        <w:tc>
          <w:tcPr>
            <w:tcW w:w="3544" w:type="dxa"/>
            <w:tcBorders>
              <w:top w:val="single" w:sz="4" w:space="0" w:color="auto"/>
              <w:left w:val="single" w:sz="4" w:space="0" w:color="000000"/>
              <w:bottom w:val="single" w:sz="4" w:space="0" w:color="auto"/>
              <w:right w:val="single" w:sz="4" w:space="0" w:color="000000"/>
            </w:tcBorders>
          </w:tcPr>
          <w:p w14:paraId="5C1FF8B5" w14:textId="77777777" w:rsidR="005550A8" w:rsidRPr="005550A8" w:rsidRDefault="005550A8" w:rsidP="005550A8">
            <w:pPr>
              <w:spacing w:after="0" w:line="240" w:lineRule="auto"/>
              <w:rPr>
                <w:rFonts w:ascii="Times New Roman" w:hAnsi="Times New Roman" w:cstheme="minorHAnsi"/>
                <w:sz w:val="24"/>
                <w:szCs w:val="28"/>
                <w:lang w:val="uk-UA" w:eastAsia="ru-RU"/>
              </w:rPr>
            </w:pPr>
          </w:p>
        </w:tc>
      </w:tr>
      <w:tr w:rsidR="005550A8" w:rsidRPr="005550A8" w14:paraId="1A3CDBC2"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62D017D9"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Нежитлове приміщення вулиця Мигалівська, 15</w:t>
            </w:r>
          </w:p>
        </w:tc>
        <w:tc>
          <w:tcPr>
            <w:tcW w:w="3544" w:type="dxa"/>
            <w:tcBorders>
              <w:top w:val="single" w:sz="4" w:space="0" w:color="auto"/>
              <w:left w:val="single" w:sz="4" w:space="0" w:color="000000"/>
              <w:bottom w:val="single" w:sz="4" w:space="0" w:color="auto"/>
              <w:right w:val="single" w:sz="4" w:space="0" w:color="000000"/>
            </w:tcBorders>
          </w:tcPr>
          <w:p w14:paraId="642FD64B"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21,3 кв. м.</w:t>
            </w:r>
          </w:p>
        </w:tc>
      </w:tr>
      <w:tr w:rsidR="005550A8" w:rsidRPr="005550A8" w14:paraId="2E807714"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2BC75328" w14:textId="77777777" w:rsidR="005550A8" w:rsidRPr="005550A8" w:rsidRDefault="005550A8" w:rsidP="005550A8">
            <w:pPr>
              <w:spacing w:after="0" w:line="240" w:lineRule="auto"/>
              <w:rPr>
                <w:rFonts w:ascii="Times New Roman" w:hAnsi="Times New Roman" w:cstheme="minorHAnsi"/>
                <w:b/>
                <w:sz w:val="24"/>
                <w:szCs w:val="28"/>
                <w:lang w:val="uk-UA" w:eastAsia="ru-RU"/>
              </w:rPr>
            </w:pPr>
            <w:r w:rsidRPr="005550A8">
              <w:rPr>
                <w:rFonts w:ascii="Times New Roman" w:hAnsi="Times New Roman" w:cstheme="minorHAnsi"/>
                <w:b/>
                <w:sz w:val="24"/>
                <w:szCs w:val="28"/>
                <w:lang w:val="uk-UA" w:eastAsia="ru-RU"/>
              </w:rPr>
              <w:t>Виконавчий комітет Ніжинської міської ради</w:t>
            </w:r>
          </w:p>
        </w:tc>
        <w:tc>
          <w:tcPr>
            <w:tcW w:w="3544" w:type="dxa"/>
            <w:tcBorders>
              <w:top w:val="single" w:sz="4" w:space="0" w:color="auto"/>
              <w:left w:val="single" w:sz="4" w:space="0" w:color="000000"/>
              <w:bottom w:val="single" w:sz="4" w:space="0" w:color="auto"/>
              <w:right w:val="single" w:sz="4" w:space="0" w:color="000000"/>
            </w:tcBorders>
          </w:tcPr>
          <w:p w14:paraId="18CDE96B" w14:textId="77777777" w:rsidR="005550A8" w:rsidRPr="005550A8" w:rsidRDefault="005550A8" w:rsidP="005550A8">
            <w:pPr>
              <w:spacing w:after="0" w:line="240" w:lineRule="auto"/>
              <w:rPr>
                <w:rFonts w:ascii="Times New Roman" w:hAnsi="Times New Roman" w:cstheme="minorHAnsi"/>
                <w:sz w:val="24"/>
                <w:szCs w:val="28"/>
                <w:lang w:val="uk-UA" w:eastAsia="ru-RU"/>
              </w:rPr>
            </w:pPr>
          </w:p>
        </w:tc>
      </w:tr>
      <w:tr w:rsidR="005550A8" w:rsidRPr="005550A8" w14:paraId="2F8A8524"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1164FF81"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Нежитлове приміщення вулиця Шевченка, 99-А</w:t>
            </w:r>
          </w:p>
        </w:tc>
        <w:tc>
          <w:tcPr>
            <w:tcW w:w="3544" w:type="dxa"/>
            <w:tcBorders>
              <w:top w:val="single" w:sz="4" w:space="0" w:color="auto"/>
              <w:left w:val="single" w:sz="4" w:space="0" w:color="000000"/>
              <w:bottom w:val="single" w:sz="4" w:space="0" w:color="auto"/>
              <w:right w:val="single" w:sz="4" w:space="0" w:color="000000"/>
            </w:tcBorders>
          </w:tcPr>
          <w:p w14:paraId="6AAAA50B"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18,9 кв. м.</w:t>
            </w:r>
          </w:p>
        </w:tc>
      </w:tr>
      <w:tr w:rsidR="005550A8" w:rsidRPr="005550A8" w14:paraId="723386BA"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7022905D" w14:textId="77777777" w:rsidR="005550A8" w:rsidRPr="005550A8" w:rsidRDefault="005550A8" w:rsidP="005550A8">
            <w:pPr>
              <w:spacing w:after="0" w:line="240" w:lineRule="auto"/>
              <w:rPr>
                <w:rFonts w:ascii="Times New Roman" w:hAnsi="Times New Roman" w:cstheme="minorHAnsi"/>
                <w:b/>
                <w:sz w:val="24"/>
                <w:szCs w:val="28"/>
                <w:lang w:val="uk-UA" w:eastAsia="ru-RU"/>
              </w:rPr>
            </w:pPr>
            <w:r w:rsidRPr="005550A8">
              <w:rPr>
                <w:rFonts w:ascii="Times New Roman" w:hAnsi="Times New Roman" w:cstheme="minorHAnsi"/>
                <w:b/>
                <w:sz w:val="24"/>
                <w:szCs w:val="28"/>
                <w:lang w:val="uk-UA" w:eastAsia="ru-RU"/>
              </w:rPr>
              <w:t>Комунальне підприємство «Керуюча компанія «Північна»</w:t>
            </w:r>
          </w:p>
        </w:tc>
        <w:tc>
          <w:tcPr>
            <w:tcW w:w="3544" w:type="dxa"/>
            <w:tcBorders>
              <w:top w:val="single" w:sz="4" w:space="0" w:color="auto"/>
              <w:left w:val="single" w:sz="4" w:space="0" w:color="000000"/>
              <w:bottom w:val="single" w:sz="4" w:space="0" w:color="auto"/>
              <w:right w:val="single" w:sz="4" w:space="0" w:color="000000"/>
            </w:tcBorders>
          </w:tcPr>
          <w:p w14:paraId="79093B44" w14:textId="77777777" w:rsidR="005550A8" w:rsidRPr="005550A8" w:rsidRDefault="005550A8" w:rsidP="005550A8">
            <w:pPr>
              <w:spacing w:after="0" w:line="240" w:lineRule="auto"/>
              <w:rPr>
                <w:rFonts w:ascii="Times New Roman" w:hAnsi="Times New Roman" w:cstheme="minorHAnsi"/>
                <w:sz w:val="24"/>
                <w:szCs w:val="28"/>
                <w:lang w:val="uk-UA" w:eastAsia="ru-RU"/>
              </w:rPr>
            </w:pPr>
          </w:p>
        </w:tc>
      </w:tr>
      <w:tr w:rsidR="005550A8" w:rsidRPr="005550A8" w14:paraId="60331BAE"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3DC4847B"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Комплекс нежитлових будівель вулиця Космонавтів, 67:</w:t>
            </w:r>
          </w:p>
          <w:p w14:paraId="371B46B7"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склад А</w:t>
            </w:r>
          </w:p>
          <w:p w14:paraId="2C74A0C4"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склад Б</w:t>
            </w:r>
          </w:p>
          <w:p w14:paraId="11484138"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літня будівля з навісом Н</w:t>
            </w:r>
          </w:p>
        </w:tc>
        <w:tc>
          <w:tcPr>
            <w:tcW w:w="3544" w:type="dxa"/>
            <w:tcBorders>
              <w:top w:val="single" w:sz="4" w:space="0" w:color="auto"/>
              <w:left w:val="single" w:sz="4" w:space="0" w:color="000000"/>
              <w:bottom w:val="single" w:sz="4" w:space="0" w:color="auto"/>
              <w:right w:val="single" w:sz="4" w:space="0" w:color="000000"/>
            </w:tcBorders>
          </w:tcPr>
          <w:p w14:paraId="1BFAB5CC" w14:textId="77777777" w:rsidR="005550A8" w:rsidRPr="005550A8" w:rsidRDefault="005550A8" w:rsidP="005550A8">
            <w:pPr>
              <w:spacing w:after="0" w:line="240" w:lineRule="auto"/>
              <w:rPr>
                <w:rFonts w:ascii="Times New Roman" w:hAnsi="Times New Roman" w:cstheme="minorHAnsi"/>
                <w:sz w:val="24"/>
                <w:szCs w:val="28"/>
                <w:lang w:val="uk-UA" w:eastAsia="ru-RU"/>
              </w:rPr>
            </w:pPr>
          </w:p>
          <w:p w14:paraId="7C1D0C47"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231,3 кв. м.</w:t>
            </w:r>
          </w:p>
          <w:p w14:paraId="016CF057"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19,7 кв. м.</w:t>
            </w:r>
          </w:p>
          <w:p w14:paraId="4B4CE67D"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32,3 кв. м.</w:t>
            </w:r>
          </w:p>
        </w:tc>
      </w:tr>
      <w:tr w:rsidR="005550A8" w:rsidRPr="005550A8" w14:paraId="537090A4" w14:textId="77777777" w:rsidTr="00320522">
        <w:trPr>
          <w:trHeight w:val="207"/>
        </w:trPr>
        <w:tc>
          <w:tcPr>
            <w:tcW w:w="6345" w:type="dxa"/>
            <w:tcBorders>
              <w:top w:val="single" w:sz="4" w:space="0" w:color="auto"/>
              <w:left w:val="single" w:sz="4" w:space="0" w:color="auto"/>
              <w:bottom w:val="single" w:sz="4" w:space="0" w:color="auto"/>
              <w:right w:val="single" w:sz="4" w:space="0" w:color="000000"/>
            </w:tcBorders>
          </w:tcPr>
          <w:p w14:paraId="23B9D873"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Нежитлове приміщення вулиця Космонавтів, 45а (котельня)</w:t>
            </w:r>
          </w:p>
        </w:tc>
        <w:tc>
          <w:tcPr>
            <w:tcW w:w="3544" w:type="dxa"/>
            <w:tcBorders>
              <w:top w:val="single" w:sz="4" w:space="0" w:color="auto"/>
              <w:left w:val="single" w:sz="4" w:space="0" w:color="000000"/>
              <w:bottom w:val="single" w:sz="4" w:space="0" w:color="auto"/>
              <w:right w:val="single" w:sz="4" w:space="0" w:color="000000"/>
            </w:tcBorders>
          </w:tcPr>
          <w:p w14:paraId="2BB17F62" w14:textId="77777777" w:rsidR="005550A8" w:rsidRPr="005550A8" w:rsidRDefault="005550A8" w:rsidP="005550A8">
            <w:pPr>
              <w:spacing w:after="0" w:line="240" w:lineRule="auto"/>
              <w:rPr>
                <w:rFonts w:ascii="Times New Roman" w:hAnsi="Times New Roman" w:cstheme="minorHAnsi"/>
                <w:sz w:val="24"/>
                <w:szCs w:val="28"/>
                <w:lang w:val="uk-UA" w:eastAsia="ru-RU"/>
              </w:rPr>
            </w:pPr>
            <w:r w:rsidRPr="005550A8">
              <w:rPr>
                <w:rFonts w:ascii="Times New Roman" w:hAnsi="Times New Roman" w:cstheme="minorHAnsi"/>
                <w:sz w:val="24"/>
                <w:szCs w:val="28"/>
                <w:lang w:val="uk-UA" w:eastAsia="ru-RU"/>
              </w:rPr>
              <w:t>187,9 кв. м.</w:t>
            </w:r>
          </w:p>
        </w:tc>
      </w:tr>
    </w:tbl>
    <w:p w14:paraId="2069CCB4" w14:textId="77777777" w:rsidR="005550A8" w:rsidRPr="000F1B79" w:rsidRDefault="005550A8" w:rsidP="005550A8">
      <w:pPr>
        <w:spacing w:after="0" w:line="240" w:lineRule="auto"/>
        <w:ind w:firstLine="527"/>
        <w:jc w:val="both"/>
        <w:rPr>
          <w:rFonts w:ascii="Times New Roman" w:hAnsi="Times New Roman" w:cstheme="minorHAnsi"/>
          <w:sz w:val="28"/>
          <w:szCs w:val="28"/>
          <w:lang w:val="uk-UA"/>
        </w:rPr>
      </w:pPr>
      <w:r w:rsidRPr="000F1B79">
        <w:rPr>
          <w:rFonts w:ascii="Times New Roman" w:hAnsi="Times New Roman" w:cstheme="minorHAnsi"/>
          <w:sz w:val="28"/>
          <w:szCs w:val="28"/>
          <w:lang w:val="uk-UA"/>
        </w:rPr>
        <w:t>Кількість будівель та споруд, що можуть бути передані в оренду – 23 на загальну площу 1309,08 кв. м.</w:t>
      </w:r>
    </w:p>
    <w:p w14:paraId="15DEE92A" w14:textId="77777777" w:rsidR="005550A8" w:rsidRDefault="005550A8" w:rsidP="005550A8">
      <w:pPr>
        <w:spacing w:after="0" w:line="240" w:lineRule="auto"/>
        <w:ind w:firstLine="527"/>
        <w:jc w:val="both"/>
        <w:rPr>
          <w:rFonts w:ascii="Times New Roman" w:hAnsi="Times New Roman" w:cstheme="minorHAnsi"/>
          <w:sz w:val="28"/>
          <w:szCs w:val="28"/>
          <w:lang w:val="uk-UA"/>
        </w:rPr>
      </w:pPr>
      <w:r w:rsidRPr="000F1B79">
        <w:rPr>
          <w:rFonts w:ascii="Times New Roman" w:hAnsi="Times New Roman" w:cstheme="minorHAnsi"/>
          <w:sz w:val="28"/>
          <w:szCs w:val="28"/>
          <w:lang w:val="uk-UA"/>
        </w:rPr>
        <w:t>На всі об’єкти оренди комунальної власності Ніжинської територіальної громади зареєстровано право власності та виготовлені технічні паспорти.</w:t>
      </w:r>
    </w:p>
    <w:p w14:paraId="23A3A695" w14:textId="77777777" w:rsidR="00B60A7C" w:rsidRDefault="00B60A7C" w:rsidP="00B60A7C">
      <w:pPr>
        <w:spacing w:after="0" w:line="240" w:lineRule="auto"/>
        <w:jc w:val="both"/>
        <w:rPr>
          <w:rFonts w:ascii="Times New Roman" w:hAnsi="Times New Roman" w:cstheme="minorHAnsi"/>
          <w:sz w:val="28"/>
          <w:szCs w:val="28"/>
          <w:lang w:val="uk-UA"/>
        </w:rPr>
      </w:pPr>
    </w:p>
    <w:p w14:paraId="583A700E" w14:textId="77777777" w:rsidR="005550A8" w:rsidRPr="00B60A7C" w:rsidRDefault="00B60A7C" w:rsidP="00935653">
      <w:pPr>
        <w:pStyle w:val="a3"/>
        <w:numPr>
          <w:ilvl w:val="0"/>
          <w:numId w:val="2"/>
        </w:numPr>
        <w:rPr>
          <w:rFonts w:cs="Times New Roman"/>
          <w:sz w:val="28"/>
          <w:szCs w:val="28"/>
        </w:rPr>
      </w:pPr>
      <w:r w:rsidRPr="00B60A7C">
        <w:rPr>
          <w:rFonts w:cs="Times New Roman"/>
          <w:b/>
          <w:color w:val="000000" w:themeColor="text1"/>
          <w:sz w:val="28"/>
          <w:szCs w:val="28"/>
        </w:rPr>
        <w:t xml:space="preserve">        </w:t>
      </w:r>
      <w:r w:rsidR="005550A8" w:rsidRPr="00B60A7C">
        <w:rPr>
          <w:rFonts w:cs="Times New Roman"/>
          <w:b/>
          <w:sz w:val="28"/>
          <w:szCs w:val="28"/>
        </w:rPr>
        <w:t>Заходи щодо приватизації майна  Ніжинської територіальної громади</w:t>
      </w:r>
      <w:r w:rsidR="00F4096E" w:rsidRPr="00B60A7C">
        <w:rPr>
          <w:rFonts w:cs="Times New Roman"/>
          <w:b/>
          <w:sz w:val="28"/>
          <w:szCs w:val="28"/>
        </w:rPr>
        <w:t>.</w:t>
      </w:r>
      <w:r w:rsidR="005550A8" w:rsidRPr="00B60A7C">
        <w:rPr>
          <w:rFonts w:cs="Times New Roman"/>
          <w:b/>
          <w:sz w:val="28"/>
          <w:szCs w:val="28"/>
        </w:rPr>
        <w:t xml:space="preserve"> </w:t>
      </w:r>
    </w:p>
    <w:p w14:paraId="54E99F54" w14:textId="77777777" w:rsidR="00B60A7C" w:rsidRDefault="005550A8" w:rsidP="002B0A5F">
      <w:pPr>
        <w:spacing w:after="19"/>
        <w:ind w:firstLine="428"/>
        <w:jc w:val="both"/>
        <w:rPr>
          <w:rFonts w:ascii="Times New Roman" w:hAnsi="Times New Roman" w:cs="Times New Roman"/>
          <w:b/>
          <w:sz w:val="28"/>
          <w:szCs w:val="28"/>
          <w:lang w:val="uk-UA"/>
        </w:rPr>
      </w:pPr>
      <w:r w:rsidRPr="005550A8">
        <w:rPr>
          <w:rFonts w:ascii="Times New Roman" w:hAnsi="Times New Roman" w:cs="Times New Roman"/>
          <w:b/>
          <w:i/>
          <w:sz w:val="28"/>
          <w:szCs w:val="28"/>
          <w:lang w:val="uk-UA"/>
        </w:rPr>
        <w:t xml:space="preserve"> </w:t>
      </w:r>
      <w:r w:rsidRPr="005550A8">
        <w:rPr>
          <w:rFonts w:ascii="Times New Roman" w:hAnsi="Times New Roman" w:cs="Times New Roman"/>
          <w:b/>
          <w:sz w:val="28"/>
          <w:szCs w:val="28"/>
          <w:lang w:val="uk-UA"/>
        </w:rPr>
        <w:t xml:space="preserve">      </w:t>
      </w:r>
    </w:p>
    <w:p w14:paraId="219235FB" w14:textId="77777777" w:rsidR="005550A8" w:rsidRPr="005550A8" w:rsidRDefault="005550A8" w:rsidP="002B0A5F">
      <w:pPr>
        <w:spacing w:after="19"/>
        <w:ind w:firstLine="428"/>
        <w:jc w:val="both"/>
        <w:rPr>
          <w:rFonts w:ascii="Times New Roman" w:hAnsi="Times New Roman" w:cs="Times New Roman"/>
          <w:sz w:val="28"/>
          <w:szCs w:val="28"/>
          <w:lang w:val="uk-UA"/>
        </w:rPr>
      </w:pPr>
      <w:r w:rsidRPr="005550A8">
        <w:rPr>
          <w:rFonts w:ascii="Times New Roman" w:hAnsi="Times New Roman" w:cs="Times New Roman"/>
          <w:b/>
          <w:sz w:val="28"/>
          <w:szCs w:val="28"/>
          <w:lang w:val="uk-UA"/>
        </w:rPr>
        <w:t>Приватизація комунального майна</w:t>
      </w:r>
      <w:r w:rsidRPr="005550A8">
        <w:rPr>
          <w:rFonts w:ascii="Times New Roman" w:hAnsi="Times New Roman" w:cs="Times New Roman"/>
          <w:sz w:val="28"/>
          <w:szCs w:val="28"/>
          <w:lang w:val="uk-UA"/>
        </w:rPr>
        <w:t xml:space="preserve"> </w:t>
      </w:r>
      <w:r w:rsidR="000F1B79">
        <w:rPr>
          <w:rFonts w:ascii="Times New Roman" w:hAnsi="Times New Roman" w:cs="Times New Roman"/>
          <w:sz w:val="28"/>
          <w:szCs w:val="28"/>
          <w:lang w:val="uk-UA"/>
        </w:rPr>
        <w:t>-</w:t>
      </w:r>
      <w:r w:rsidRPr="005550A8">
        <w:rPr>
          <w:rFonts w:ascii="Times New Roman" w:hAnsi="Times New Roman" w:cs="Times New Roman"/>
          <w:sz w:val="28"/>
          <w:szCs w:val="28"/>
          <w:lang w:val="uk-UA"/>
        </w:rPr>
        <w:t xml:space="preserve"> платне відчуження майна, що перебуває у державній або комунальній власності, на користь фізичних та юридичних осіб, які можуть бути покупцями відповідно до Закону України «Про приватизацію державного та комунального майна», з метою поповнення місцевого бюджету для здійснення структурної перебудови економіки  міста.     </w:t>
      </w:r>
    </w:p>
    <w:p w14:paraId="012D9735" w14:textId="77777777" w:rsidR="005550A8" w:rsidRPr="005550A8" w:rsidRDefault="005550A8" w:rsidP="005550A8">
      <w:pPr>
        <w:spacing w:after="0" w:line="240" w:lineRule="auto"/>
        <w:ind w:left="-5" w:firstLine="709"/>
        <w:jc w:val="both"/>
        <w:rPr>
          <w:rFonts w:ascii="Times New Roman" w:hAnsi="Times New Roman" w:cs="Times New Roman"/>
          <w:sz w:val="28"/>
          <w:szCs w:val="28"/>
          <w:lang w:val="uk-UA"/>
        </w:rPr>
      </w:pPr>
      <w:r w:rsidRPr="005550A8">
        <w:rPr>
          <w:rFonts w:ascii="Times New Roman" w:hAnsi="Times New Roman" w:cs="Times New Roman"/>
          <w:i/>
          <w:sz w:val="28"/>
          <w:szCs w:val="28"/>
          <w:lang w:val="uk-UA"/>
        </w:rPr>
        <w:t xml:space="preserve"> </w:t>
      </w:r>
      <w:r w:rsidR="002B0A5F">
        <w:rPr>
          <w:rFonts w:ascii="Times New Roman" w:hAnsi="Times New Roman" w:cs="Times New Roman"/>
          <w:sz w:val="28"/>
          <w:szCs w:val="28"/>
          <w:lang w:val="uk-UA"/>
        </w:rPr>
        <w:t xml:space="preserve"> </w:t>
      </w:r>
      <w:r w:rsidRPr="005550A8">
        <w:rPr>
          <w:rFonts w:ascii="Times New Roman" w:hAnsi="Times New Roman" w:cs="Times New Roman"/>
          <w:i/>
          <w:sz w:val="28"/>
          <w:szCs w:val="28"/>
          <w:lang w:val="uk-UA"/>
        </w:rPr>
        <w:t xml:space="preserve"> </w:t>
      </w:r>
      <w:r w:rsidRPr="005550A8">
        <w:rPr>
          <w:rFonts w:ascii="Times New Roman" w:hAnsi="Times New Roman" w:cs="Times New Roman"/>
          <w:b/>
          <w:sz w:val="28"/>
          <w:szCs w:val="28"/>
          <w:lang w:val="uk-UA"/>
        </w:rPr>
        <w:t>Метою приватизації</w:t>
      </w:r>
      <w:r w:rsidRPr="005550A8">
        <w:rPr>
          <w:rFonts w:ascii="Times New Roman" w:hAnsi="Times New Roman" w:cs="Times New Roman"/>
          <w:sz w:val="28"/>
          <w:szCs w:val="28"/>
          <w:lang w:val="uk-UA"/>
        </w:rPr>
        <w:t xml:space="preserve"> є залучення прямих іноземних і внутрішніх інвестицій та стратегічних інвесторів шляхом продажу об’єктів приватизації ефективному приватному власнику та прискорення економічного зростання  шляхом додаткових ресурсів для економічного та соціального розвитку територіальної громади в тому числі: зменшення частки комунальної власності у структурі економіки  міста та створення нових високотехнологічних робочих місць.  </w:t>
      </w:r>
    </w:p>
    <w:p w14:paraId="4D0E887F" w14:textId="77777777" w:rsidR="005550A8" w:rsidRPr="005550A8" w:rsidRDefault="005550A8" w:rsidP="005550A8">
      <w:pPr>
        <w:spacing w:after="0" w:line="240" w:lineRule="auto"/>
        <w:ind w:left="-5"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 До об’єктів комунальної власності, що підлягають приватизації, належать усі об’єкти комунальної власності, крім тих, приватизація яких прямо заборонена Законом України «Про приватизацію державного та комунального майна»  та іншими законами України.  </w:t>
      </w:r>
    </w:p>
    <w:p w14:paraId="41974B7A" w14:textId="77777777" w:rsidR="005550A8" w:rsidRPr="005550A8" w:rsidRDefault="005550A8" w:rsidP="005550A8">
      <w:pPr>
        <w:spacing w:after="0" w:line="240" w:lineRule="auto"/>
        <w:ind w:left="-5" w:firstLine="709"/>
        <w:jc w:val="both"/>
        <w:rPr>
          <w:rFonts w:ascii="Times New Roman" w:hAnsi="Times New Roman" w:cs="Times New Roman"/>
          <w:sz w:val="28"/>
          <w:szCs w:val="28"/>
          <w:lang w:val="uk-UA"/>
        </w:rPr>
      </w:pPr>
      <w:r w:rsidRPr="005550A8">
        <w:rPr>
          <w:rFonts w:ascii="Times New Roman" w:hAnsi="Times New Roman" w:cs="Times New Roman"/>
          <w:i/>
          <w:sz w:val="28"/>
          <w:szCs w:val="28"/>
          <w:lang w:val="uk-UA"/>
        </w:rPr>
        <w:lastRenderedPageBreak/>
        <w:t xml:space="preserve"> </w:t>
      </w:r>
      <w:r w:rsidRPr="005550A8">
        <w:rPr>
          <w:rFonts w:ascii="Times New Roman" w:hAnsi="Times New Roman" w:cs="Times New Roman"/>
          <w:sz w:val="28"/>
          <w:szCs w:val="28"/>
          <w:lang w:val="uk-UA"/>
        </w:rPr>
        <w:t>Приватизації не підлягає майно органів місцевого самоврядування, що безпосередньо забезпечує виконання зазначеними органами встановлених законодавством власних повноважень.</w:t>
      </w:r>
    </w:p>
    <w:p w14:paraId="6437565E" w14:textId="77777777" w:rsidR="005550A8" w:rsidRPr="005550A8" w:rsidRDefault="005550A8" w:rsidP="005550A8">
      <w:pPr>
        <w:spacing w:after="0" w:line="240" w:lineRule="auto"/>
        <w:ind w:left="-5" w:firstLine="709"/>
        <w:jc w:val="both"/>
        <w:rPr>
          <w:rFonts w:ascii="Times New Roman" w:hAnsi="Times New Roman" w:cs="Times New Roman"/>
          <w:sz w:val="28"/>
          <w:szCs w:val="28"/>
          <w:lang w:val="uk-UA"/>
        </w:rPr>
      </w:pPr>
      <w:r w:rsidRPr="005550A8">
        <w:rPr>
          <w:rFonts w:ascii="Times New Roman" w:hAnsi="Times New Roman" w:cs="Times New Roman"/>
          <w:i/>
          <w:sz w:val="28"/>
          <w:szCs w:val="28"/>
          <w:lang w:val="uk-UA"/>
        </w:rPr>
        <w:t xml:space="preserve">  </w:t>
      </w:r>
      <w:r w:rsidRPr="005550A8">
        <w:rPr>
          <w:rFonts w:ascii="Times New Roman" w:hAnsi="Times New Roman" w:cs="Times New Roman"/>
          <w:sz w:val="28"/>
          <w:szCs w:val="28"/>
          <w:lang w:val="uk-UA"/>
        </w:rPr>
        <w:t xml:space="preserve">При цьому, у разі якщо майно органів місцевого самоврядування безпосередньо не забезпечує виконання зазначеними органами встановлених законодавством завдань, таке майно є об’єктами, що підлягають приватизації. </w:t>
      </w:r>
    </w:p>
    <w:p w14:paraId="39F94631" w14:textId="77777777" w:rsidR="005550A8" w:rsidRPr="005550A8" w:rsidRDefault="005550A8" w:rsidP="005550A8">
      <w:pPr>
        <w:spacing w:after="0" w:line="240" w:lineRule="auto"/>
        <w:ind w:left="-15" w:firstLine="567"/>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Порядок здійснення роботи з приватизації майна визначається Законом України «Про приватизацію державного і комунального майна» та Постановою КМУ від 10 травня 2018 року №432 «Про затвердження Порядку проведення електронних аукціонів для продажу об’єктів малої приватизації та визначення додаткових умов продажу».   </w:t>
      </w:r>
    </w:p>
    <w:p w14:paraId="2B068AD0" w14:textId="77777777" w:rsidR="005550A8" w:rsidRPr="005550A8" w:rsidRDefault="005550A8" w:rsidP="005550A8">
      <w:pPr>
        <w:spacing w:after="0" w:line="240" w:lineRule="auto"/>
        <w:ind w:left="-5" w:firstLine="709"/>
        <w:jc w:val="both"/>
        <w:rPr>
          <w:rFonts w:ascii="Times New Roman" w:hAnsi="Times New Roman" w:cs="Times New Roman"/>
          <w:sz w:val="28"/>
          <w:szCs w:val="28"/>
          <w:lang w:val="uk-UA"/>
        </w:rPr>
      </w:pPr>
      <w:r w:rsidRPr="005550A8">
        <w:rPr>
          <w:rFonts w:ascii="Times New Roman" w:hAnsi="Times New Roman" w:cs="Times New Roman"/>
          <w:sz w:val="28"/>
          <w:szCs w:val="28"/>
          <w:lang w:val="uk-UA"/>
        </w:rPr>
        <w:t xml:space="preserve">З метою вдосконалення роботи з об’єктами приватизації буде здійснено наступні заходи: </w:t>
      </w:r>
    </w:p>
    <w:p w14:paraId="35080C34" w14:textId="77777777" w:rsidR="005550A8" w:rsidRPr="005550A8" w:rsidRDefault="005550A8" w:rsidP="005550A8">
      <w:pPr>
        <w:spacing w:after="0"/>
        <w:rPr>
          <w:rFonts w:ascii="Times New Roman" w:hAnsi="Times New Roman" w:cs="Times New Roman"/>
          <w:i/>
          <w:sz w:val="28"/>
          <w:szCs w:val="28"/>
          <w:lang w:val="uk-UA"/>
        </w:rPr>
      </w:pPr>
      <w:r w:rsidRPr="005550A8">
        <w:rPr>
          <w:rFonts w:ascii="Times New Roman" w:hAnsi="Times New Roman" w:cs="Times New Roman"/>
          <w:i/>
          <w:sz w:val="28"/>
          <w:szCs w:val="28"/>
          <w:lang w:val="uk-UA"/>
        </w:rPr>
        <w:t xml:space="preserve">   </w:t>
      </w:r>
    </w:p>
    <w:tbl>
      <w:tblPr>
        <w:tblStyle w:val="TableGrid"/>
        <w:tblW w:w="9782" w:type="dxa"/>
        <w:tblInd w:w="-147" w:type="dxa"/>
        <w:tblLayout w:type="fixed"/>
        <w:tblCellMar>
          <w:top w:w="9" w:type="dxa"/>
          <w:left w:w="106" w:type="dxa"/>
          <w:right w:w="38" w:type="dxa"/>
        </w:tblCellMar>
        <w:tblLook w:val="04A0" w:firstRow="1" w:lastRow="0" w:firstColumn="1" w:lastColumn="0" w:noHBand="0" w:noVBand="1"/>
      </w:tblPr>
      <w:tblGrid>
        <w:gridCol w:w="567"/>
        <w:gridCol w:w="3080"/>
        <w:gridCol w:w="2532"/>
        <w:gridCol w:w="1760"/>
        <w:gridCol w:w="1843"/>
      </w:tblGrid>
      <w:tr w:rsidR="005550A8" w:rsidRPr="00254E93" w14:paraId="7B09FEC4" w14:textId="77777777" w:rsidTr="00254E93">
        <w:trPr>
          <w:trHeight w:val="500"/>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0C8FB0A" w14:textId="77777777" w:rsidR="005550A8" w:rsidRPr="00254E93" w:rsidRDefault="005550A8" w:rsidP="003E25E3">
            <w:pPr>
              <w:ind w:left="-103" w:firstLine="46"/>
              <w:rPr>
                <w:rFonts w:ascii="Times New Roman" w:hAnsi="Times New Roman" w:cs="Times New Roman"/>
                <w:sz w:val="24"/>
                <w:szCs w:val="24"/>
              </w:rPr>
            </w:pPr>
            <w:r w:rsidRPr="00254E93">
              <w:rPr>
                <w:rFonts w:ascii="Times New Roman" w:hAnsi="Times New Roman" w:cs="Times New Roman"/>
                <w:b/>
                <w:sz w:val="24"/>
                <w:szCs w:val="24"/>
              </w:rPr>
              <w:t xml:space="preserve">№ з\п </w:t>
            </w:r>
          </w:p>
        </w:tc>
        <w:tc>
          <w:tcPr>
            <w:tcW w:w="3080" w:type="dxa"/>
            <w:tcBorders>
              <w:top w:val="single" w:sz="4" w:space="0" w:color="000000"/>
              <w:left w:val="single" w:sz="4" w:space="0" w:color="000000"/>
              <w:bottom w:val="single" w:sz="4" w:space="0" w:color="000000"/>
              <w:right w:val="single" w:sz="4" w:space="0" w:color="000000"/>
            </w:tcBorders>
            <w:shd w:val="clear" w:color="auto" w:fill="auto"/>
          </w:tcPr>
          <w:p w14:paraId="09536170" w14:textId="77777777" w:rsidR="005550A8" w:rsidRPr="00254E93" w:rsidRDefault="005550A8" w:rsidP="005550A8">
            <w:pPr>
              <w:jc w:val="center"/>
              <w:rPr>
                <w:rFonts w:ascii="Times New Roman" w:hAnsi="Times New Roman" w:cs="Times New Roman"/>
                <w:sz w:val="24"/>
                <w:szCs w:val="24"/>
              </w:rPr>
            </w:pPr>
            <w:r w:rsidRPr="00254E93">
              <w:rPr>
                <w:rFonts w:ascii="Times New Roman" w:hAnsi="Times New Roman" w:cs="Times New Roman"/>
                <w:b/>
                <w:sz w:val="24"/>
                <w:szCs w:val="24"/>
              </w:rPr>
              <w:t xml:space="preserve">Найменування заходу </w:t>
            </w:r>
          </w:p>
        </w:tc>
        <w:tc>
          <w:tcPr>
            <w:tcW w:w="2532" w:type="dxa"/>
            <w:tcBorders>
              <w:top w:val="single" w:sz="4" w:space="0" w:color="000000"/>
              <w:left w:val="single" w:sz="4" w:space="0" w:color="000000"/>
              <w:bottom w:val="single" w:sz="4" w:space="0" w:color="000000"/>
              <w:right w:val="single" w:sz="4" w:space="0" w:color="000000"/>
            </w:tcBorders>
            <w:shd w:val="clear" w:color="auto" w:fill="auto"/>
          </w:tcPr>
          <w:p w14:paraId="5ECDBF02" w14:textId="77777777" w:rsidR="005550A8" w:rsidRPr="00254E93" w:rsidRDefault="005550A8" w:rsidP="005550A8">
            <w:pPr>
              <w:jc w:val="center"/>
              <w:rPr>
                <w:rFonts w:ascii="Times New Roman" w:hAnsi="Times New Roman" w:cs="Times New Roman"/>
                <w:sz w:val="24"/>
                <w:szCs w:val="24"/>
              </w:rPr>
            </w:pPr>
            <w:r w:rsidRPr="00254E93">
              <w:rPr>
                <w:rFonts w:ascii="Times New Roman" w:hAnsi="Times New Roman" w:cs="Times New Roman"/>
                <w:b/>
                <w:sz w:val="24"/>
                <w:szCs w:val="24"/>
              </w:rPr>
              <w:t xml:space="preserve">Відповідальні особи </w:t>
            </w:r>
          </w:p>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162587D8" w14:textId="77777777" w:rsidR="005550A8" w:rsidRPr="00254E93" w:rsidRDefault="005550A8" w:rsidP="005550A8">
            <w:pPr>
              <w:jc w:val="center"/>
              <w:rPr>
                <w:rFonts w:ascii="Times New Roman" w:hAnsi="Times New Roman" w:cs="Times New Roman"/>
                <w:sz w:val="24"/>
                <w:szCs w:val="24"/>
              </w:rPr>
            </w:pPr>
            <w:r w:rsidRPr="00254E93">
              <w:rPr>
                <w:rFonts w:ascii="Times New Roman" w:hAnsi="Times New Roman" w:cs="Times New Roman"/>
                <w:b/>
                <w:sz w:val="24"/>
                <w:szCs w:val="24"/>
              </w:rPr>
              <w:t xml:space="preserve">Строк  виконання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8D93453" w14:textId="77777777" w:rsidR="005550A8" w:rsidRPr="00254E93" w:rsidRDefault="005550A8" w:rsidP="005550A8">
            <w:pPr>
              <w:spacing w:line="279" w:lineRule="auto"/>
              <w:jc w:val="center"/>
              <w:rPr>
                <w:rFonts w:ascii="Times New Roman" w:hAnsi="Times New Roman" w:cs="Times New Roman"/>
                <w:sz w:val="24"/>
                <w:szCs w:val="24"/>
              </w:rPr>
            </w:pPr>
            <w:r w:rsidRPr="00254E93">
              <w:rPr>
                <w:rFonts w:ascii="Times New Roman" w:hAnsi="Times New Roman" w:cs="Times New Roman"/>
                <w:b/>
                <w:sz w:val="24"/>
                <w:szCs w:val="24"/>
              </w:rPr>
              <w:t xml:space="preserve">Очікуваний  результат </w:t>
            </w:r>
          </w:p>
          <w:p w14:paraId="7FB9193C" w14:textId="77777777" w:rsidR="005550A8" w:rsidRPr="00254E93" w:rsidRDefault="005550A8" w:rsidP="005550A8">
            <w:pPr>
              <w:ind w:left="25"/>
              <w:jc w:val="center"/>
              <w:rPr>
                <w:rFonts w:ascii="Times New Roman" w:hAnsi="Times New Roman" w:cs="Times New Roman"/>
                <w:sz w:val="24"/>
                <w:szCs w:val="24"/>
              </w:rPr>
            </w:pPr>
            <w:r w:rsidRPr="00254E93">
              <w:rPr>
                <w:rFonts w:ascii="Times New Roman" w:hAnsi="Times New Roman" w:cs="Times New Roman"/>
                <w:b/>
                <w:sz w:val="24"/>
                <w:szCs w:val="24"/>
              </w:rPr>
              <w:t xml:space="preserve"> </w:t>
            </w:r>
          </w:p>
        </w:tc>
      </w:tr>
      <w:tr w:rsidR="005550A8" w:rsidRPr="00254E93" w14:paraId="0654F9FD" w14:textId="77777777" w:rsidTr="00254E93">
        <w:trPr>
          <w:trHeight w:val="2116"/>
        </w:trPr>
        <w:tc>
          <w:tcPr>
            <w:tcW w:w="567" w:type="dxa"/>
            <w:tcBorders>
              <w:top w:val="single" w:sz="4" w:space="0" w:color="000000"/>
              <w:left w:val="single" w:sz="4" w:space="0" w:color="000000"/>
              <w:bottom w:val="single" w:sz="4" w:space="0" w:color="000000"/>
              <w:right w:val="single" w:sz="4" w:space="0" w:color="000000"/>
            </w:tcBorders>
          </w:tcPr>
          <w:p w14:paraId="497F9BAA"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 xml:space="preserve">1 </w:t>
            </w:r>
          </w:p>
        </w:tc>
        <w:tc>
          <w:tcPr>
            <w:tcW w:w="3080" w:type="dxa"/>
            <w:tcBorders>
              <w:top w:val="single" w:sz="4" w:space="0" w:color="000000"/>
              <w:left w:val="single" w:sz="4" w:space="0" w:color="000000"/>
              <w:bottom w:val="single" w:sz="4" w:space="0" w:color="000000"/>
              <w:right w:val="single" w:sz="4" w:space="0" w:color="000000"/>
            </w:tcBorders>
          </w:tcPr>
          <w:p w14:paraId="3F83A957" w14:textId="77777777" w:rsidR="005550A8" w:rsidRPr="00254E93" w:rsidRDefault="005550A8" w:rsidP="005550A8">
            <w:pPr>
              <w:spacing w:line="238" w:lineRule="auto"/>
              <w:rPr>
                <w:rFonts w:ascii="Times New Roman" w:hAnsi="Times New Roman" w:cs="Times New Roman"/>
                <w:sz w:val="24"/>
                <w:szCs w:val="24"/>
              </w:rPr>
            </w:pPr>
            <w:r w:rsidRPr="00254E93">
              <w:rPr>
                <w:rFonts w:ascii="Times New Roman" w:hAnsi="Times New Roman" w:cs="Times New Roman"/>
                <w:sz w:val="24"/>
                <w:szCs w:val="24"/>
              </w:rPr>
              <w:t xml:space="preserve">Проведення роботи з виявлення на території </w:t>
            </w:r>
          </w:p>
          <w:p w14:paraId="39044D9E" w14:textId="77777777" w:rsidR="005550A8" w:rsidRPr="00254E93" w:rsidRDefault="005550A8" w:rsidP="005550A8">
            <w:pPr>
              <w:spacing w:line="238" w:lineRule="auto"/>
              <w:rPr>
                <w:rFonts w:ascii="Times New Roman" w:hAnsi="Times New Roman" w:cs="Times New Roman"/>
                <w:sz w:val="24"/>
                <w:szCs w:val="24"/>
              </w:rPr>
            </w:pPr>
            <w:r w:rsidRPr="00254E93">
              <w:rPr>
                <w:rFonts w:ascii="Times New Roman" w:hAnsi="Times New Roman" w:cs="Times New Roman"/>
                <w:sz w:val="24"/>
                <w:szCs w:val="24"/>
              </w:rPr>
              <w:t xml:space="preserve">громади майна, яке може бути  </w:t>
            </w:r>
          </w:p>
          <w:p w14:paraId="75226629" w14:textId="77777777" w:rsidR="005550A8" w:rsidRPr="00254E93" w:rsidRDefault="005550A8" w:rsidP="005550A8">
            <w:pPr>
              <w:rPr>
                <w:rFonts w:ascii="Times New Roman" w:hAnsi="Times New Roman" w:cs="Times New Roman"/>
                <w:sz w:val="24"/>
                <w:szCs w:val="24"/>
              </w:rPr>
            </w:pPr>
            <w:r w:rsidRPr="00254E93">
              <w:rPr>
                <w:rFonts w:ascii="Times New Roman" w:hAnsi="Times New Roman" w:cs="Times New Roman"/>
                <w:sz w:val="24"/>
                <w:szCs w:val="24"/>
              </w:rPr>
              <w:t xml:space="preserve">об’єктами приватизації (потенційні об’єкти приватизації) </w:t>
            </w:r>
          </w:p>
        </w:tc>
        <w:tc>
          <w:tcPr>
            <w:tcW w:w="2532" w:type="dxa"/>
            <w:tcBorders>
              <w:top w:val="single" w:sz="4" w:space="0" w:color="000000"/>
              <w:left w:val="single" w:sz="4" w:space="0" w:color="000000"/>
              <w:bottom w:val="single" w:sz="4" w:space="0" w:color="000000"/>
              <w:right w:val="single" w:sz="4" w:space="0" w:color="000000"/>
            </w:tcBorders>
          </w:tcPr>
          <w:p w14:paraId="43B622D6" w14:textId="77777777" w:rsidR="005550A8" w:rsidRPr="00254E93" w:rsidRDefault="005550A8" w:rsidP="005550A8">
            <w:pPr>
              <w:spacing w:after="48" w:line="238" w:lineRule="auto"/>
              <w:rPr>
                <w:rFonts w:ascii="Times New Roman" w:hAnsi="Times New Roman" w:cs="Times New Roman"/>
                <w:sz w:val="24"/>
                <w:szCs w:val="24"/>
              </w:rPr>
            </w:pPr>
            <w:r w:rsidRPr="00254E93">
              <w:rPr>
                <w:rFonts w:ascii="Times New Roman" w:hAnsi="Times New Roman" w:cs="Times New Roman"/>
                <w:sz w:val="24"/>
                <w:szCs w:val="24"/>
              </w:rPr>
              <w:t xml:space="preserve">Староста населених пунктів (старостинського </w:t>
            </w:r>
          </w:p>
          <w:p w14:paraId="3D6353F8" w14:textId="77777777" w:rsidR="005550A8" w:rsidRPr="00254E93" w:rsidRDefault="005550A8" w:rsidP="005550A8">
            <w:pPr>
              <w:spacing w:line="251" w:lineRule="auto"/>
              <w:rPr>
                <w:rFonts w:ascii="Times New Roman" w:hAnsi="Times New Roman" w:cs="Times New Roman"/>
                <w:sz w:val="24"/>
                <w:szCs w:val="24"/>
              </w:rPr>
            </w:pPr>
            <w:r w:rsidRPr="00254E93">
              <w:rPr>
                <w:rFonts w:ascii="Times New Roman" w:hAnsi="Times New Roman" w:cs="Times New Roman"/>
                <w:sz w:val="24"/>
                <w:szCs w:val="24"/>
              </w:rPr>
              <w:t xml:space="preserve">округу), працівники комунальних підприємств, установ, закладів, УКМтаЗВ </w:t>
            </w:r>
          </w:p>
        </w:tc>
        <w:tc>
          <w:tcPr>
            <w:tcW w:w="1760" w:type="dxa"/>
            <w:tcBorders>
              <w:top w:val="single" w:sz="4" w:space="0" w:color="000000"/>
              <w:left w:val="single" w:sz="4" w:space="0" w:color="000000"/>
              <w:bottom w:val="single" w:sz="4" w:space="0" w:color="000000"/>
              <w:right w:val="single" w:sz="4" w:space="0" w:color="000000"/>
            </w:tcBorders>
          </w:tcPr>
          <w:p w14:paraId="26991DF9" w14:textId="77777777" w:rsidR="005550A8" w:rsidRPr="00254E93" w:rsidRDefault="005550A8" w:rsidP="005550A8">
            <w:pPr>
              <w:ind w:right="49"/>
              <w:rPr>
                <w:rFonts w:ascii="Times New Roman" w:hAnsi="Times New Roman" w:cs="Times New Roman"/>
                <w:sz w:val="24"/>
                <w:szCs w:val="24"/>
              </w:rPr>
            </w:pPr>
            <w:r w:rsidRPr="00254E93">
              <w:rPr>
                <w:rFonts w:ascii="Times New Roman" w:hAnsi="Times New Roman" w:cs="Times New Roman"/>
                <w:sz w:val="24"/>
                <w:szCs w:val="24"/>
              </w:rPr>
              <w:t xml:space="preserve">Постійно </w:t>
            </w:r>
          </w:p>
          <w:p w14:paraId="5B1F9ADE" w14:textId="77777777" w:rsidR="005550A8" w:rsidRPr="00254E93" w:rsidRDefault="005550A8" w:rsidP="005550A8">
            <w:pPr>
              <w:ind w:firstLine="709"/>
              <w:jc w:val="both"/>
              <w:rPr>
                <w:rFonts w:ascii="Times New Roman" w:hAnsi="Times New Roman" w:cs="Times New Roman"/>
                <w:sz w:val="24"/>
                <w:szCs w:val="24"/>
              </w:rPr>
            </w:pPr>
          </w:p>
          <w:p w14:paraId="66852670" w14:textId="77777777" w:rsidR="005550A8" w:rsidRPr="00254E93" w:rsidRDefault="005550A8" w:rsidP="005550A8">
            <w:pPr>
              <w:tabs>
                <w:tab w:val="left" w:pos="907"/>
              </w:tabs>
              <w:ind w:firstLine="709"/>
              <w:jc w:val="both"/>
              <w:rPr>
                <w:rFonts w:ascii="Times New Roman" w:hAnsi="Times New Roman" w:cs="Times New Roman"/>
                <w:sz w:val="24"/>
                <w:szCs w:val="24"/>
              </w:rPr>
            </w:pPr>
            <w:r w:rsidRPr="00254E93">
              <w:rPr>
                <w:rFonts w:ascii="Times New Roman" w:hAnsi="Times New Roman" w:cs="Times New Roman"/>
                <w:sz w:val="24"/>
                <w:szCs w:val="24"/>
              </w:rPr>
              <w:tab/>
            </w:r>
            <w:r w:rsidRPr="00254E93">
              <w:rPr>
                <w:rFonts w:ascii="Times New Roman" w:hAnsi="Times New Roman" w:cs="Times New Roman"/>
                <w:sz w:val="24"/>
                <w:szCs w:val="24"/>
              </w:rPr>
              <w:tab/>
            </w:r>
          </w:p>
        </w:tc>
        <w:tc>
          <w:tcPr>
            <w:tcW w:w="1843" w:type="dxa"/>
            <w:tcBorders>
              <w:top w:val="single" w:sz="4" w:space="0" w:color="000000"/>
              <w:left w:val="single" w:sz="4" w:space="0" w:color="000000"/>
              <w:bottom w:val="single" w:sz="4" w:space="0" w:color="000000"/>
              <w:right w:val="single" w:sz="4" w:space="0" w:color="000000"/>
            </w:tcBorders>
          </w:tcPr>
          <w:p w14:paraId="1D209731" w14:textId="77777777" w:rsidR="005550A8" w:rsidRPr="00254E93" w:rsidRDefault="005550A8" w:rsidP="005550A8">
            <w:pPr>
              <w:rPr>
                <w:rFonts w:ascii="Times New Roman" w:hAnsi="Times New Roman" w:cs="Times New Roman"/>
                <w:sz w:val="24"/>
                <w:szCs w:val="24"/>
              </w:rPr>
            </w:pPr>
            <w:r w:rsidRPr="00254E93">
              <w:rPr>
                <w:rFonts w:ascii="Times New Roman" w:hAnsi="Times New Roman" w:cs="Times New Roman"/>
                <w:sz w:val="24"/>
                <w:szCs w:val="24"/>
              </w:rPr>
              <w:t xml:space="preserve">Виявлені потенційні об’єкти приватизації </w:t>
            </w:r>
          </w:p>
        </w:tc>
      </w:tr>
      <w:tr w:rsidR="005550A8" w:rsidRPr="00254E93" w14:paraId="0921BF5A" w14:textId="77777777" w:rsidTr="00A5111E">
        <w:trPr>
          <w:trHeight w:val="1962"/>
        </w:trPr>
        <w:tc>
          <w:tcPr>
            <w:tcW w:w="567" w:type="dxa"/>
            <w:tcBorders>
              <w:top w:val="single" w:sz="4" w:space="0" w:color="000000"/>
              <w:left w:val="single" w:sz="4" w:space="0" w:color="000000"/>
              <w:bottom w:val="single" w:sz="4" w:space="0" w:color="000000"/>
              <w:right w:val="single" w:sz="4" w:space="0" w:color="000000"/>
            </w:tcBorders>
          </w:tcPr>
          <w:p w14:paraId="05070175"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2</w:t>
            </w:r>
          </w:p>
        </w:tc>
        <w:tc>
          <w:tcPr>
            <w:tcW w:w="3080" w:type="dxa"/>
            <w:tcBorders>
              <w:top w:val="single" w:sz="4" w:space="0" w:color="000000"/>
              <w:left w:val="single" w:sz="4" w:space="0" w:color="000000"/>
              <w:bottom w:val="single" w:sz="4" w:space="0" w:color="000000"/>
              <w:right w:val="single" w:sz="4" w:space="0" w:color="000000"/>
            </w:tcBorders>
          </w:tcPr>
          <w:p w14:paraId="78CF8EDC" w14:textId="77777777" w:rsidR="005550A8" w:rsidRPr="00254E93" w:rsidRDefault="005550A8" w:rsidP="005550A8">
            <w:pPr>
              <w:spacing w:line="257" w:lineRule="auto"/>
              <w:rPr>
                <w:rFonts w:ascii="Times New Roman" w:hAnsi="Times New Roman" w:cs="Times New Roman"/>
                <w:sz w:val="24"/>
                <w:szCs w:val="24"/>
              </w:rPr>
            </w:pPr>
            <w:r w:rsidRPr="00254E93">
              <w:rPr>
                <w:rFonts w:ascii="Times New Roman" w:hAnsi="Times New Roman" w:cs="Times New Roman"/>
                <w:sz w:val="24"/>
                <w:szCs w:val="24"/>
              </w:rPr>
              <w:t xml:space="preserve">Передача переліку виявлених потенційних </w:t>
            </w:r>
          </w:p>
          <w:p w14:paraId="4DA89850" w14:textId="77777777" w:rsidR="005550A8" w:rsidRPr="00254E93" w:rsidRDefault="005550A8" w:rsidP="005550A8">
            <w:pPr>
              <w:spacing w:after="2" w:line="237" w:lineRule="auto"/>
              <w:rPr>
                <w:rFonts w:ascii="Times New Roman" w:hAnsi="Times New Roman" w:cs="Times New Roman"/>
                <w:sz w:val="24"/>
                <w:szCs w:val="24"/>
              </w:rPr>
            </w:pPr>
            <w:r w:rsidRPr="00254E93">
              <w:rPr>
                <w:rFonts w:ascii="Times New Roman" w:hAnsi="Times New Roman" w:cs="Times New Roman"/>
                <w:sz w:val="24"/>
                <w:szCs w:val="24"/>
              </w:rPr>
              <w:t xml:space="preserve">об’єктів приватизації до структури, до повноважень </w:t>
            </w:r>
          </w:p>
          <w:p w14:paraId="57E821C8"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 xml:space="preserve">якої входить розгляд питань з </w:t>
            </w:r>
          </w:p>
          <w:p w14:paraId="7F64E4FF" w14:textId="77777777" w:rsidR="005550A8" w:rsidRPr="00254E93" w:rsidRDefault="005550A8" w:rsidP="005550A8">
            <w:pPr>
              <w:spacing w:line="238" w:lineRule="auto"/>
              <w:rPr>
                <w:rFonts w:ascii="Times New Roman" w:hAnsi="Times New Roman" w:cs="Times New Roman"/>
                <w:sz w:val="24"/>
                <w:szCs w:val="24"/>
              </w:rPr>
            </w:pPr>
            <w:r w:rsidRPr="00254E93">
              <w:rPr>
                <w:rFonts w:ascii="Times New Roman" w:hAnsi="Times New Roman" w:cs="Times New Roman"/>
                <w:sz w:val="24"/>
                <w:szCs w:val="24"/>
              </w:rPr>
              <w:t>управління майном громади</w:t>
            </w:r>
          </w:p>
        </w:tc>
        <w:tc>
          <w:tcPr>
            <w:tcW w:w="2532" w:type="dxa"/>
            <w:tcBorders>
              <w:top w:val="single" w:sz="4" w:space="0" w:color="000000"/>
              <w:left w:val="single" w:sz="4" w:space="0" w:color="000000"/>
              <w:bottom w:val="single" w:sz="4" w:space="0" w:color="000000"/>
              <w:right w:val="single" w:sz="4" w:space="0" w:color="000000"/>
            </w:tcBorders>
          </w:tcPr>
          <w:p w14:paraId="5CB207B1" w14:textId="77777777" w:rsidR="005550A8" w:rsidRPr="00254E93" w:rsidRDefault="005550A8" w:rsidP="005550A8">
            <w:pPr>
              <w:spacing w:after="48" w:line="238" w:lineRule="auto"/>
              <w:rPr>
                <w:rFonts w:ascii="Times New Roman" w:hAnsi="Times New Roman" w:cs="Times New Roman"/>
                <w:sz w:val="24"/>
                <w:szCs w:val="24"/>
              </w:rPr>
            </w:pPr>
            <w:r w:rsidRPr="00254E93">
              <w:rPr>
                <w:rFonts w:ascii="Times New Roman" w:hAnsi="Times New Roman" w:cs="Times New Roman"/>
                <w:sz w:val="24"/>
                <w:szCs w:val="24"/>
              </w:rPr>
              <w:t xml:space="preserve">Староста населених пунктів (старостинського </w:t>
            </w:r>
          </w:p>
          <w:p w14:paraId="34DDF149" w14:textId="77777777" w:rsidR="005550A8" w:rsidRPr="00254E93" w:rsidRDefault="005550A8" w:rsidP="005550A8">
            <w:pPr>
              <w:spacing w:after="48" w:line="238" w:lineRule="auto"/>
              <w:rPr>
                <w:rFonts w:ascii="Times New Roman" w:hAnsi="Times New Roman" w:cs="Times New Roman"/>
                <w:sz w:val="24"/>
                <w:szCs w:val="24"/>
              </w:rPr>
            </w:pPr>
            <w:r w:rsidRPr="00254E93">
              <w:rPr>
                <w:rFonts w:ascii="Times New Roman" w:hAnsi="Times New Roman" w:cs="Times New Roman"/>
                <w:sz w:val="24"/>
                <w:szCs w:val="24"/>
              </w:rPr>
              <w:t>округу), працівники комунальних підприємств, установ, закладів, УКМтаЗВ</w:t>
            </w:r>
          </w:p>
        </w:tc>
        <w:tc>
          <w:tcPr>
            <w:tcW w:w="1760" w:type="dxa"/>
            <w:tcBorders>
              <w:top w:val="single" w:sz="4" w:space="0" w:color="000000"/>
              <w:left w:val="single" w:sz="4" w:space="0" w:color="000000"/>
              <w:bottom w:val="single" w:sz="4" w:space="0" w:color="000000"/>
              <w:right w:val="single" w:sz="4" w:space="0" w:color="000000"/>
            </w:tcBorders>
          </w:tcPr>
          <w:p w14:paraId="417E4B25" w14:textId="77777777" w:rsidR="005550A8" w:rsidRPr="00254E93" w:rsidRDefault="005550A8" w:rsidP="005550A8">
            <w:pPr>
              <w:spacing w:line="238" w:lineRule="auto"/>
              <w:ind w:right="-136"/>
              <w:rPr>
                <w:rFonts w:ascii="Times New Roman" w:hAnsi="Times New Roman" w:cs="Times New Roman"/>
                <w:sz w:val="24"/>
                <w:szCs w:val="24"/>
              </w:rPr>
            </w:pPr>
            <w:r w:rsidRPr="00254E93">
              <w:rPr>
                <w:rFonts w:ascii="Times New Roman" w:hAnsi="Times New Roman" w:cs="Times New Roman"/>
                <w:sz w:val="24"/>
                <w:szCs w:val="24"/>
              </w:rPr>
              <w:t xml:space="preserve">Протягом5 днів з дня виявлення   </w:t>
            </w:r>
          </w:p>
          <w:p w14:paraId="2515AB2D" w14:textId="77777777" w:rsidR="005550A8" w:rsidRPr="00254E93" w:rsidRDefault="005550A8" w:rsidP="005550A8">
            <w:pPr>
              <w:ind w:right="49"/>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B54A3EE" w14:textId="77777777" w:rsidR="005550A8" w:rsidRPr="00254E93" w:rsidRDefault="005550A8" w:rsidP="005550A8">
            <w:pPr>
              <w:rPr>
                <w:rFonts w:ascii="Times New Roman" w:hAnsi="Times New Roman" w:cs="Times New Roman"/>
                <w:sz w:val="24"/>
                <w:szCs w:val="24"/>
              </w:rPr>
            </w:pPr>
            <w:r w:rsidRPr="00254E93">
              <w:rPr>
                <w:rFonts w:ascii="Times New Roman" w:hAnsi="Times New Roman" w:cs="Times New Roman"/>
                <w:sz w:val="24"/>
                <w:szCs w:val="24"/>
              </w:rPr>
              <w:t>Перелік передано</w:t>
            </w:r>
          </w:p>
        </w:tc>
      </w:tr>
      <w:tr w:rsidR="005550A8" w:rsidRPr="00254E93" w14:paraId="6BF467D3"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6EB683A9"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 xml:space="preserve">3 </w:t>
            </w:r>
          </w:p>
        </w:tc>
        <w:tc>
          <w:tcPr>
            <w:tcW w:w="3080" w:type="dxa"/>
            <w:tcBorders>
              <w:top w:val="single" w:sz="4" w:space="0" w:color="000000"/>
              <w:left w:val="single" w:sz="4" w:space="0" w:color="000000"/>
              <w:bottom w:val="single" w:sz="4" w:space="0" w:color="000000"/>
              <w:right w:val="single" w:sz="4" w:space="0" w:color="000000"/>
            </w:tcBorders>
          </w:tcPr>
          <w:p w14:paraId="6AE5CB6D" w14:textId="77777777" w:rsidR="005550A8" w:rsidRPr="00254E93" w:rsidRDefault="005550A8" w:rsidP="005550A8">
            <w:pPr>
              <w:ind w:right="277"/>
              <w:rPr>
                <w:rFonts w:ascii="Times New Roman" w:hAnsi="Times New Roman" w:cs="Times New Roman"/>
                <w:sz w:val="24"/>
                <w:szCs w:val="24"/>
              </w:rPr>
            </w:pPr>
            <w:r w:rsidRPr="00254E93">
              <w:rPr>
                <w:rFonts w:ascii="Times New Roman" w:hAnsi="Times New Roman" w:cs="Times New Roman"/>
                <w:sz w:val="24"/>
                <w:szCs w:val="24"/>
              </w:rPr>
              <w:t xml:space="preserve">Узагальнення результатів роботи з виявлення на території </w:t>
            </w:r>
          </w:p>
          <w:p w14:paraId="0CB9F722"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 xml:space="preserve">громади майна, яке може бути </w:t>
            </w:r>
          </w:p>
          <w:p w14:paraId="554A816E" w14:textId="77777777" w:rsidR="005550A8" w:rsidRPr="00254E93" w:rsidRDefault="005550A8" w:rsidP="005550A8">
            <w:pPr>
              <w:ind w:right="50"/>
              <w:rPr>
                <w:rFonts w:ascii="Times New Roman" w:hAnsi="Times New Roman" w:cs="Times New Roman"/>
                <w:sz w:val="24"/>
                <w:szCs w:val="24"/>
              </w:rPr>
            </w:pPr>
            <w:r w:rsidRPr="00254E93">
              <w:rPr>
                <w:rFonts w:ascii="Times New Roman" w:hAnsi="Times New Roman" w:cs="Times New Roman"/>
                <w:sz w:val="24"/>
                <w:szCs w:val="24"/>
              </w:rPr>
              <w:t>об’єктами приватизації</w:t>
            </w:r>
          </w:p>
        </w:tc>
        <w:tc>
          <w:tcPr>
            <w:tcW w:w="2532" w:type="dxa"/>
            <w:tcBorders>
              <w:top w:val="single" w:sz="4" w:space="0" w:color="000000"/>
              <w:left w:val="single" w:sz="4" w:space="0" w:color="000000"/>
              <w:bottom w:val="single" w:sz="4" w:space="0" w:color="000000"/>
              <w:right w:val="single" w:sz="4" w:space="0" w:color="000000"/>
            </w:tcBorders>
          </w:tcPr>
          <w:p w14:paraId="26544E00" w14:textId="77777777" w:rsidR="005550A8" w:rsidRPr="00254E93" w:rsidRDefault="005550A8" w:rsidP="005550A8">
            <w:pPr>
              <w:ind w:right="47"/>
              <w:rPr>
                <w:rFonts w:ascii="Times New Roman" w:hAnsi="Times New Roman" w:cs="Times New Roman"/>
                <w:sz w:val="24"/>
                <w:szCs w:val="24"/>
              </w:rPr>
            </w:pPr>
            <w:r w:rsidRPr="00254E93">
              <w:rPr>
                <w:rFonts w:ascii="Times New Roman" w:hAnsi="Times New Roman" w:cs="Times New Roman"/>
                <w:sz w:val="24"/>
                <w:szCs w:val="24"/>
              </w:rPr>
              <w:t>УКМтаЗВ</w:t>
            </w:r>
          </w:p>
        </w:tc>
        <w:tc>
          <w:tcPr>
            <w:tcW w:w="1760" w:type="dxa"/>
            <w:tcBorders>
              <w:top w:val="single" w:sz="4" w:space="0" w:color="000000"/>
              <w:left w:val="single" w:sz="4" w:space="0" w:color="000000"/>
              <w:bottom w:val="single" w:sz="4" w:space="0" w:color="000000"/>
              <w:right w:val="single" w:sz="4" w:space="0" w:color="000000"/>
            </w:tcBorders>
          </w:tcPr>
          <w:p w14:paraId="0B412534" w14:textId="77777777" w:rsidR="005550A8" w:rsidRPr="00254E93" w:rsidRDefault="005550A8" w:rsidP="005550A8">
            <w:pPr>
              <w:ind w:right="66"/>
              <w:rPr>
                <w:rFonts w:ascii="Times New Roman" w:hAnsi="Times New Roman" w:cs="Times New Roman"/>
                <w:sz w:val="24"/>
                <w:szCs w:val="24"/>
              </w:rPr>
            </w:pPr>
            <w:r w:rsidRPr="00254E93">
              <w:rPr>
                <w:rFonts w:ascii="Times New Roman" w:hAnsi="Times New Roman" w:cs="Times New Roman"/>
                <w:sz w:val="24"/>
                <w:szCs w:val="24"/>
              </w:rPr>
              <w:t xml:space="preserve">На протязі 10 днів з моменту </w:t>
            </w:r>
          </w:p>
          <w:p w14:paraId="5D3CEF24" w14:textId="77777777" w:rsidR="005550A8" w:rsidRPr="00254E93" w:rsidRDefault="005550A8" w:rsidP="005550A8">
            <w:pPr>
              <w:ind w:right="48"/>
              <w:rPr>
                <w:rFonts w:ascii="Times New Roman" w:hAnsi="Times New Roman" w:cs="Times New Roman"/>
                <w:sz w:val="24"/>
                <w:szCs w:val="24"/>
              </w:rPr>
            </w:pPr>
            <w:r w:rsidRPr="00254E93">
              <w:rPr>
                <w:rFonts w:ascii="Times New Roman" w:hAnsi="Times New Roman" w:cs="Times New Roman"/>
                <w:sz w:val="24"/>
                <w:szCs w:val="24"/>
              </w:rPr>
              <w:t>отримання інформації</w:t>
            </w:r>
          </w:p>
        </w:tc>
        <w:tc>
          <w:tcPr>
            <w:tcW w:w="1843" w:type="dxa"/>
            <w:tcBorders>
              <w:top w:val="single" w:sz="4" w:space="0" w:color="000000"/>
              <w:left w:val="single" w:sz="4" w:space="0" w:color="000000"/>
              <w:bottom w:val="single" w:sz="4" w:space="0" w:color="000000"/>
              <w:right w:val="single" w:sz="4" w:space="0" w:color="000000"/>
            </w:tcBorders>
          </w:tcPr>
          <w:p w14:paraId="05AF1B36"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 xml:space="preserve">Результати </w:t>
            </w:r>
          </w:p>
          <w:p w14:paraId="29B3A602"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 xml:space="preserve">узагальнено (складено перелік виявлених потенційних об’єктів приватизації) </w:t>
            </w:r>
          </w:p>
        </w:tc>
      </w:tr>
      <w:tr w:rsidR="005550A8" w:rsidRPr="00254E93" w14:paraId="038BA245"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1A400656"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4</w:t>
            </w:r>
          </w:p>
        </w:tc>
        <w:tc>
          <w:tcPr>
            <w:tcW w:w="3080" w:type="dxa"/>
            <w:tcBorders>
              <w:top w:val="single" w:sz="4" w:space="0" w:color="000000"/>
              <w:left w:val="single" w:sz="4" w:space="0" w:color="000000"/>
              <w:bottom w:val="single" w:sz="4" w:space="0" w:color="000000"/>
              <w:right w:val="single" w:sz="4" w:space="0" w:color="000000"/>
            </w:tcBorders>
          </w:tcPr>
          <w:p w14:paraId="253FCE50" w14:textId="77777777" w:rsidR="005550A8" w:rsidRPr="00254E93" w:rsidRDefault="005550A8" w:rsidP="005550A8">
            <w:pPr>
              <w:spacing w:after="53" w:line="237" w:lineRule="auto"/>
              <w:rPr>
                <w:rFonts w:ascii="Times New Roman" w:hAnsi="Times New Roman" w:cs="Times New Roman"/>
                <w:sz w:val="24"/>
                <w:szCs w:val="24"/>
              </w:rPr>
            </w:pPr>
            <w:r w:rsidRPr="00254E93">
              <w:rPr>
                <w:rFonts w:ascii="Times New Roman" w:hAnsi="Times New Roman" w:cs="Times New Roman"/>
                <w:sz w:val="24"/>
                <w:szCs w:val="24"/>
              </w:rPr>
              <w:t xml:space="preserve">Затвердження переліку </w:t>
            </w:r>
          </w:p>
          <w:p w14:paraId="1BDA87F7" w14:textId="77777777" w:rsidR="005550A8" w:rsidRPr="00254E93" w:rsidRDefault="005550A8" w:rsidP="005550A8">
            <w:pPr>
              <w:spacing w:after="3" w:line="237" w:lineRule="auto"/>
              <w:rPr>
                <w:rFonts w:ascii="Times New Roman" w:hAnsi="Times New Roman" w:cs="Times New Roman"/>
                <w:sz w:val="24"/>
                <w:szCs w:val="24"/>
              </w:rPr>
            </w:pPr>
            <w:r w:rsidRPr="00254E93">
              <w:rPr>
                <w:rFonts w:ascii="Times New Roman" w:hAnsi="Times New Roman" w:cs="Times New Roman"/>
                <w:sz w:val="24"/>
                <w:szCs w:val="24"/>
              </w:rPr>
              <w:t xml:space="preserve">об’єктів, що можуть бути приватизовані (з </w:t>
            </w:r>
          </w:p>
          <w:p w14:paraId="299ECB59" w14:textId="77777777" w:rsidR="005550A8" w:rsidRPr="00254E93" w:rsidRDefault="005550A8" w:rsidP="005550A8">
            <w:pPr>
              <w:ind w:right="277"/>
              <w:rPr>
                <w:rFonts w:ascii="Times New Roman" w:hAnsi="Times New Roman" w:cs="Times New Roman"/>
                <w:sz w:val="24"/>
                <w:szCs w:val="24"/>
              </w:rPr>
            </w:pPr>
            <w:r w:rsidRPr="00254E93">
              <w:rPr>
                <w:rFonts w:ascii="Times New Roman" w:hAnsi="Times New Roman" w:cs="Times New Roman"/>
                <w:sz w:val="24"/>
                <w:szCs w:val="24"/>
              </w:rPr>
              <w:t>урахуванням погодження відповідної комісії)</w:t>
            </w:r>
          </w:p>
        </w:tc>
        <w:tc>
          <w:tcPr>
            <w:tcW w:w="2532" w:type="dxa"/>
            <w:tcBorders>
              <w:top w:val="single" w:sz="4" w:space="0" w:color="000000"/>
              <w:left w:val="single" w:sz="4" w:space="0" w:color="000000"/>
              <w:bottom w:val="single" w:sz="4" w:space="0" w:color="000000"/>
              <w:right w:val="single" w:sz="4" w:space="0" w:color="000000"/>
            </w:tcBorders>
          </w:tcPr>
          <w:p w14:paraId="4BEBED26" w14:textId="77777777" w:rsidR="005550A8" w:rsidRPr="00254E93" w:rsidRDefault="005550A8" w:rsidP="005550A8">
            <w:pPr>
              <w:rPr>
                <w:rFonts w:ascii="Times New Roman" w:hAnsi="Times New Roman" w:cs="Times New Roman"/>
                <w:sz w:val="24"/>
                <w:szCs w:val="24"/>
              </w:rPr>
            </w:pPr>
            <w:r w:rsidRPr="00254E93">
              <w:rPr>
                <w:rFonts w:ascii="Times New Roman" w:hAnsi="Times New Roman" w:cs="Times New Roman"/>
                <w:sz w:val="24"/>
                <w:szCs w:val="24"/>
              </w:rPr>
              <w:t xml:space="preserve">УКМтаЗВ, </w:t>
            </w:r>
          </w:p>
          <w:p w14:paraId="34F5A026" w14:textId="77777777" w:rsidR="005550A8" w:rsidRPr="00254E93" w:rsidRDefault="005550A8" w:rsidP="005550A8">
            <w:pPr>
              <w:ind w:right="47"/>
              <w:rPr>
                <w:rFonts w:ascii="Times New Roman" w:hAnsi="Times New Roman" w:cs="Times New Roman"/>
                <w:sz w:val="24"/>
                <w:szCs w:val="24"/>
              </w:rPr>
            </w:pPr>
            <w:r w:rsidRPr="00254E93">
              <w:rPr>
                <w:rFonts w:ascii="Times New Roman" w:hAnsi="Times New Roman" w:cs="Times New Roman"/>
                <w:sz w:val="24"/>
                <w:szCs w:val="24"/>
              </w:rPr>
              <w:t xml:space="preserve">сесія міської ради  </w:t>
            </w:r>
          </w:p>
        </w:tc>
        <w:tc>
          <w:tcPr>
            <w:tcW w:w="1760" w:type="dxa"/>
            <w:tcBorders>
              <w:top w:val="single" w:sz="4" w:space="0" w:color="000000"/>
              <w:left w:val="single" w:sz="4" w:space="0" w:color="000000"/>
              <w:bottom w:val="single" w:sz="4" w:space="0" w:color="000000"/>
              <w:right w:val="single" w:sz="4" w:space="0" w:color="000000"/>
            </w:tcBorders>
          </w:tcPr>
          <w:p w14:paraId="4E0DA75F" w14:textId="77777777" w:rsidR="005550A8" w:rsidRPr="00254E93" w:rsidRDefault="005550A8" w:rsidP="005550A8">
            <w:pPr>
              <w:ind w:right="66"/>
              <w:rPr>
                <w:rFonts w:ascii="Times New Roman" w:hAnsi="Times New Roman" w:cs="Times New Roman"/>
                <w:sz w:val="24"/>
                <w:szCs w:val="24"/>
              </w:rPr>
            </w:pPr>
            <w:r w:rsidRPr="00254E93">
              <w:rPr>
                <w:rFonts w:ascii="Times New Roman" w:hAnsi="Times New Roman" w:cs="Times New Roman"/>
                <w:sz w:val="24"/>
                <w:szCs w:val="24"/>
              </w:rPr>
              <w:t>Постійно, у разі потреби</w:t>
            </w:r>
          </w:p>
        </w:tc>
        <w:tc>
          <w:tcPr>
            <w:tcW w:w="1843" w:type="dxa"/>
            <w:tcBorders>
              <w:top w:val="single" w:sz="4" w:space="0" w:color="000000"/>
              <w:left w:val="single" w:sz="4" w:space="0" w:color="000000"/>
              <w:bottom w:val="single" w:sz="4" w:space="0" w:color="000000"/>
              <w:right w:val="single" w:sz="4" w:space="0" w:color="000000"/>
            </w:tcBorders>
          </w:tcPr>
          <w:p w14:paraId="7CDAD1FB" w14:textId="77777777" w:rsidR="005550A8" w:rsidRPr="00254E93" w:rsidRDefault="005550A8" w:rsidP="005550A8">
            <w:pPr>
              <w:jc w:val="center"/>
              <w:rPr>
                <w:rFonts w:ascii="Times New Roman" w:hAnsi="Times New Roman" w:cs="Times New Roman"/>
                <w:sz w:val="24"/>
                <w:szCs w:val="24"/>
              </w:rPr>
            </w:pPr>
            <w:r w:rsidRPr="00254E93">
              <w:rPr>
                <w:rFonts w:ascii="Times New Roman" w:hAnsi="Times New Roman" w:cs="Times New Roman"/>
                <w:sz w:val="24"/>
                <w:szCs w:val="24"/>
              </w:rPr>
              <w:t xml:space="preserve">Переліки затверджено </w:t>
            </w:r>
          </w:p>
          <w:p w14:paraId="71B68EA7" w14:textId="77777777" w:rsidR="005550A8" w:rsidRPr="00254E93" w:rsidRDefault="005550A8" w:rsidP="005550A8">
            <w:pPr>
              <w:spacing w:line="237" w:lineRule="auto"/>
              <w:rPr>
                <w:rFonts w:ascii="Times New Roman" w:hAnsi="Times New Roman" w:cs="Times New Roman"/>
                <w:sz w:val="24"/>
                <w:szCs w:val="24"/>
              </w:rPr>
            </w:pPr>
          </w:p>
        </w:tc>
      </w:tr>
      <w:tr w:rsidR="005550A8" w:rsidRPr="00254E93" w14:paraId="77CA3F50"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1EDCDF73"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5</w:t>
            </w:r>
          </w:p>
        </w:tc>
        <w:tc>
          <w:tcPr>
            <w:tcW w:w="3080" w:type="dxa"/>
            <w:tcBorders>
              <w:top w:val="single" w:sz="4" w:space="0" w:color="000000"/>
              <w:left w:val="single" w:sz="4" w:space="0" w:color="000000"/>
              <w:bottom w:val="single" w:sz="4" w:space="0" w:color="000000"/>
              <w:right w:val="single" w:sz="4" w:space="0" w:color="000000"/>
            </w:tcBorders>
          </w:tcPr>
          <w:p w14:paraId="1A7502F7" w14:textId="77777777" w:rsidR="005550A8" w:rsidRPr="00254E93" w:rsidRDefault="005550A8" w:rsidP="005550A8">
            <w:pPr>
              <w:spacing w:after="2" w:line="237" w:lineRule="auto"/>
              <w:rPr>
                <w:rFonts w:ascii="Times New Roman" w:hAnsi="Times New Roman" w:cs="Times New Roman"/>
                <w:sz w:val="24"/>
                <w:szCs w:val="24"/>
              </w:rPr>
            </w:pPr>
            <w:r w:rsidRPr="00254E93">
              <w:rPr>
                <w:rFonts w:ascii="Times New Roman" w:hAnsi="Times New Roman" w:cs="Times New Roman"/>
                <w:sz w:val="24"/>
                <w:szCs w:val="24"/>
              </w:rPr>
              <w:t xml:space="preserve">Опублікування переліку </w:t>
            </w:r>
          </w:p>
          <w:p w14:paraId="15FF7C73" w14:textId="77777777" w:rsidR="005550A8" w:rsidRPr="00254E93" w:rsidRDefault="005550A8" w:rsidP="00A5111E">
            <w:pPr>
              <w:spacing w:line="237" w:lineRule="auto"/>
              <w:ind w:left="20" w:hanging="20"/>
              <w:rPr>
                <w:rFonts w:ascii="Times New Roman" w:hAnsi="Times New Roman" w:cs="Times New Roman"/>
                <w:sz w:val="24"/>
                <w:szCs w:val="24"/>
              </w:rPr>
            </w:pPr>
            <w:r w:rsidRPr="00254E93">
              <w:rPr>
                <w:rFonts w:ascii="Times New Roman" w:hAnsi="Times New Roman" w:cs="Times New Roman"/>
                <w:sz w:val="24"/>
                <w:szCs w:val="24"/>
              </w:rPr>
              <w:t xml:space="preserve">об’єктів, що підлягають приватизації, на офіційному сайті міської ради та в </w:t>
            </w:r>
            <w:r w:rsidRPr="00254E93">
              <w:rPr>
                <w:rFonts w:ascii="Times New Roman" w:hAnsi="Times New Roman" w:cs="Times New Roman"/>
                <w:sz w:val="24"/>
                <w:szCs w:val="24"/>
              </w:rPr>
              <w:lastRenderedPageBreak/>
              <w:t>електронній торговій системі</w:t>
            </w:r>
          </w:p>
        </w:tc>
        <w:tc>
          <w:tcPr>
            <w:tcW w:w="2532" w:type="dxa"/>
            <w:tcBorders>
              <w:top w:val="single" w:sz="4" w:space="0" w:color="000000"/>
              <w:left w:val="single" w:sz="4" w:space="0" w:color="000000"/>
              <w:bottom w:val="single" w:sz="4" w:space="0" w:color="000000"/>
              <w:right w:val="single" w:sz="4" w:space="0" w:color="000000"/>
            </w:tcBorders>
          </w:tcPr>
          <w:p w14:paraId="0555FC88" w14:textId="77777777" w:rsidR="005550A8" w:rsidRPr="00254E93" w:rsidRDefault="005550A8" w:rsidP="005550A8">
            <w:pPr>
              <w:ind w:right="47"/>
              <w:rPr>
                <w:rFonts w:ascii="Times New Roman" w:hAnsi="Times New Roman" w:cs="Times New Roman"/>
                <w:sz w:val="24"/>
                <w:szCs w:val="24"/>
              </w:rPr>
            </w:pPr>
            <w:r w:rsidRPr="00254E93">
              <w:rPr>
                <w:rFonts w:ascii="Times New Roman" w:hAnsi="Times New Roman" w:cs="Times New Roman"/>
                <w:sz w:val="24"/>
                <w:szCs w:val="24"/>
              </w:rPr>
              <w:lastRenderedPageBreak/>
              <w:t>УКМтаЗВ</w:t>
            </w:r>
          </w:p>
        </w:tc>
        <w:tc>
          <w:tcPr>
            <w:tcW w:w="1760" w:type="dxa"/>
            <w:tcBorders>
              <w:top w:val="single" w:sz="4" w:space="0" w:color="000000"/>
              <w:left w:val="single" w:sz="4" w:space="0" w:color="000000"/>
              <w:bottom w:val="single" w:sz="4" w:space="0" w:color="000000"/>
              <w:right w:val="single" w:sz="4" w:space="0" w:color="000000"/>
            </w:tcBorders>
          </w:tcPr>
          <w:p w14:paraId="4EC59C16" w14:textId="77777777" w:rsidR="005550A8" w:rsidRPr="00254E93" w:rsidRDefault="005550A8" w:rsidP="005550A8">
            <w:pPr>
              <w:ind w:right="66"/>
              <w:rPr>
                <w:rFonts w:ascii="Times New Roman" w:hAnsi="Times New Roman" w:cs="Times New Roman"/>
                <w:sz w:val="24"/>
                <w:szCs w:val="24"/>
              </w:rPr>
            </w:pPr>
            <w:r w:rsidRPr="00254E93">
              <w:rPr>
                <w:rFonts w:ascii="Times New Roman" w:hAnsi="Times New Roman" w:cs="Times New Roman"/>
                <w:sz w:val="24"/>
                <w:szCs w:val="24"/>
              </w:rPr>
              <w:t xml:space="preserve">Протягом 5 днів з дня прийняття рішення  </w:t>
            </w:r>
          </w:p>
        </w:tc>
        <w:tc>
          <w:tcPr>
            <w:tcW w:w="1843" w:type="dxa"/>
            <w:tcBorders>
              <w:top w:val="single" w:sz="4" w:space="0" w:color="000000"/>
              <w:left w:val="single" w:sz="4" w:space="0" w:color="000000"/>
              <w:bottom w:val="single" w:sz="4" w:space="0" w:color="000000"/>
              <w:right w:val="single" w:sz="4" w:space="0" w:color="000000"/>
            </w:tcBorders>
          </w:tcPr>
          <w:p w14:paraId="0E01D80E"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Переліки  оприлюднено</w:t>
            </w:r>
          </w:p>
        </w:tc>
      </w:tr>
      <w:tr w:rsidR="005550A8" w:rsidRPr="00254E93" w14:paraId="6D6C2F7E"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24EBE30A"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lastRenderedPageBreak/>
              <w:t>6</w:t>
            </w:r>
          </w:p>
        </w:tc>
        <w:tc>
          <w:tcPr>
            <w:tcW w:w="3080" w:type="dxa"/>
            <w:tcBorders>
              <w:top w:val="single" w:sz="4" w:space="0" w:color="000000"/>
              <w:left w:val="single" w:sz="4" w:space="0" w:color="000000"/>
              <w:bottom w:val="single" w:sz="4" w:space="0" w:color="000000"/>
              <w:right w:val="single" w:sz="4" w:space="0" w:color="000000"/>
            </w:tcBorders>
          </w:tcPr>
          <w:p w14:paraId="0871BD98" w14:textId="77777777" w:rsidR="005550A8" w:rsidRPr="00254E93" w:rsidRDefault="005550A8" w:rsidP="005550A8">
            <w:pPr>
              <w:rPr>
                <w:rFonts w:ascii="Times New Roman" w:hAnsi="Times New Roman" w:cs="Times New Roman"/>
                <w:sz w:val="24"/>
                <w:szCs w:val="24"/>
              </w:rPr>
            </w:pPr>
            <w:r w:rsidRPr="00254E93">
              <w:rPr>
                <w:rFonts w:ascii="Times New Roman" w:hAnsi="Times New Roman" w:cs="Times New Roman"/>
                <w:sz w:val="24"/>
                <w:szCs w:val="24"/>
              </w:rPr>
              <w:t>Прийняття рішення про приватизацію об’єкта комунальної власності</w:t>
            </w:r>
          </w:p>
        </w:tc>
        <w:tc>
          <w:tcPr>
            <w:tcW w:w="2532" w:type="dxa"/>
            <w:tcBorders>
              <w:top w:val="single" w:sz="4" w:space="0" w:color="000000"/>
              <w:left w:val="single" w:sz="4" w:space="0" w:color="000000"/>
              <w:bottom w:val="single" w:sz="4" w:space="0" w:color="000000"/>
              <w:right w:val="single" w:sz="4" w:space="0" w:color="000000"/>
            </w:tcBorders>
          </w:tcPr>
          <w:p w14:paraId="0E832439" w14:textId="77777777" w:rsidR="005550A8" w:rsidRPr="00254E93" w:rsidRDefault="005550A8" w:rsidP="005550A8">
            <w:pPr>
              <w:ind w:right="47"/>
              <w:rPr>
                <w:rFonts w:ascii="Times New Roman" w:hAnsi="Times New Roman" w:cs="Times New Roman"/>
                <w:sz w:val="24"/>
                <w:szCs w:val="24"/>
              </w:rPr>
            </w:pPr>
            <w:r w:rsidRPr="00254E93">
              <w:rPr>
                <w:rFonts w:ascii="Times New Roman" w:hAnsi="Times New Roman" w:cs="Times New Roman"/>
                <w:sz w:val="24"/>
                <w:szCs w:val="24"/>
              </w:rPr>
              <w:t>Міська рада</w:t>
            </w:r>
          </w:p>
        </w:tc>
        <w:tc>
          <w:tcPr>
            <w:tcW w:w="1760" w:type="dxa"/>
            <w:tcBorders>
              <w:top w:val="single" w:sz="4" w:space="0" w:color="000000"/>
              <w:left w:val="single" w:sz="4" w:space="0" w:color="000000"/>
              <w:bottom w:val="single" w:sz="4" w:space="0" w:color="000000"/>
              <w:right w:val="single" w:sz="4" w:space="0" w:color="000000"/>
            </w:tcBorders>
          </w:tcPr>
          <w:p w14:paraId="5811546E" w14:textId="77777777" w:rsidR="005550A8" w:rsidRPr="00254E93" w:rsidRDefault="005550A8" w:rsidP="005550A8">
            <w:pPr>
              <w:ind w:right="66"/>
              <w:rPr>
                <w:rFonts w:ascii="Times New Roman" w:hAnsi="Times New Roman" w:cs="Times New Roman"/>
                <w:sz w:val="24"/>
                <w:szCs w:val="24"/>
              </w:rPr>
            </w:pPr>
            <w:r w:rsidRPr="00254E93">
              <w:rPr>
                <w:rFonts w:ascii="Times New Roman" w:hAnsi="Times New Roman" w:cs="Times New Roman"/>
                <w:sz w:val="24"/>
                <w:szCs w:val="24"/>
              </w:rPr>
              <w:t>Не пізніше 30 днів після затвердження переліку об’єктів, що підлягають приватизації</w:t>
            </w:r>
          </w:p>
        </w:tc>
        <w:tc>
          <w:tcPr>
            <w:tcW w:w="1843" w:type="dxa"/>
            <w:tcBorders>
              <w:top w:val="single" w:sz="4" w:space="0" w:color="000000"/>
              <w:left w:val="single" w:sz="4" w:space="0" w:color="000000"/>
              <w:bottom w:val="single" w:sz="4" w:space="0" w:color="000000"/>
              <w:right w:val="single" w:sz="4" w:space="0" w:color="000000"/>
            </w:tcBorders>
          </w:tcPr>
          <w:p w14:paraId="2BE0E2DE"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Рішення прийнято</w:t>
            </w:r>
          </w:p>
        </w:tc>
      </w:tr>
      <w:tr w:rsidR="005550A8" w:rsidRPr="00254E93" w14:paraId="5E32D9B3"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6A66F499"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7</w:t>
            </w:r>
          </w:p>
        </w:tc>
        <w:tc>
          <w:tcPr>
            <w:tcW w:w="3080" w:type="dxa"/>
            <w:tcBorders>
              <w:top w:val="single" w:sz="4" w:space="0" w:color="000000"/>
              <w:left w:val="single" w:sz="4" w:space="0" w:color="000000"/>
              <w:bottom w:val="single" w:sz="4" w:space="0" w:color="000000"/>
              <w:right w:val="single" w:sz="4" w:space="0" w:color="000000"/>
            </w:tcBorders>
          </w:tcPr>
          <w:p w14:paraId="0AC28D4B" w14:textId="77777777" w:rsidR="005550A8" w:rsidRPr="00254E93" w:rsidRDefault="005550A8" w:rsidP="005550A8">
            <w:pPr>
              <w:ind w:right="277"/>
              <w:rPr>
                <w:rFonts w:ascii="Times New Roman" w:hAnsi="Times New Roman" w:cs="Times New Roman"/>
                <w:sz w:val="24"/>
                <w:szCs w:val="24"/>
              </w:rPr>
            </w:pPr>
            <w:r w:rsidRPr="00254E93">
              <w:rPr>
                <w:rFonts w:ascii="Times New Roman" w:hAnsi="Times New Roman" w:cs="Times New Roman"/>
                <w:sz w:val="24"/>
                <w:szCs w:val="24"/>
              </w:rPr>
              <w:t xml:space="preserve">Проведення підготовчої роботи (затвердження умов продажу, протоколу аукціону, укладання договорів) відповідно до вимог чинного законодавства  </w:t>
            </w:r>
          </w:p>
        </w:tc>
        <w:tc>
          <w:tcPr>
            <w:tcW w:w="2532" w:type="dxa"/>
            <w:tcBorders>
              <w:top w:val="single" w:sz="4" w:space="0" w:color="000000"/>
              <w:left w:val="single" w:sz="4" w:space="0" w:color="000000"/>
              <w:bottom w:val="single" w:sz="4" w:space="0" w:color="000000"/>
              <w:right w:val="single" w:sz="4" w:space="0" w:color="000000"/>
            </w:tcBorders>
          </w:tcPr>
          <w:p w14:paraId="64B32573" w14:textId="77777777" w:rsidR="005550A8" w:rsidRPr="00254E93" w:rsidRDefault="005550A8" w:rsidP="005550A8">
            <w:pPr>
              <w:ind w:right="47"/>
              <w:rPr>
                <w:rFonts w:ascii="Times New Roman" w:hAnsi="Times New Roman" w:cs="Times New Roman"/>
                <w:sz w:val="24"/>
                <w:szCs w:val="24"/>
              </w:rPr>
            </w:pPr>
            <w:r w:rsidRPr="00254E93">
              <w:rPr>
                <w:rFonts w:ascii="Times New Roman" w:hAnsi="Times New Roman" w:cs="Times New Roman"/>
                <w:sz w:val="24"/>
                <w:szCs w:val="24"/>
              </w:rPr>
              <w:t>УКМтаЗВ</w:t>
            </w:r>
          </w:p>
        </w:tc>
        <w:tc>
          <w:tcPr>
            <w:tcW w:w="1760" w:type="dxa"/>
            <w:tcBorders>
              <w:top w:val="single" w:sz="4" w:space="0" w:color="000000"/>
              <w:left w:val="single" w:sz="4" w:space="0" w:color="000000"/>
              <w:bottom w:val="single" w:sz="4" w:space="0" w:color="000000"/>
              <w:right w:val="single" w:sz="4" w:space="0" w:color="000000"/>
            </w:tcBorders>
          </w:tcPr>
          <w:p w14:paraId="47B09740" w14:textId="77777777" w:rsidR="005550A8" w:rsidRPr="00254E93" w:rsidRDefault="005550A8" w:rsidP="005550A8">
            <w:pPr>
              <w:ind w:right="66"/>
              <w:rPr>
                <w:rFonts w:ascii="Times New Roman" w:hAnsi="Times New Roman" w:cs="Times New Roman"/>
                <w:sz w:val="24"/>
                <w:szCs w:val="24"/>
              </w:rPr>
            </w:pPr>
            <w:r w:rsidRPr="00254E93">
              <w:rPr>
                <w:rFonts w:ascii="Times New Roman" w:hAnsi="Times New Roman" w:cs="Times New Roman"/>
                <w:sz w:val="24"/>
                <w:szCs w:val="24"/>
              </w:rPr>
              <w:t>В терміни визначені чинним законодавством</w:t>
            </w:r>
          </w:p>
        </w:tc>
        <w:tc>
          <w:tcPr>
            <w:tcW w:w="1843" w:type="dxa"/>
            <w:tcBorders>
              <w:top w:val="single" w:sz="4" w:space="0" w:color="000000"/>
              <w:left w:val="single" w:sz="4" w:space="0" w:color="000000"/>
              <w:bottom w:val="single" w:sz="4" w:space="0" w:color="000000"/>
              <w:right w:val="single" w:sz="4" w:space="0" w:color="000000"/>
            </w:tcBorders>
          </w:tcPr>
          <w:p w14:paraId="5CA7505C" w14:textId="77777777" w:rsidR="005550A8" w:rsidRPr="00254E93" w:rsidRDefault="005550A8" w:rsidP="005550A8">
            <w:pPr>
              <w:rPr>
                <w:rFonts w:ascii="Times New Roman" w:hAnsi="Times New Roman" w:cs="Times New Roman"/>
                <w:sz w:val="24"/>
                <w:szCs w:val="24"/>
              </w:rPr>
            </w:pPr>
            <w:r w:rsidRPr="00254E93">
              <w:rPr>
                <w:rFonts w:ascii="Times New Roman" w:hAnsi="Times New Roman" w:cs="Times New Roman"/>
                <w:sz w:val="24"/>
                <w:szCs w:val="24"/>
              </w:rPr>
              <w:t xml:space="preserve">Робота проведена, </w:t>
            </w:r>
          </w:p>
          <w:p w14:paraId="19C2B8A9"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договір укладено</w:t>
            </w:r>
          </w:p>
        </w:tc>
      </w:tr>
      <w:tr w:rsidR="005550A8" w:rsidRPr="00254E93" w14:paraId="0523315F"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5FD68B9B"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8</w:t>
            </w:r>
          </w:p>
        </w:tc>
        <w:tc>
          <w:tcPr>
            <w:tcW w:w="3080" w:type="dxa"/>
            <w:tcBorders>
              <w:top w:val="single" w:sz="4" w:space="0" w:color="000000"/>
              <w:left w:val="single" w:sz="4" w:space="0" w:color="000000"/>
              <w:bottom w:val="single" w:sz="4" w:space="0" w:color="000000"/>
              <w:right w:val="single" w:sz="4" w:space="0" w:color="000000"/>
            </w:tcBorders>
          </w:tcPr>
          <w:p w14:paraId="44B6A282" w14:textId="77777777" w:rsidR="005550A8" w:rsidRPr="00254E93" w:rsidRDefault="005550A8" w:rsidP="005550A8">
            <w:pPr>
              <w:ind w:right="277"/>
              <w:rPr>
                <w:rFonts w:ascii="Times New Roman" w:hAnsi="Times New Roman" w:cs="Times New Roman"/>
                <w:sz w:val="24"/>
                <w:szCs w:val="24"/>
              </w:rPr>
            </w:pPr>
            <w:r w:rsidRPr="00254E93">
              <w:rPr>
                <w:rFonts w:ascii="Times New Roman" w:hAnsi="Times New Roman" w:cs="Times New Roman"/>
                <w:sz w:val="24"/>
                <w:szCs w:val="24"/>
              </w:rPr>
              <w:t>Контроль за сплатою коштів</w:t>
            </w:r>
          </w:p>
        </w:tc>
        <w:tc>
          <w:tcPr>
            <w:tcW w:w="2532" w:type="dxa"/>
            <w:tcBorders>
              <w:top w:val="single" w:sz="4" w:space="0" w:color="000000"/>
              <w:left w:val="single" w:sz="4" w:space="0" w:color="000000"/>
              <w:bottom w:val="single" w:sz="4" w:space="0" w:color="000000"/>
              <w:right w:val="single" w:sz="4" w:space="0" w:color="000000"/>
            </w:tcBorders>
          </w:tcPr>
          <w:p w14:paraId="2D852FF7" w14:textId="77777777" w:rsidR="005550A8" w:rsidRPr="00254E93" w:rsidRDefault="005550A8" w:rsidP="005550A8">
            <w:pPr>
              <w:ind w:right="47"/>
              <w:rPr>
                <w:rFonts w:ascii="Times New Roman" w:hAnsi="Times New Roman" w:cs="Times New Roman"/>
                <w:sz w:val="24"/>
                <w:szCs w:val="24"/>
              </w:rPr>
            </w:pPr>
            <w:r w:rsidRPr="00254E93">
              <w:rPr>
                <w:rFonts w:ascii="Times New Roman" w:hAnsi="Times New Roman" w:cs="Times New Roman"/>
                <w:sz w:val="24"/>
                <w:szCs w:val="24"/>
              </w:rPr>
              <w:t>УКМтаЗВ/балансоутримувачі</w:t>
            </w:r>
          </w:p>
        </w:tc>
        <w:tc>
          <w:tcPr>
            <w:tcW w:w="1760" w:type="dxa"/>
            <w:tcBorders>
              <w:top w:val="single" w:sz="4" w:space="0" w:color="000000"/>
              <w:left w:val="single" w:sz="4" w:space="0" w:color="000000"/>
              <w:bottom w:val="single" w:sz="4" w:space="0" w:color="000000"/>
              <w:right w:val="single" w:sz="4" w:space="0" w:color="000000"/>
            </w:tcBorders>
          </w:tcPr>
          <w:p w14:paraId="698DEF4B" w14:textId="77777777" w:rsidR="005550A8" w:rsidRPr="00254E93" w:rsidRDefault="005550A8" w:rsidP="005550A8">
            <w:pPr>
              <w:ind w:left="18"/>
              <w:rPr>
                <w:rFonts w:ascii="Times New Roman" w:hAnsi="Times New Roman" w:cs="Times New Roman"/>
                <w:sz w:val="24"/>
                <w:szCs w:val="24"/>
              </w:rPr>
            </w:pPr>
            <w:r w:rsidRPr="00254E93">
              <w:rPr>
                <w:rFonts w:ascii="Times New Roman" w:hAnsi="Times New Roman" w:cs="Times New Roman"/>
                <w:sz w:val="24"/>
                <w:szCs w:val="24"/>
              </w:rPr>
              <w:t xml:space="preserve">До моменту сплати </w:t>
            </w:r>
          </w:p>
        </w:tc>
        <w:tc>
          <w:tcPr>
            <w:tcW w:w="1843" w:type="dxa"/>
            <w:tcBorders>
              <w:top w:val="single" w:sz="4" w:space="0" w:color="000000"/>
              <w:left w:val="single" w:sz="4" w:space="0" w:color="000000"/>
              <w:bottom w:val="single" w:sz="4" w:space="0" w:color="000000"/>
              <w:right w:val="single" w:sz="4" w:space="0" w:color="000000"/>
            </w:tcBorders>
          </w:tcPr>
          <w:p w14:paraId="052204EA"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Кошти сплачені</w:t>
            </w:r>
          </w:p>
        </w:tc>
      </w:tr>
      <w:tr w:rsidR="005550A8" w:rsidRPr="00254E93" w14:paraId="45E0FDC2"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3229AB01"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9</w:t>
            </w:r>
          </w:p>
        </w:tc>
        <w:tc>
          <w:tcPr>
            <w:tcW w:w="3080" w:type="dxa"/>
            <w:tcBorders>
              <w:top w:val="single" w:sz="4" w:space="0" w:color="000000"/>
              <w:left w:val="single" w:sz="4" w:space="0" w:color="000000"/>
              <w:bottom w:val="single" w:sz="4" w:space="0" w:color="000000"/>
              <w:right w:val="single" w:sz="4" w:space="0" w:color="000000"/>
            </w:tcBorders>
          </w:tcPr>
          <w:p w14:paraId="039226A0" w14:textId="77777777" w:rsidR="005550A8" w:rsidRPr="00254E93" w:rsidRDefault="005550A8" w:rsidP="00A5111E">
            <w:pPr>
              <w:spacing w:after="51" w:line="238" w:lineRule="auto"/>
              <w:ind w:right="40" w:firstLine="34"/>
              <w:rPr>
                <w:rFonts w:ascii="Times New Roman" w:hAnsi="Times New Roman" w:cs="Times New Roman"/>
                <w:sz w:val="24"/>
                <w:szCs w:val="24"/>
              </w:rPr>
            </w:pPr>
            <w:r w:rsidRPr="00254E93">
              <w:rPr>
                <w:rFonts w:ascii="Times New Roman" w:hAnsi="Times New Roman" w:cs="Times New Roman"/>
                <w:sz w:val="24"/>
                <w:szCs w:val="24"/>
              </w:rPr>
              <w:t xml:space="preserve">Передача об’єкта новому власнику за актом прийому-передачі  </w:t>
            </w:r>
          </w:p>
        </w:tc>
        <w:tc>
          <w:tcPr>
            <w:tcW w:w="2532" w:type="dxa"/>
            <w:tcBorders>
              <w:top w:val="single" w:sz="4" w:space="0" w:color="000000"/>
              <w:left w:val="single" w:sz="4" w:space="0" w:color="000000"/>
              <w:bottom w:val="single" w:sz="4" w:space="0" w:color="000000"/>
              <w:right w:val="single" w:sz="4" w:space="0" w:color="000000"/>
            </w:tcBorders>
          </w:tcPr>
          <w:p w14:paraId="18E072C3" w14:textId="77777777" w:rsidR="005550A8" w:rsidRPr="00254E93" w:rsidRDefault="005550A8" w:rsidP="005550A8">
            <w:pPr>
              <w:ind w:right="47"/>
              <w:rPr>
                <w:rFonts w:ascii="Times New Roman" w:hAnsi="Times New Roman" w:cs="Times New Roman"/>
                <w:sz w:val="24"/>
                <w:szCs w:val="24"/>
              </w:rPr>
            </w:pPr>
            <w:r w:rsidRPr="00254E93">
              <w:rPr>
                <w:rFonts w:ascii="Times New Roman" w:hAnsi="Times New Roman" w:cs="Times New Roman"/>
                <w:sz w:val="24"/>
                <w:szCs w:val="24"/>
              </w:rPr>
              <w:t>Балансоутримувачі</w:t>
            </w:r>
          </w:p>
        </w:tc>
        <w:tc>
          <w:tcPr>
            <w:tcW w:w="1760" w:type="dxa"/>
            <w:tcBorders>
              <w:top w:val="single" w:sz="4" w:space="0" w:color="000000"/>
              <w:left w:val="single" w:sz="4" w:space="0" w:color="000000"/>
              <w:bottom w:val="single" w:sz="4" w:space="0" w:color="000000"/>
              <w:right w:val="single" w:sz="4" w:space="0" w:color="000000"/>
            </w:tcBorders>
          </w:tcPr>
          <w:p w14:paraId="759F63E0" w14:textId="77777777" w:rsidR="005550A8" w:rsidRPr="00254E93" w:rsidRDefault="005550A8" w:rsidP="005550A8">
            <w:pPr>
              <w:ind w:right="66"/>
              <w:rPr>
                <w:rFonts w:ascii="Times New Roman" w:hAnsi="Times New Roman" w:cs="Times New Roman"/>
                <w:sz w:val="24"/>
                <w:szCs w:val="24"/>
              </w:rPr>
            </w:pPr>
            <w:r w:rsidRPr="00254E93">
              <w:rPr>
                <w:rFonts w:ascii="Times New Roman" w:hAnsi="Times New Roman" w:cs="Times New Roman"/>
                <w:sz w:val="24"/>
                <w:szCs w:val="24"/>
              </w:rPr>
              <w:t>В 3-х денний термін після сплати коштів</w:t>
            </w:r>
          </w:p>
        </w:tc>
        <w:tc>
          <w:tcPr>
            <w:tcW w:w="1843" w:type="dxa"/>
            <w:tcBorders>
              <w:top w:val="single" w:sz="4" w:space="0" w:color="000000"/>
              <w:left w:val="single" w:sz="4" w:space="0" w:color="000000"/>
              <w:bottom w:val="single" w:sz="4" w:space="0" w:color="000000"/>
              <w:right w:val="single" w:sz="4" w:space="0" w:color="000000"/>
            </w:tcBorders>
          </w:tcPr>
          <w:p w14:paraId="7EC77BB0"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Об’єкт передано</w:t>
            </w:r>
          </w:p>
        </w:tc>
      </w:tr>
      <w:tr w:rsidR="005550A8" w:rsidRPr="00254E93" w14:paraId="573EE18E"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6373C7D4"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10</w:t>
            </w:r>
          </w:p>
        </w:tc>
        <w:tc>
          <w:tcPr>
            <w:tcW w:w="3080" w:type="dxa"/>
            <w:tcBorders>
              <w:top w:val="single" w:sz="4" w:space="0" w:color="000000"/>
              <w:left w:val="single" w:sz="4" w:space="0" w:color="000000"/>
              <w:bottom w:val="single" w:sz="4" w:space="0" w:color="000000"/>
              <w:right w:val="single" w:sz="4" w:space="0" w:color="000000"/>
            </w:tcBorders>
          </w:tcPr>
          <w:p w14:paraId="6BC5ED60" w14:textId="77777777" w:rsidR="005550A8" w:rsidRPr="00254E93" w:rsidRDefault="005550A8" w:rsidP="005550A8">
            <w:pPr>
              <w:ind w:right="-40"/>
              <w:rPr>
                <w:rFonts w:ascii="Times New Roman" w:hAnsi="Times New Roman" w:cs="Times New Roman"/>
                <w:sz w:val="24"/>
                <w:szCs w:val="24"/>
              </w:rPr>
            </w:pPr>
            <w:r w:rsidRPr="00254E93">
              <w:rPr>
                <w:rFonts w:ascii="Times New Roman" w:hAnsi="Times New Roman" w:cs="Times New Roman"/>
                <w:sz w:val="24"/>
                <w:szCs w:val="24"/>
              </w:rPr>
              <w:t>Зняття об’єкту з балансу</w:t>
            </w:r>
          </w:p>
        </w:tc>
        <w:tc>
          <w:tcPr>
            <w:tcW w:w="2532" w:type="dxa"/>
            <w:tcBorders>
              <w:top w:val="single" w:sz="4" w:space="0" w:color="000000"/>
              <w:left w:val="single" w:sz="4" w:space="0" w:color="000000"/>
              <w:bottom w:val="single" w:sz="4" w:space="0" w:color="000000"/>
              <w:right w:val="single" w:sz="4" w:space="0" w:color="000000"/>
            </w:tcBorders>
          </w:tcPr>
          <w:p w14:paraId="23306227" w14:textId="77777777" w:rsidR="005550A8" w:rsidRPr="00254E93" w:rsidRDefault="005550A8" w:rsidP="005550A8">
            <w:pPr>
              <w:spacing w:line="272" w:lineRule="auto"/>
              <w:ind w:left="72" w:right="42"/>
              <w:jc w:val="both"/>
              <w:rPr>
                <w:rFonts w:ascii="Times New Roman" w:hAnsi="Times New Roman" w:cs="Times New Roman"/>
                <w:sz w:val="24"/>
                <w:szCs w:val="24"/>
              </w:rPr>
            </w:pPr>
            <w:r w:rsidRPr="00254E93">
              <w:rPr>
                <w:rFonts w:ascii="Times New Roman" w:hAnsi="Times New Roman" w:cs="Times New Roman"/>
                <w:sz w:val="24"/>
                <w:szCs w:val="24"/>
              </w:rPr>
              <w:t xml:space="preserve">Балансоутримувач </w:t>
            </w:r>
          </w:p>
          <w:p w14:paraId="123249C3" w14:textId="77777777" w:rsidR="005550A8" w:rsidRPr="00254E93" w:rsidRDefault="005550A8" w:rsidP="005550A8">
            <w:pPr>
              <w:ind w:right="47"/>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tcPr>
          <w:p w14:paraId="2E447E48" w14:textId="77777777" w:rsidR="005550A8" w:rsidRPr="00254E93" w:rsidRDefault="005550A8" w:rsidP="005550A8">
            <w:pPr>
              <w:ind w:right="66"/>
              <w:rPr>
                <w:rFonts w:ascii="Times New Roman" w:hAnsi="Times New Roman" w:cs="Times New Roman"/>
                <w:sz w:val="24"/>
                <w:szCs w:val="24"/>
              </w:rPr>
            </w:pPr>
            <w:r w:rsidRPr="00254E93">
              <w:rPr>
                <w:rFonts w:ascii="Times New Roman" w:hAnsi="Times New Roman" w:cs="Times New Roman"/>
                <w:sz w:val="24"/>
                <w:szCs w:val="24"/>
              </w:rPr>
              <w:t>1 день</w:t>
            </w:r>
          </w:p>
        </w:tc>
        <w:tc>
          <w:tcPr>
            <w:tcW w:w="1843" w:type="dxa"/>
            <w:tcBorders>
              <w:top w:val="single" w:sz="4" w:space="0" w:color="000000"/>
              <w:left w:val="single" w:sz="4" w:space="0" w:color="000000"/>
              <w:bottom w:val="single" w:sz="4" w:space="0" w:color="000000"/>
              <w:right w:val="single" w:sz="4" w:space="0" w:color="000000"/>
            </w:tcBorders>
          </w:tcPr>
          <w:p w14:paraId="14AD4BBA"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Об’єкт знято з балансу</w:t>
            </w:r>
          </w:p>
        </w:tc>
      </w:tr>
      <w:tr w:rsidR="005550A8" w:rsidRPr="00254E93" w14:paraId="71A86B21" w14:textId="77777777" w:rsidTr="003E25E3">
        <w:trPr>
          <w:trHeight w:val="331"/>
        </w:trPr>
        <w:tc>
          <w:tcPr>
            <w:tcW w:w="567" w:type="dxa"/>
            <w:tcBorders>
              <w:top w:val="single" w:sz="4" w:space="0" w:color="000000"/>
              <w:left w:val="single" w:sz="4" w:space="0" w:color="000000"/>
              <w:bottom w:val="single" w:sz="4" w:space="0" w:color="000000"/>
              <w:right w:val="single" w:sz="4" w:space="0" w:color="000000"/>
            </w:tcBorders>
          </w:tcPr>
          <w:p w14:paraId="225FED43" w14:textId="77777777" w:rsidR="005550A8" w:rsidRPr="00254E93" w:rsidRDefault="005550A8" w:rsidP="005550A8">
            <w:pPr>
              <w:ind w:right="47"/>
              <w:jc w:val="center"/>
              <w:rPr>
                <w:rFonts w:ascii="Times New Roman" w:hAnsi="Times New Roman" w:cs="Times New Roman"/>
                <w:sz w:val="24"/>
                <w:szCs w:val="24"/>
              </w:rPr>
            </w:pPr>
            <w:r w:rsidRPr="00254E93">
              <w:rPr>
                <w:rFonts w:ascii="Times New Roman" w:hAnsi="Times New Roman" w:cs="Times New Roman"/>
                <w:sz w:val="24"/>
                <w:szCs w:val="24"/>
              </w:rPr>
              <w:t>11</w:t>
            </w:r>
          </w:p>
        </w:tc>
        <w:tc>
          <w:tcPr>
            <w:tcW w:w="3080" w:type="dxa"/>
            <w:tcBorders>
              <w:top w:val="single" w:sz="4" w:space="0" w:color="000000"/>
              <w:left w:val="single" w:sz="4" w:space="0" w:color="000000"/>
              <w:bottom w:val="single" w:sz="4" w:space="0" w:color="000000"/>
              <w:right w:val="single" w:sz="4" w:space="0" w:color="000000"/>
            </w:tcBorders>
          </w:tcPr>
          <w:p w14:paraId="551DF3A9" w14:textId="77777777" w:rsidR="005550A8" w:rsidRPr="00254E93" w:rsidRDefault="005550A8" w:rsidP="005550A8">
            <w:pPr>
              <w:ind w:right="277"/>
              <w:rPr>
                <w:rFonts w:ascii="Times New Roman" w:hAnsi="Times New Roman" w:cs="Times New Roman"/>
                <w:sz w:val="24"/>
                <w:szCs w:val="24"/>
              </w:rPr>
            </w:pPr>
            <w:r w:rsidRPr="00254E93">
              <w:rPr>
                <w:rFonts w:ascii="Times New Roman" w:hAnsi="Times New Roman" w:cs="Times New Roman"/>
                <w:sz w:val="24"/>
                <w:szCs w:val="24"/>
              </w:rPr>
              <w:t xml:space="preserve">Використання коштів від приватизації згідно затвердженого плану громади  </w:t>
            </w:r>
          </w:p>
        </w:tc>
        <w:tc>
          <w:tcPr>
            <w:tcW w:w="2532" w:type="dxa"/>
            <w:tcBorders>
              <w:top w:val="single" w:sz="4" w:space="0" w:color="000000"/>
              <w:left w:val="single" w:sz="4" w:space="0" w:color="000000"/>
              <w:bottom w:val="single" w:sz="4" w:space="0" w:color="000000"/>
              <w:right w:val="single" w:sz="4" w:space="0" w:color="000000"/>
            </w:tcBorders>
          </w:tcPr>
          <w:p w14:paraId="79198FCE" w14:textId="77777777" w:rsidR="005550A8" w:rsidRPr="00254E93" w:rsidRDefault="005550A8" w:rsidP="005550A8">
            <w:pPr>
              <w:ind w:right="47"/>
              <w:rPr>
                <w:rFonts w:ascii="Times New Roman" w:hAnsi="Times New Roman" w:cs="Times New Roman"/>
                <w:sz w:val="24"/>
                <w:szCs w:val="24"/>
              </w:rPr>
            </w:pPr>
            <w:r w:rsidRPr="00254E93">
              <w:rPr>
                <w:rFonts w:ascii="Times New Roman" w:hAnsi="Times New Roman" w:cs="Times New Roman"/>
                <w:sz w:val="24"/>
                <w:szCs w:val="24"/>
              </w:rPr>
              <w:t xml:space="preserve">УКМтаЗВ, з подальшим розглядом на пленарних  засіданнях, у разі необхідності  </w:t>
            </w:r>
          </w:p>
        </w:tc>
        <w:tc>
          <w:tcPr>
            <w:tcW w:w="1760" w:type="dxa"/>
            <w:tcBorders>
              <w:top w:val="single" w:sz="4" w:space="0" w:color="000000"/>
              <w:left w:val="single" w:sz="4" w:space="0" w:color="000000"/>
              <w:bottom w:val="single" w:sz="4" w:space="0" w:color="000000"/>
              <w:right w:val="single" w:sz="4" w:space="0" w:color="000000"/>
            </w:tcBorders>
          </w:tcPr>
          <w:p w14:paraId="64AEC3E0" w14:textId="77777777" w:rsidR="005550A8" w:rsidRPr="00254E93" w:rsidRDefault="005550A8" w:rsidP="005550A8">
            <w:pPr>
              <w:ind w:right="66"/>
              <w:rPr>
                <w:rFonts w:ascii="Times New Roman" w:hAnsi="Times New Roman" w:cs="Times New Roman"/>
                <w:sz w:val="24"/>
                <w:szCs w:val="24"/>
              </w:rPr>
            </w:pPr>
            <w:r w:rsidRPr="00254E93">
              <w:rPr>
                <w:rFonts w:ascii="Times New Roman" w:hAnsi="Times New Roman" w:cs="Times New Roman"/>
                <w:sz w:val="24"/>
                <w:szCs w:val="24"/>
              </w:rPr>
              <w:t>У разі виникнення потреби</w:t>
            </w:r>
          </w:p>
        </w:tc>
        <w:tc>
          <w:tcPr>
            <w:tcW w:w="1843" w:type="dxa"/>
            <w:tcBorders>
              <w:top w:val="single" w:sz="4" w:space="0" w:color="000000"/>
              <w:left w:val="single" w:sz="4" w:space="0" w:color="000000"/>
              <w:bottom w:val="single" w:sz="4" w:space="0" w:color="000000"/>
              <w:right w:val="single" w:sz="4" w:space="0" w:color="000000"/>
            </w:tcBorders>
          </w:tcPr>
          <w:p w14:paraId="1F9D53E6" w14:textId="77777777" w:rsidR="005550A8" w:rsidRPr="00254E93" w:rsidRDefault="005550A8" w:rsidP="005550A8">
            <w:pPr>
              <w:spacing w:line="237" w:lineRule="auto"/>
              <w:rPr>
                <w:rFonts w:ascii="Times New Roman" w:hAnsi="Times New Roman" w:cs="Times New Roman"/>
                <w:sz w:val="24"/>
                <w:szCs w:val="24"/>
              </w:rPr>
            </w:pPr>
            <w:r w:rsidRPr="00254E93">
              <w:rPr>
                <w:rFonts w:ascii="Times New Roman" w:hAnsi="Times New Roman" w:cs="Times New Roman"/>
                <w:sz w:val="24"/>
                <w:szCs w:val="24"/>
              </w:rPr>
              <w:t>Кошти направлені на розвиток громади</w:t>
            </w:r>
          </w:p>
        </w:tc>
      </w:tr>
    </w:tbl>
    <w:p w14:paraId="6522C341" w14:textId="77777777" w:rsidR="00B60A7C" w:rsidRDefault="00B60A7C" w:rsidP="00B60A7C">
      <w:pPr>
        <w:spacing w:after="0"/>
        <w:rPr>
          <w:rFonts w:ascii="Times New Roman" w:hAnsi="Times New Roman" w:cs="Times New Roman"/>
          <w:b/>
          <w:i/>
          <w:sz w:val="28"/>
          <w:szCs w:val="28"/>
          <w:lang w:val="uk-UA"/>
        </w:rPr>
      </w:pPr>
    </w:p>
    <w:p w14:paraId="01A96E9B" w14:textId="77777777" w:rsidR="00B60A7C" w:rsidRDefault="00B60A7C" w:rsidP="00B60A7C">
      <w:pPr>
        <w:spacing w:after="0"/>
        <w:rPr>
          <w:rFonts w:ascii="Times New Roman" w:hAnsi="Times New Roman" w:cs="Times New Roman"/>
          <w:b/>
          <w:i/>
          <w:sz w:val="28"/>
          <w:szCs w:val="28"/>
          <w:lang w:val="uk-UA"/>
        </w:rPr>
      </w:pPr>
    </w:p>
    <w:p w14:paraId="5C04E98D" w14:textId="77777777" w:rsidR="005550A8" w:rsidRPr="00E6536A" w:rsidRDefault="00E6536A" w:rsidP="00E6536A">
      <w:pPr>
        <w:pStyle w:val="a3"/>
        <w:numPr>
          <w:ilvl w:val="0"/>
          <w:numId w:val="2"/>
        </w:numPr>
        <w:rPr>
          <w:rFonts w:cs="Times New Roman"/>
          <w:i/>
          <w:sz w:val="28"/>
          <w:szCs w:val="28"/>
        </w:rPr>
      </w:pPr>
      <w:r>
        <w:rPr>
          <w:rFonts w:cs="Times New Roman"/>
          <w:b/>
          <w:i/>
          <w:sz w:val="28"/>
          <w:szCs w:val="28"/>
        </w:rPr>
        <w:t xml:space="preserve">       </w:t>
      </w:r>
      <w:r w:rsidRPr="00F77054">
        <w:rPr>
          <w:b/>
          <w:sz w:val="28"/>
          <w:szCs w:val="28"/>
        </w:rPr>
        <w:t>Заходи щодо списання майна Ніжинської територіальної громади</w:t>
      </w:r>
    </w:p>
    <w:p w14:paraId="4380BDBC" w14:textId="77777777" w:rsidR="005550A8" w:rsidRPr="00F77054" w:rsidRDefault="005550A8" w:rsidP="005550A8">
      <w:pPr>
        <w:spacing w:after="0" w:line="258" w:lineRule="auto"/>
        <w:ind w:left="1287" w:right="1482"/>
        <w:contextualSpacing/>
        <w:jc w:val="both"/>
        <w:rPr>
          <w:rFonts w:ascii="Times New Roman" w:hAnsi="Times New Roman" w:cstheme="minorHAnsi"/>
          <w:b/>
          <w:sz w:val="28"/>
          <w:szCs w:val="28"/>
          <w:lang w:val="uk-UA"/>
        </w:rPr>
      </w:pPr>
    </w:p>
    <w:p w14:paraId="3CFBAFBC" w14:textId="77777777" w:rsidR="005550A8" w:rsidRPr="00F77054" w:rsidRDefault="005550A8" w:rsidP="005550A8">
      <w:pPr>
        <w:spacing w:after="0" w:line="258" w:lineRule="auto"/>
        <w:ind w:right="-13" w:firstLine="851"/>
        <w:contextualSpacing/>
        <w:jc w:val="both"/>
        <w:rPr>
          <w:rFonts w:ascii="Times New Roman" w:hAnsi="Times New Roman" w:cstheme="minorHAnsi"/>
          <w:sz w:val="28"/>
          <w:szCs w:val="28"/>
          <w:lang w:val="uk-UA"/>
        </w:rPr>
      </w:pPr>
      <w:r w:rsidRPr="00F77054">
        <w:rPr>
          <w:rFonts w:ascii="Times New Roman" w:hAnsi="Times New Roman" w:cstheme="minorHAnsi"/>
          <w:b/>
          <w:sz w:val="28"/>
          <w:szCs w:val="28"/>
          <w:lang w:val="uk-UA"/>
        </w:rPr>
        <w:t>Списання майна</w:t>
      </w:r>
      <w:r w:rsidRPr="00F77054">
        <w:rPr>
          <w:rFonts w:ascii="Times New Roman" w:hAnsi="Times New Roman" w:cstheme="minorHAnsi"/>
          <w:sz w:val="28"/>
          <w:szCs w:val="28"/>
          <w:lang w:val="uk-UA"/>
        </w:rPr>
        <w:t xml:space="preserve"> - процедура вилучення шляхом ліквідації (знищення) майна з активу у разі його відповідності критеріям, передбаченим Положенням, зняття з балансового обліку. </w:t>
      </w:r>
      <w:r w:rsidRPr="00F77054">
        <w:rPr>
          <w:rFonts w:ascii="Helvetica" w:hAnsi="Helvetica" w:cs="Helvetica"/>
          <w:b/>
          <w:bCs/>
          <w:color w:val="333333"/>
          <w:sz w:val="28"/>
          <w:szCs w:val="28"/>
          <w:shd w:val="clear" w:color="auto" w:fill="FFFFFF"/>
          <w:lang w:val="uk-UA"/>
        </w:rPr>
        <w:t> </w:t>
      </w:r>
    </w:p>
    <w:p w14:paraId="1E91A25B" w14:textId="77777777" w:rsidR="005550A8" w:rsidRPr="00F77054" w:rsidRDefault="005550A8" w:rsidP="005550A8">
      <w:pPr>
        <w:spacing w:after="0" w:line="240" w:lineRule="auto"/>
        <w:ind w:left="-15" w:firstLine="708"/>
        <w:jc w:val="both"/>
        <w:rPr>
          <w:rFonts w:ascii="Times New Roman" w:hAnsi="Times New Roman" w:cstheme="minorHAnsi"/>
          <w:sz w:val="28"/>
          <w:szCs w:val="28"/>
          <w:lang w:val="uk-UA"/>
        </w:rPr>
      </w:pPr>
      <w:r w:rsidRPr="00F77054">
        <w:rPr>
          <w:rFonts w:ascii="Times New Roman" w:hAnsi="Times New Roman" w:cstheme="minorHAnsi"/>
          <w:sz w:val="28"/>
          <w:szCs w:val="28"/>
          <w:lang w:val="uk-UA"/>
        </w:rPr>
        <w:t xml:space="preserve">Списанню підлягають повністю зношені засоби виробництва і безнадійні борги. Списання здійснюється спеціально призначеними комісіями. </w:t>
      </w:r>
    </w:p>
    <w:p w14:paraId="540E357B" w14:textId="77777777" w:rsidR="005550A8" w:rsidRPr="00F77054" w:rsidRDefault="005550A8" w:rsidP="005550A8">
      <w:pPr>
        <w:spacing w:after="0" w:line="240" w:lineRule="auto"/>
        <w:ind w:left="-15" w:firstLine="708"/>
        <w:jc w:val="both"/>
        <w:rPr>
          <w:rFonts w:ascii="Times New Roman" w:hAnsi="Times New Roman" w:cstheme="minorHAnsi"/>
          <w:sz w:val="28"/>
          <w:szCs w:val="28"/>
          <w:lang w:val="uk-UA"/>
        </w:rPr>
      </w:pPr>
      <w:r w:rsidRPr="00F77054">
        <w:rPr>
          <w:rFonts w:ascii="Times New Roman" w:hAnsi="Times New Roman" w:cstheme="minorHAnsi"/>
          <w:sz w:val="28"/>
          <w:szCs w:val="28"/>
          <w:lang w:val="uk-UA"/>
        </w:rPr>
        <w:t xml:space="preserve">Списанню повинно підлягати тільки те майно, що не може бути в установленому порядку відчужене, передано в оренду, безоплатно передане  підприємствам, установам чи організаціям відповідно до договору концесії,  та щодо якого не можуть бути застосовані інші способи управління (або їх застосування може бути  економічно недоцільне),  у разі, коли таке майно морально чи фізично зношене, непридатне  для  подальшого використання. </w:t>
      </w:r>
    </w:p>
    <w:p w14:paraId="402680E8" w14:textId="77777777" w:rsidR="005550A8" w:rsidRPr="00F77054" w:rsidRDefault="005550A8" w:rsidP="005550A8">
      <w:pPr>
        <w:spacing w:after="0" w:line="240" w:lineRule="auto"/>
        <w:ind w:left="-15" w:firstLine="567"/>
        <w:jc w:val="both"/>
        <w:rPr>
          <w:rFonts w:ascii="Times New Roman" w:hAnsi="Times New Roman" w:cstheme="minorHAnsi"/>
          <w:sz w:val="28"/>
          <w:szCs w:val="28"/>
          <w:lang w:val="uk-UA"/>
        </w:rPr>
      </w:pPr>
      <w:r w:rsidRPr="00F77054">
        <w:rPr>
          <w:rFonts w:ascii="Times New Roman" w:hAnsi="Times New Roman" w:cstheme="minorHAnsi"/>
          <w:sz w:val="28"/>
          <w:szCs w:val="28"/>
          <w:lang w:val="uk-UA"/>
        </w:rPr>
        <w:t xml:space="preserve">Після списання такого майна, його розбирання тощо всі придатні до використання вузли та деталі можуть бути використані Ніжинською територіальною громадою, а все інше здається на брухт. </w:t>
      </w:r>
    </w:p>
    <w:p w14:paraId="202C1A3A" w14:textId="77777777" w:rsidR="005550A8" w:rsidRPr="00F77054" w:rsidRDefault="00C40908" w:rsidP="00C40908">
      <w:pPr>
        <w:spacing w:after="0" w:line="240" w:lineRule="auto"/>
        <w:ind w:left="-5"/>
        <w:jc w:val="both"/>
        <w:rPr>
          <w:rFonts w:ascii="Times New Roman" w:hAnsi="Times New Roman" w:cstheme="minorHAnsi"/>
          <w:sz w:val="28"/>
          <w:szCs w:val="28"/>
          <w:lang w:val="uk-UA"/>
        </w:rPr>
      </w:pPr>
      <w:r>
        <w:rPr>
          <w:rFonts w:ascii="Times New Roman" w:hAnsi="Times New Roman" w:cstheme="minorHAnsi"/>
          <w:i/>
          <w:sz w:val="28"/>
          <w:szCs w:val="28"/>
          <w:lang w:val="uk-UA"/>
        </w:rPr>
        <w:t xml:space="preserve">      </w:t>
      </w:r>
      <w:r w:rsidR="005550A8" w:rsidRPr="00F77054">
        <w:rPr>
          <w:rFonts w:ascii="Times New Roman" w:hAnsi="Times New Roman" w:cstheme="minorHAnsi"/>
          <w:i/>
          <w:sz w:val="28"/>
          <w:szCs w:val="28"/>
          <w:lang w:val="uk-UA"/>
        </w:rPr>
        <w:t xml:space="preserve"> </w:t>
      </w:r>
      <w:r w:rsidR="005550A8" w:rsidRPr="00F77054">
        <w:rPr>
          <w:rFonts w:ascii="Times New Roman" w:hAnsi="Times New Roman" w:cstheme="minorHAnsi"/>
          <w:sz w:val="28"/>
          <w:szCs w:val="28"/>
          <w:lang w:val="uk-UA"/>
        </w:rPr>
        <w:t xml:space="preserve">Кошти, отримані в результаті реалізації брухту можуть бути використані Ніжинською територіальною громадою. </w:t>
      </w:r>
    </w:p>
    <w:p w14:paraId="56F6E3A8" w14:textId="77777777" w:rsidR="005550A8" w:rsidRPr="00F77054" w:rsidRDefault="005550A8" w:rsidP="005550A8">
      <w:pPr>
        <w:spacing w:after="0" w:line="240" w:lineRule="auto"/>
        <w:ind w:left="-15" w:firstLine="708"/>
        <w:jc w:val="both"/>
        <w:rPr>
          <w:rFonts w:ascii="Times New Roman" w:hAnsi="Times New Roman" w:cstheme="minorHAnsi"/>
          <w:sz w:val="28"/>
          <w:szCs w:val="28"/>
          <w:lang w:val="uk-UA"/>
        </w:rPr>
      </w:pPr>
      <w:r w:rsidRPr="00F77054">
        <w:rPr>
          <w:rFonts w:ascii="Times New Roman" w:hAnsi="Times New Roman" w:cstheme="minorHAnsi"/>
          <w:sz w:val="28"/>
          <w:szCs w:val="28"/>
          <w:lang w:val="uk-UA"/>
        </w:rPr>
        <w:lastRenderedPageBreak/>
        <w:t xml:space="preserve">Порядок здійснення списання майна Ніжинської територіальної громади визначено Положенням про порядок відчуження та  списання майна власності територіальної громади м.Ніжина, затвердженим рішенням Ради від 24 лютого 2012 року  №12-24/2012 «Про  затвердження  Положення  про   порядок відчуження та списання майна власності територіальної   громади    м. Ніжина».  </w:t>
      </w:r>
    </w:p>
    <w:p w14:paraId="588893E6" w14:textId="77777777" w:rsidR="005550A8" w:rsidRPr="00F77054" w:rsidRDefault="005550A8" w:rsidP="005550A8">
      <w:pPr>
        <w:spacing w:after="0" w:line="240" w:lineRule="auto"/>
        <w:ind w:left="-15" w:firstLine="567"/>
        <w:jc w:val="both"/>
        <w:rPr>
          <w:rFonts w:ascii="Times New Roman" w:hAnsi="Times New Roman" w:cstheme="minorHAnsi"/>
          <w:sz w:val="28"/>
          <w:szCs w:val="28"/>
          <w:lang w:val="uk-UA"/>
        </w:rPr>
      </w:pPr>
      <w:r w:rsidRPr="00F77054">
        <w:rPr>
          <w:rFonts w:ascii="Times New Roman" w:hAnsi="Times New Roman" w:cstheme="minorHAnsi"/>
          <w:sz w:val="28"/>
          <w:szCs w:val="28"/>
          <w:lang w:val="uk-UA"/>
        </w:rPr>
        <w:t xml:space="preserve">З метою вдосконалення роботи зі списання майна громада вирішила здійснити наступні заходи: </w:t>
      </w:r>
    </w:p>
    <w:p w14:paraId="0A9EBFAA" w14:textId="77777777" w:rsidR="005550A8" w:rsidRPr="005550A8" w:rsidRDefault="005550A8" w:rsidP="005550A8">
      <w:pPr>
        <w:spacing w:after="0"/>
        <w:ind w:left="852"/>
        <w:rPr>
          <w:rFonts w:ascii="Times New Roman" w:hAnsi="Times New Roman" w:cstheme="minorHAnsi"/>
          <w:i/>
          <w:sz w:val="24"/>
          <w:lang w:val="uk-UA"/>
        </w:rPr>
      </w:pPr>
      <w:r w:rsidRPr="005550A8">
        <w:rPr>
          <w:rFonts w:ascii="Times New Roman" w:hAnsi="Times New Roman" w:cstheme="minorHAnsi"/>
          <w:i/>
          <w:sz w:val="24"/>
          <w:lang w:val="uk-UA"/>
        </w:rPr>
        <w:t xml:space="preserve"> </w:t>
      </w:r>
    </w:p>
    <w:tbl>
      <w:tblPr>
        <w:tblStyle w:val="TableGrid"/>
        <w:tblW w:w="10202" w:type="dxa"/>
        <w:tblInd w:w="-431" w:type="dxa"/>
        <w:tblCellMar>
          <w:top w:w="9" w:type="dxa"/>
          <w:left w:w="106" w:type="dxa"/>
          <w:right w:w="38" w:type="dxa"/>
        </w:tblCellMar>
        <w:tblLook w:val="04A0" w:firstRow="1" w:lastRow="0" w:firstColumn="1" w:lastColumn="0" w:noHBand="0" w:noVBand="1"/>
      </w:tblPr>
      <w:tblGrid>
        <w:gridCol w:w="559"/>
        <w:gridCol w:w="2958"/>
        <w:gridCol w:w="2537"/>
        <w:gridCol w:w="1912"/>
        <w:gridCol w:w="2236"/>
      </w:tblGrid>
      <w:tr w:rsidR="005550A8" w:rsidRPr="005550A8" w14:paraId="07BF7688" w14:textId="77777777" w:rsidTr="00320522">
        <w:trPr>
          <w:trHeight w:val="97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14:paraId="072B9FD3" w14:textId="77777777" w:rsidR="005550A8" w:rsidRPr="005550A8" w:rsidRDefault="005550A8" w:rsidP="005550A8">
            <w:pPr>
              <w:ind w:firstLine="46"/>
              <w:rPr>
                <w:rFonts w:ascii="Times New Roman" w:hAnsi="Times New Roman" w:cstheme="minorHAnsi"/>
                <w:sz w:val="24"/>
              </w:rPr>
            </w:pPr>
            <w:r w:rsidRPr="005550A8">
              <w:rPr>
                <w:rFonts w:ascii="Times New Roman" w:hAnsi="Times New Roman" w:cstheme="minorHAnsi"/>
                <w:b/>
                <w:sz w:val="24"/>
              </w:rPr>
              <w:t xml:space="preserve">№ з\п </w:t>
            </w:r>
          </w:p>
        </w:tc>
        <w:tc>
          <w:tcPr>
            <w:tcW w:w="2958" w:type="dxa"/>
            <w:tcBorders>
              <w:top w:val="single" w:sz="4" w:space="0" w:color="000000"/>
              <w:left w:val="single" w:sz="4" w:space="0" w:color="000000"/>
              <w:bottom w:val="single" w:sz="4" w:space="0" w:color="000000"/>
              <w:right w:val="single" w:sz="4" w:space="0" w:color="000000"/>
            </w:tcBorders>
            <w:shd w:val="clear" w:color="auto" w:fill="auto"/>
          </w:tcPr>
          <w:p w14:paraId="2F9F0492" w14:textId="77777777" w:rsidR="005550A8" w:rsidRPr="005550A8" w:rsidRDefault="005550A8" w:rsidP="005550A8">
            <w:pPr>
              <w:ind w:left="48"/>
              <w:rPr>
                <w:rFonts w:ascii="Times New Roman" w:hAnsi="Times New Roman" w:cstheme="minorHAnsi"/>
                <w:sz w:val="24"/>
              </w:rPr>
            </w:pPr>
            <w:r w:rsidRPr="005550A8">
              <w:rPr>
                <w:rFonts w:ascii="Times New Roman" w:hAnsi="Times New Roman" w:cstheme="minorHAnsi"/>
                <w:b/>
                <w:sz w:val="24"/>
              </w:rPr>
              <w:t xml:space="preserve">Найменування заходу </w:t>
            </w:r>
          </w:p>
        </w:tc>
        <w:tc>
          <w:tcPr>
            <w:tcW w:w="2537" w:type="dxa"/>
            <w:tcBorders>
              <w:top w:val="single" w:sz="4" w:space="0" w:color="000000"/>
              <w:left w:val="single" w:sz="4" w:space="0" w:color="000000"/>
              <w:bottom w:val="single" w:sz="4" w:space="0" w:color="000000"/>
              <w:right w:val="single" w:sz="4" w:space="0" w:color="000000"/>
            </w:tcBorders>
            <w:shd w:val="clear" w:color="auto" w:fill="auto"/>
          </w:tcPr>
          <w:p w14:paraId="027F213F" w14:textId="77777777" w:rsidR="005550A8" w:rsidRPr="005550A8" w:rsidRDefault="005550A8" w:rsidP="005550A8">
            <w:pPr>
              <w:spacing w:line="278" w:lineRule="auto"/>
              <w:jc w:val="center"/>
              <w:rPr>
                <w:rFonts w:ascii="Times New Roman" w:hAnsi="Times New Roman" w:cstheme="minorHAnsi"/>
                <w:sz w:val="24"/>
              </w:rPr>
            </w:pPr>
            <w:r w:rsidRPr="005550A8">
              <w:rPr>
                <w:rFonts w:ascii="Times New Roman" w:hAnsi="Times New Roman" w:cstheme="minorHAnsi"/>
                <w:b/>
                <w:sz w:val="24"/>
              </w:rPr>
              <w:t xml:space="preserve">Відповідальні особи </w:t>
            </w:r>
          </w:p>
          <w:p w14:paraId="622B16F2" w14:textId="77777777" w:rsidR="005550A8" w:rsidRPr="005550A8" w:rsidRDefault="005550A8" w:rsidP="005550A8">
            <w:pPr>
              <w:ind w:left="22"/>
              <w:jc w:val="center"/>
              <w:rPr>
                <w:rFonts w:ascii="Times New Roman" w:hAnsi="Times New Roman" w:cstheme="minorHAnsi"/>
                <w:sz w:val="24"/>
              </w:rPr>
            </w:pPr>
            <w:r w:rsidRPr="005550A8">
              <w:rPr>
                <w:rFonts w:ascii="Times New Roman" w:hAnsi="Times New Roman" w:cstheme="minorHAnsi"/>
                <w:b/>
                <w:sz w:val="24"/>
              </w:rPr>
              <w:t xml:space="preserve"> </w:t>
            </w: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14:paraId="2A1C3070" w14:textId="77777777" w:rsidR="005550A8" w:rsidRPr="005550A8" w:rsidRDefault="005550A8" w:rsidP="005550A8">
            <w:pPr>
              <w:jc w:val="center"/>
              <w:rPr>
                <w:rFonts w:ascii="Times New Roman" w:hAnsi="Times New Roman" w:cstheme="minorHAnsi"/>
                <w:sz w:val="24"/>
              </w:rPr>
            </w:pPr>
            <w:r w:rsidRPr="005550A8">
              <w:rPr>
                <w:rFonts w:ascii="Times New Roman" w:hAnsi="Times New Roman" w:cstheme="minorHAnsi"/>
                <w:b/>
                <w:sz w:val="24"/>
              </w:rPr>
              <w:t xml:space="preserve">Строк виконання </w:t>
            </w:r>
          </w:p>
        </w:tc>
        <w:tc>
          <w:tcPr>
            <w:tcW w:w="2236" w:type="dxa"/>
            <w:tcBorders>
              <w:top w:val="single" w:sz="4" w:space="0" w:color="000000"/>
              <w:left w:val="single" w:sz="4" w:space="0" w:color="000000"/>
              <w:bottom w:val="single" w:sz="4" w:space="0" w:color="000000"/>
              <w:right w:val="single" w:sz="4" w:space="0" w:color="000000"/>
            </w:tcBorders>
            <w:shd w:val="clear" w:color="auto" w:fill="auto"/>
          </w:tcPr>
          <w:p w14:paraId="167B0019" w14:textId="77777777" w:rsidR="005550A8" w:rsidRPr="005550A8" w:rsidRDefault="005550A8" w:rsidP="005550A8">
            <w:pPr>
              <w:jc w:val="center"/>
              <w:rPr>
                <w:rFonts w:ascii="Times New Roman" w:hAnsi="Times New Roman" w:cstheme="minorHAnsi"/>
                <w:sz w:val="24"/>
              </w:rPr>
            </w:pPr>
            <w:r w:rsidRPr="005550A8">
              <w:rPr>
                <w:rFonts w:ascii="Times New Roman" w:hAnsi="Times New Roman" w:cstheme="minorHAnsi"/>
                <w:b/>
                <w:sz w:val="24"/>
              </w:rPr>
              <w:t xml:space="preserve">Очікуваний результат </w:t>
            </w:r>
          </w:p>
        </w:tc>
      </w:tr>
      <w:tr w:rsidR="005550A8" w:rsidRPr="005550A8" w14:paraId="060D0BB9" w14:textId="77777777" w:rsidTr="00B506F3">
        <w:trPr>
          <w:trHeight w:val="3100"/>
        </w:trPr>
        <w:tc>
          <w:tcPr>
            <w:tcW w:w="559" w:type="dxa"/>
            <w:tcBorders>
              <w:top w:val="single" w:sz="4" w:space="0" w:color="000000"/>
              <w:left w:val="single" w:sz="4" w:space="0" w:color="000000"/>
              <w:bottom w:val="single" w:sz="4" w:space="0" w:color="000000"/>
              <w:right w:val="single" w:sz="4" w:space="0" w:color="000000"/>
            </w:tcBorders>
          </w:tcPr>
          <w:p w14:paraId="573302C4" w14:textId="77777777" w:rsidR="005550A8" w:rsidRPr="005550A8" w:rsidRDefault="005550A8" w:rsidP="005550A8">
            <w:pPr>
              <w:ind w:right="47"/>
              <w:jc w:val="center"/>
              <w:rPr>
                <w:rFonts w:ascii="Times New Roman" w:hAnsi="Times New Roman" w:cstheme="minorHAnsi"/>
                <w:sz w:val="24"/>
              </w:rPr>
            </w:pPr>
            <w:r w:rsidRPr="005550A8">
              <w:rPr>
                <w:rFonts w:ascii="Times New Roman" w:hAnsi="Times New Roman" w:cstheme="minorHAnsi"/>
                <w:sz w:val="24"/>
              </w:rPr>
              <w:t xml:space="preserve">1 </w:t>
            </w:r>
          </w:p>
        </w:tc>
        <w:tc>
          <w:tcPr>
            <w:tcW w:w="2958" w:type="dxa"/>
            <w:tcBorders>
              <w:top w:val="single" w:sz="4" w:space="0" w:color="000000"/>
              <w:left w:val="single" w:sz="4" w:space="0" w:color="000000"/>
              <w:bottom w:val="single" w:sz="4" w:space="0" w:color="000000"/>
              <w:right w:val="single" w:sz="4" w:space="0" w:color="000000"/>
            </w:tcBorders>
          </w:tcPr>
          <w:p w14:paraId="5AFDFE5B" w14:textId="77777777" w:rsidR="005550A8" w:rsidRPr="005550A8" w:rsidRDefault="005550A8" w:rsidP="005550A8">
            <w:pPr>
              <w:ind w:left="86"/>
              <w:rPr>
                <w:rFonts w:ascii="Times New Roman" w:hAnsi="Times New Roman" w:cstheme="minorHAnsi"/>
                <w:sz w:val="24"/>
              </w:rPr>
            </w:pPr>
            <w:r w:rsidRPr="005550A8">
              <w:rPr>
                <w:rFonts w:ascii="Times New Roman" w:hAnsi="Times New Roman" w:cstheme="minorHAnsi"/>
                <w:sz w:val="24"/>
              </w:rPr>
              <w:t xml:space="preserve">Визначення майна, що </w:t>
            </w:r>
          </w:p>
          <w:p w14:paraId="5D13CB23" w14:textId="77777777" w:rsidR="005550A8" w:rsidRPr="005550A8" w:rsidRDefault="005550A8" w:rsidP="005550A8">
            <w:pPr>
              <w:spacing w:after="23"/>
              <w:ind w:left="86"/>
              <w:rPr>
                <w:rFonts w:ascii="Times New Roman" w:hAnsi="Times New Roman" w:cstheme="minorHAnsi"/>
                <w:sz w:val="24"/>
              </w:rPr>
            </w:pPr>
            <w:r w:rsidRPr="005550A8">
              <w:rPr>
                <w:rFonts w:ascii="Times New Roman" w:hAnsi="Times New Roman" w:cstheme="minorHAnsi"/>
                <w:sz w:val="24"/>
              </w:rPr>
              <w:t xml:space="preserve">пропонується до списання </w:t>
            </w:r>
          </w:p>
        </w:tc>
        <w:tc>
          <w:tcPr>
            <w:tcW w:w="2537" w:type="dxa"/>
            <w:tcBorders>
              <w:top w:val="single" w:sz="4" w:space="0" w:color="000000"/>
              <w:left w:val="single" w:sz="4" w:space="0" w:color="000000"/>
              <w:bottom w:val="single" w:sz="4" w:space="0" w:color="000000"/>
              <w:right w:val="single" w:sz="4" w:space="0" w:color="000000"/>
            </w:tcBorders>
          </w:tcPr>
          <w:p w14:paraId="5B64F500" w14:textId="77777777" w:rsidR="005550A8" w:rsidRPr="005550A8" w:rsidRDefault="005550A8" w:rsidP="005550A8">
            <w:pPr>
              <w:spacing w:after="2" w:line="237" w:lineRule="auto"/>
              <w:rPr>
                <w:rFonts w:ascii="Times New Roman" w:hAnsi="Times New Roman" w:cstheme="minorHAnsi"/>
                <w:sz w:val="24"/>
              </w:rPr>
            </w:pPr>
            <w:r w:rsidRPr="005550A8">
              <w:rPr>
                <w:rFonts w:ascii="Times New Roman" w:hAnsi="Times New Roman" w:cstheme="minorHAnsi"/>
                <w:sz w:val="24"/>
              </w:rPr>
              <w:t xml:space="preserve">Староста населених пунктів (старостинського округу), інші працівники органу місцевого самоврядування, працівники </w:t>
            </w:r>
          </w:p>
          <w:p w14:paraId="4B17E16F"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комунальних підприємств, установ, організацій, закладів   </w:t>
            </w:r>
          </w:p>
        </w:tc>
        <w:tc>
          <w:tcPr>
            <w:tcW w:w="1912" w:type="dxa"/>
            <w:tcBorders>
              <w:top w:val="single" w:sz="4" w:space="0" w:color="000000"/>
              <w:left w:val="single" w:sz="4" w:space="0" w:color="000000"/>
              <w:bottom w:val="single" w:sz="4" w:space="0" w:color="000000"/>
              <w:right w:val="single" w:sz="4" w:space="0" w:color="000000"/>
            </w:tcBorders>
          </w:tcPr>
          <w:p w14:paraId="6E303065" w14:textId="77777777" w:rsidR="005550A8" w:rsidRPr="005550A8" w:rsidRDefault="005550A8" w:rsidP="005550A8">
            <w:pPr>
              <w:ind w:right="51"/>
              <w:rPr>
                <w:rFonts w:ascii="Times New Roman" w:hAnsi="Times New Roman" w:cstheme="minorHAnsi"/>
                <w:sz w:val="24"/>
              </w:rPr>
            </w:pPr>
            <w:r w:rsidRPr="005550A8">
              <w:rPr>
                <w:rFonts w:ascii="Times New Roman" w:hAnsi="Times New Roman" w:cstheme="minorHAnsi"/>
                <w:sz w:val="24"/>
              </w:rPr>
              <w:t xml:space="preserve">Постійно </w:t>
            </w:r>
          </w:p>
        </w:tc>
        <w:tc>
          <w:tcPr>
            <w:tcW w:w="2236" w:type="dxa"/>
            <w:tcBorders>
              <w:top w:val="single" w:sz="4" w:space="0" w:color="000000"/>
              <w:left w:val="single" w:sz="4" w:space="0" w:color="000000"/>
              <w:bottom w:val="single" w:sz="4" w:space="0" w:color="000000"/>
              <w:right w:val="single" w:sz="4" w:space="0" w:color="000000"/>
            </w:tcBorders>
          </w:tcPr>
          <w:p w14:paraId="49BD810F" w14:textId="77777777" w:rsidR="005550A8" w:rsidRPr="005550A8" w:rsidRDefault="005550A8" w:rsidP="005550A8">
            <w:pPr>
              <w:spacing w:after="2" w:line="238" w:lineRule="auto"/>
              <w:rPr>
                <w:rFonts w:ascii="Times New Roman" w:hAnsi="Times New Roman" w:cstheme="minorHAnsi"/>
                <w:sz w:val="24"/>
              </w:rPr>
            </w:pPr>
            <w:r w:rsidRPr="005550A8">
              <w:rPr>
                <w:rFonts w:ascii="Times New Roman" w:hAnsi="Times New Roman" w:cstheme="minorHAnsi"/>
                <w:sz w:val="24"/>
              </w:rPr>
              <w:t xml:space="preserve">Виявлено майно, що пропонується до списання </w:t>
            </w:r>
          </w:p>
        </w:tc>
      </w:tr>
      <w:tr w:rsidR="005550A8" w:rsidRPr="005550A8" w14:paraId="2AEAF6C7" w14:textId="77777777" w:rsidTr="00B506F3">
        <w:trPr>
          <w:trHeight w:val="1528"/>
        </w:trPr>
        <w:tc>
          <w:tcPr>
            <w:tcW w:w="559" w:type="dxa"/>
            <w:tcBorders>
              <w:top w:val="single" w:sz="4" w:space="0" w:color="000000"/>
              <w:left w:val="single" w:sz="4" w:space="0" w:color="000000"/>
              <w:bottom w:val="single" w:sz="4" w:space="0" w:color="000000"/>
              <w:right w:val="single" w:sz="4" w:space="0" w:color="000000"/>
            </w:tcBorders>
          </w:tcPr>
          <w:p w14:paraId="3D876191" w14:textId="77777777" w:rsidR="005550A8" w:rsidRPr="005550A8" w:rsidRDefault="005550A8" w:rsidP="005550A8">
            <w:pPr>
              <w:ind w:right="47"/>
              <w:rPr>
                <w:rFonts w:ascii="Times New Roman" w:hAnsi="Times New Roman" w:cstheme="minorHAnsi"/>
                <w:sz w:val="24"/>
              </w:rPr>
            </w:pPr>
            <w:r w:rsidRPr="005550A8">
              <w:rPr>
                <w:rFonts w:ascii="Times New Roman" w:hAnsi="Times New Roman" w:cstheme="minorHAnsi"/>
                <w:sz w:val="24"/>
              </w:rPr>
              <w:t xml:space="preserve">2 </w:t>
            </w:r>
          </w:p>
        </w:tc>
        <w:tc>
          <w:tcPr>
            <w:tcW w:w="2958" w:type="dxa"/>
            <w:tcBorders>
              <w:top w:val="single" w:sz="4" w:space="0" w:color="000000"/>
              <w:left w:val="single" w:sz="4" w:space="0" w:color="000000"/>
              <w:bottom w:val="single" w:sz="4" w:space="0" w:color="000000"/>
              <w:right w:val="single" w:sz="4" w:space="0" w:color="000000"/>
            </w:tcBorders>
          </w:tcPr>
          <w:p w14:paraId="0DB6DBB5"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Утворення суб’єктом  господарювання комісії зі списання майна </w:t>
            </w:r>
          </w:p>
        </w:tc>
        <w:tc>
          <w:tcPr>
            <w:tcW w:w="2537" w:type="dxa"/>
            <w:tcBorders>
              <w:top w:val="single" w:sz="4" w:space="0" w:color="000000"/>
              <w:left w:val="single" w:sz="4" w:space="0" w:color="000000"/>
              <w:bottom w:val="single" w:sz="4" w:space="0" w:color="000000"/>
              <w:right w:val="single" w:sz="4" w:space="0" w:color="000000"/>
            </w:tcBorders>
          </w:tcPr>
          <w:p w14:paraId="3B17750A"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Відповідальні особи органу місцевого самоврядування, комунальних підприємств, установ, закладів </w:t>
            </w:r>
          </w:p>
        </w:tc>
        <w:tc>
          <w:tcPr>
            <w:tcW w:w="1912" w:type="dxa"/>
            <w:tcBorders>
              <w:top w:val="single" w:sz="4" w:space="0" w:color="000000"/>
              <w:left w:val="single" w:sz="4" w:space="0" w:color="000000"/>
              <w:bottom w:val="single" w:sz="4" w:space="0" w:color="000000"/>
              <w:right w:val="single" w:sz="4" w:space="0" w:color="000000"/>
            </w:tcBorders>
          </w:tcPr>
          <w:p w14:paraId="0DF1C2A6" w14:textId="77777777" w:rsidR="005550A8" w:rsidRPr="005550A8" w:rsidRDefault="005550A8" w:rsidP="005550A8">
            <w:pPr>
              <w:spacing w:after="52" w:line="237" w:lineRule="auto"/>
              <w:rPr>
                <w:rFonts w:ascii="Times New Roman" w:hAnsi="Times New Roman" w:cstheme="minorHAnsi"/>
                <w:sz w:val="24"/>
              </w:rPr>
            </w:pPr>
            <w:r w:rsidRPr="005550A8">
              <w:rPr>
                <w:rFonts w:ascii="Times New Roman" w:hAnsi="Times New Roman" w:cstheme="minorHAnsi"/>
                <w:sz w:val="24"/>
              </w:rPr>
              <w:t xml:space="preserve">Склад комісії переглядати </w:t>
            </w:r>
          </w:p>
          <w:p w14:paraId="0EC50EC2" w14:textId="77777777" w:rsidR="005550A8" w:rsidRPr="005550A8" w:rsidRDefault="005550A8" w:rsidP="005550A8">
            <w:pPr>
              <w:ind w:right="72"/>
              <w:rPr>
                <w:rFonts w:ascii="Times New Roman" w:hAnsi="Times New Roman" w:cstheme="minorHAnsi"/>
                <w:sz w:val="24"/>
              </w:rPr>
            </w:pPr>
            <w:r w:rsidRPr="005550A8">
              <w:rPr>
                <w:rFonts w:ascii="Times New Roman" w:hAnsi="Times New Roman" w:cstheme="minorHAnsi"/>
                <w:sz w:val="24"/>
              </w:rPr>
              <w:t xml:space="preserve">щорічно </w:t>
            </w:r>
          </w:p>
        </w:tc>
        <w:tc>
          <w:tcPr>
            <w:tcW w:w="2236" w:type="dxa"/>
            <w:tcBorders>
              <w:top w:val="single" w:sz="4" w:space="0" w:color="000000"/>
              <w:left w:val="single" w:sz="4" w:space="0" w:color="000000"/>
              <w:bottom w:val="single" w:sz="4" w:space="0" w:color="000000"/>
              <w:right w:val="single" w:sz="4" w:space="0" w:color="000000"/>
            </w:tcBorders>
          </w:tcPr>
          <w:p w14:paraId="38D3E1A6"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Комісія створена і готує </w:t>
            </w:r>
          </w:p>
          <w:p w14:paraId="3384677C" w14:textId="77777777" w:rsidR="005550A8" w:rsidRPr="005550A8" w:rsidRDefault="005550A8" w:rsidP="005550A8">
            <w:pPr>
              <w:spacing w:line="239" w:lineRule="auto"/>
              <w:rPr>
                <w:rFonts w:ascii="Times New Roman" w:hAnsi="Times New Roman" w:cstheme="minorHAnsi"/>
                <w:sz w:val="24"/>
              </w:rPr>
            </w:pPr>
            <w:r w:rsidRPr="005550A8">
              <w:rPr>
                <w:rFonts w:ascii="Times New Roman" w:hAnsi="Times New Roman" w:cstheme="minorHAnsi"/>
                <w:sz w:val="24"/>
              </w:rPr>
              <w:t xml:space="preserve">документи, необхідні для </w:t>
            </w:r>
          </w:p>
          <w:p w14:paraId="7982D324" w14:textId="77777777" w:rsidR="005550A8" w:rsidRPr="005550A8" w:rsidRDefault="005550A8" w:rsidP="005550A8">
            <w:pPr>
              <w:ind w:right="5"/>
              <w:rPr>
                <w:rFonts w:ascii="Times New Roman" w:hAnsi="Times New Roman" w:cstheme="minorHAnsi"/>
                <w:sz w:val="24"/>
              </w:rPr>
            </w:pPr>
            <w:r w:rsidRPr="005550A8">
              <w:rPr>
                <w:rFonts w:ascii="Times New Roman" w:hAnsi="Times New Roman" w:cstheme="minorHAnsi"/>
                <w:sz w:val="24"/>
              </w:rPr>
              <w:t xml:space="preserve">списання майна </w:t>
            </w:r>
          </w:p>
        </w:tc>
      </w:tr>
      <w:tr w:rsidR="005550A8" w:rsidRPr="005550A8" w14:paraId="0CA97889" w14:textId="77777777" w:rsidTr="00B506F3">
        <w:trPr>
          <w:trHeight w:val="1297"/>
        </w:trPr>
        <w:tc>
          <w:tcPr>
            <w:tcW w:w="559" w:type="dxa"/>
            <w:tcBorders>
              <w:top w:val="single" w:sz="4" w:space="0" w:color="000000"/>
              <w:left w:val="single" w:sz="4" w:space="0" w:color="000000"/>
              <w:bottom w:val="single" w:sz="4" w:space="0" w:color="000000"/>
              <w:right w:val="single" w:sz="4" w:space="0" w:color="000000"/>
            </w:tcBorders>
          </w:tcPr>
          <w:p w14:paraId="1309FCF3" w14:textId="77777777" w:rsidR="005550A8" w:rsidRPr="005550A8" w:rsidRDefault="005550A8" w:rsidP="005550A8">
            <w:pPr>
              <w:ind w:right="47"/>
              <w:rPr>
                <w:rFonts w:ascii="Times New Roman" w:hAnsi="Times New Roman" w:cstheme="minorHAnsi"/>
                <w:sz w:val="24"/>
              </w:rPr>
            </w:pPr>
            <w:r w:rsidRPr="005550A8">
              <w:rPr>
                <w:rFonts w:ascii="Times New Roman" w:hAnsi="Times New Roman" w:cstheme="minorHAnsi"/>
                <w:sz w:val="24"/>
              </w:rPr>
              <w:t xml:space="preserve">3 </w:t>
            </w:r>
          </w:p>
        </w:tc>
        <w:tc>
          <w:tcPr>
            <w:tcW w:w="2958" w:type="dxa"/>
            <w:tcBorders>
              <w:top w:val="single" w:sz="4" w:space="0" w:color="000000"/>
              <w:left w:val="single" w:sz="4" w:space="0" w:color="000000"/>
              <w:bottom w:val="single" w:sz="4" w:space="0" w:color="000000"/>
              <w:right w:val="single" w:sz="4" w:space="0" w:color="000000"/>
            </w:tcBorders>
          </w:tcPr>
          <w:p w14:paraId="0139A2CA" w14:textId="77777777" w:rsidR="005550A8" w:rsidRPr="005550A8" w:rsidRDefault="005550A8" w:rsidP="005550A8">
            <w:pPr>
              <w:spacing w:line="238" w:lineRule="auto"/>
              <w:rPr>
                <w:rFonts w:ascii="Times New Roman" w:hAnsi="Times New Roman" w:cstheme="minorHAnsi"/>
                <w:sz w:val="24"/>
              </w:rPr>
            </w:pPr>
            <w:r w:rsidRPr="005550A8">
              <w:rPr>
                <w:rFonts w:ascii="Times New Roman" w:hAnsi="Times New Roman" w:cstheme="minorHAnsi"/>
                <w:sz w:val="24"/>
              </w:rPr>
              <w:t xml:space="preserve">Проведення інвентаризації майна,  що  пропонується  до  списання, та складання відповідного акту за  її результатами </w:t>
            </w:r>
          </w:p>
        </w:tc>
        <w:tc>
          <w:tcPr>
            <w:tcW w:w="2537" w:type="dxa"/>
            <w:tcBorders>
              <w:top w:val="single" w:sz="4" w:space="0" w:color="000000"/>
              <w:left w:val="single" w:sz="4" w:space="0" w:color="000000"/>
              <w:bottom w:val="single" w:sz="4" w:space="0" w:color="000000"/>
              <w:right w:val="single" w:sz="4" w:space="0" w:color="000000"/>
            </w:tcBorders>
          </w:tcPr>
          <w:p w14:paraId="1B26CED1" w14:textId="77777777" w:rsidR="005550A8" w:rsidRPr="005550A8" w:rsidRDefault="005550A8" w:rsidP="005550A8">
            <w:pPr>
              <w:ind w:right="8"/>
              <w:rPr>
                <w:rFonts w:ascii="Times New Roman" w:hAnsi="Times New Roman" w:cstheme="minorHAnsi"/>
                <w:sz w:val="24"/>
              </w:rPr>
            </w:pPr>
            <w:r w:rsidRPr="005550A8">
              <w:rPr>
                <w:rFonts w:ascii="Times New Roman" w:hAnsi="Times New Roman" w:cstheme="minorHAnsi"/>
                <w:sz w:val="24"/>
              </w:rPr>
              <w:t xml:space="preserve">Комісія зі списання комунального майна  </w:t>
            </w:r>
          </w:p>
        </w:tc>
        <w:tc>
          <w:tcPr>
            <w:tcW w:w="1912" w:type="dxa"/>
            <w:tcBorders>
              <w:top w:val="single" w:sz="4" w:space="0" w:color="000000"/>
              <w:left w:val="single" w:sz="4" w:space="0" w:color="000000"/>
              <w:bottom w:val="single" w:sz="4" w:space="0" w:color="000000"/>
              <w:right w:val="single" w:sz="4" w:space="0" w:color="000000"/>
            </w:tcBorders>
          </w:tcPr>
          <w:p w14:paraId="3AD8DA94" w14:textId="77777777" w:rsidR="005550A8" w:rsidRPr="005550A8" w:rsidRDefault="005550A8" w:rsidP="005550A8">
            <w:pPr>
              <w:ind w:left="116"/>
              <w:rPr>
                <w:rFonts w:ascii="Times New Roman" w:hAnsi="Times New Roman" w:cstheme="minorHAnsi"/>
                <w:sz w:val="24"/>
              </w:rPr>
            </w:pPr>
            <w:r w:rsidRPr="005550A8">
              <w:rPr>
                <w:rFonts w:ascii="Times New Roman" w:hAnsi="Times New Roman" w:cstheme="minorHAnsi"/>
                <w:sz w:val="24"/>
              </w:rPr>
              <w:t xml:space="preserve">За потребою </w:t>
            </w:r>
          </w:p>
        </w:tc>
        <w:tc>
          <w:tcPr>
            <w:tcW w:w="2236" w:type="dxa"/>
            <w:tcBorders>
              <w:top w:val="single" w:sz="4" w:space="0" w:color="000000"/>
              <w:left w:val="single" w:sz="4" w:space="0" w:color="000000"/>
              <w:bottom w:val="single" w:sz="4" w:space="0" w:color="000000"/>
              <w:right w:val="single" w:sz="4" w:space="0" w:color="000000"/>
            </w:tcBorders>
          </w:tcPr>
          <w:p w14:paraId="2C463D04"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Документи підготовлено, </w:t>
            </w:r>
          </w:p>
          <w:p w14:paraId="1D9F8B23"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акт інвентаризації затверджено </w:t>
            </w:r>
          </w:p>
        </w:tc>
      </w:tr>
      <w:tr w:rsidR="005550A8" w:rsidRPr="005550A8" w14:paraId="694A48F2" w14:textId="77777777" w:rsidTr="00B506F3">
        <w:tblPrEx>
          <w:tblCellMar>
            <w:left w:w="108" w:type="dxa"/>
            <w:right w:w="0" w:type="dxa"/>
          </w:tblCellMar>
        </w:tblPrEx>
        <w:trPr>
          <w:trHeight w:val="1614"/>
        </w:trPr>
        <w:tc>
          <w:tcPr>
            <w:tcW w:w="559" w:type="dxa"/>
            <w:tcBorders>
              <w:top w:val="single" w:sz="4" w:space="0" w:color="000000"/>
              <w:left w:val="single" w:sz="4" w:space="0" w:color="000000"/>
              <w:bottom w:val="single" w:sz="4" w:space="0" w:color="000000"/>
              <w:right w:val="single" w:sz="4" w:space="0" w:color="000000"/>
            </w:tcBorders>
          </w:tcPr>
          <w:p w14:paraId="5C81E9CC" w14:textId="77777777" w:rsidR="005550A8" w:rsidRPr="005550A8" w:rsidRDefault="005550A8" w:rsidP="005550A8">
            <w:pPr>
              <w:ind w:right="85"/>
              <w:rPr>
                <w:rFonts w:ascii="Times New Roman" w:hAnsi="Times New Roman" w:cstheme="minorHAnsi"/>
                <w:sz w:val="24"/>
              </w:rPr>
            </w:pPr>
            <w:r w:rsidRPr="005550A8">
              <w:rPr>
                <w:rFonts w:ascii="Times New Roman" w:hAnsi="Times New Roman" w:cstheme="minorHAnsi"/>
                <w:sz w:val="24"/>
              </w:rPr>
              <w:t xml:space="preserve">4 </w:t>
            </w:r>
          </w:p>
        </w:tc>
        <w:tc>
          <w:tcPr>
            <w:tcW w:w="2958" w:type="dxa"/>
            <w:tcBorders>
              <w:top w:val="single" w:sz="4" w:space="0" w:color="000000"/>
              <w:left w:val="single" w:sz="4" w:space="0" w:color="000000"/>
              <w:bottom w:val="single" w:sz="4" w:space="0" w:color="000000"/>
              <w:right w:val="single" w:sz="4" w:space="0" w:color="000000"/>
            </w:tcBorders>
          </w:tcPr>
          <w:p w14:paraId="7EF322A1" w14:textId="77777777" w:rsidR="005550A8" w:rsidRPr="005550A8" w:rsidRDefault="005550A8" w:rsidP="005550A8">
            <w:pPr>
              <w:spacing w:line="238" w:lineRule="auto"/>
              <w:ind w:left="-11" w:right="136" w:firstLine="17"/>
              <w:rPr>
                <w:rFonts w:ascii="Times New Roman" w:hAnsi="Times New Roman" w:cstheme="minorHAnsi"/>
                <w:sz w:val="24"/>
              </w:rPr>
            </w:pPr>
            <w:r w:rsidRPr="005550A8">
              <w:rPr>
                <w:rFonts w:ascii="Times New Roman" w:hAnsi="Times New Roman" w:cstheme="minorHAnsi"/>
                <w:sz w:val="24"/>
              </w:rPr>
              <w:t xml:space="preserve">Визначення можливості використання окремих вузлів, деталей, матеріалів та агрегатів об’єкта, що підлягає списанню </w:t>
            </w:r>
          </w:p>
        </w:tc>
        <w:tc>
          <w:tcPr>
            <w:tcW w:w="2537" w:type="dxa"/>
            <w:tcBorders>
              <w:top w:val="single" w:sz="4" w:space="0" w:color="000000"/>
              <w:left w:val="single" w:sz="4" w:space="0" w:color="000000"/>
              <w:bottom w:val="single" w:sz="4" w:space="0" w:color="000000"/>
              <w:right w:val="single" w:sz="4" w:space="0" w:color="000000"/>
            </w:tcBorders>
          </w:tcPr>
          <w:p w14:paraId="50846D6D" w14:textId="77777777" w:rsidR="005550A8" w:rsidRPr="005550A8" w:rsidRDefault="005550A8" w:rsidP="005550A8">
            <w:pPr>
              <w:ind w:right="45"/>
              <w:rPr>
                <w:rFonts w:ascii="Times New Roman" w:hAnsi="Times New Roman" w:cstheme="minorHAnsi"/>
                <w:sz w:val="24"/>
              </w:rPr>
            </w:pPr>
            <w:r w:rsidRPr="005550A8">
              <w:rPr>
                <w:rFonts w:ascii="Times New Roman" w:hAnsi="Times New Roman" w:cstheme="minorHAnsi"/>
                <w:sz w:val="24"/>
              </w:rPr>
              <w:t xml:space="preserve">Комісія зі списання комунального майна </w:t>
            </w:r>
          </w:p>
        </w:tc>
        <w:tc>
          <w:tcPr>
            <w:tcW w:w="1912" w:type="dxa"/>
            <w:tcBorders>
              <w:top w:val="single" w:sz="4" w:space="0" w:color="000000"/>
              <w:left w:val="single" w:sz="4" w:space="0" w:color="000000"/>
              <w:bottom w:val="single" w:sz="4" w:space="0" w:color="000000"/>
              <w:right w:val="single" w:sz="4" w:space="0" w:color="000000"/>
            </w:tcBorders>
          </w:tcPr>
          <w:p w14:paraId="0366E104" w14:textId="77777777" w:rsidR="005550A8" w:rsidRPr="005550A8" w:rsidRDefault="005550A8" w:rsidP="005550A8">
            <w:pPr>
              <w:ind w:left="113"/>
              <w:rPr>
                <w:rFonts w:ascii="Times New Roman" w:hAnsi="Times New Roman" w:cstheme="minorHAnsi"/>
                <w:sz w:val="24"/>
              </w:rPr>
            </w:pPr>
            <w:r w:rsidRPr="005550A8">
              <w:rPr>
                <w:rFonts w:ascii="Times New Roman" w:hAnsi="Times New Roman" w:cstheme="minorHAnsi"/>
                <w:sz w:val="24"/>
              </w:rPr>
              <w:t xml:space="preserve">За потребою </w:t>
            </w:r>
          </w:p>
        </w:tc>
        <w:tc>
          <w:tcPr>
            <w:tcW w:w="2236" w:type="dxa"/>
            <w:tcBorders>
              <w:top w:val="single" w:sz="4" w:space="0" w:color="000000"/>
              <w:left w:val="single" w:sz="4" w:space="0" w:color="000000"/>
              <w:bottom w:val="single" w:sz="4" w:space="0" w:color="000000"/>
              <w:right w:val="single" w:sz="4" w:space="0" w:color="000000"/>
            </w:tcBorders>
          </w:tcPr>
          <w:p w14:paraId="1CD317F1" w14:textId="77777777" w:rsidR="005550A8" w:rsidRPr="005550A8" w:rsidRDefault="005550A8" w:rsidP="005550A8">
            <w:pPr>
              <w:ind w:left="-33" w:right="60"/>
              <w:rPr>
                <w:rFonts w:ascii="Times New Roman" w:hAnsi="Times New Roman" w:cstheme="minorHAnsi"/>
                <w:sz w:val="24"/>
              </w:rPr>
            </w:pPr>
            <w:r w:rsidRPr="005550A8">
              <w:rPr>
                <w:rFonts w:ascii="Times New Roman" w:hAnsi="Times New Roman" w:cstheme="minorHAnsi"/>
                <w:sz w:val="24"/>
              </w:rPr>
              <w:t xml:space="preserve">Придатні вузли та деталі виявлено </w:t>
            </w:r>
          </w:p>
        </w:tc>
      </w:tr>
      <w:tr w:rsidR="005550A8" w:rsidRPr="005550A8" w14:paraId="40C6A06C" w14:textId="77777777" w:rsidTr="00B506F3">
        <w:tblPrEx>
          <w:tblCellMar>
            <w:left w:w="108" w:type="dxa"/>
            <w:right w:w="0" w:type="dxa"/>
          </w:tblCellMar>
        </w:tblPrEx>
        <w:trPr>
          <w:trHeight w:val="1368"/>
        </w:trPr>
        <w:tc>
          <w:tcPr>
            <w:tcW w:w="559" w:type="dxa"/>
            <w:tcBorders>
              <w:top w:val="single" w:sz="4" w:space="0" w:color="000000"/>
              <w:left w:val="single" w:sz="4" w:space="0" w:color="000000"/>
              <w:bottom w:val="single" w:sz="4" w:space="0" w:color="000000"/>
              <w:right w:val="single" w:sz="4" w:space="0" w:color="000000"/>
            </w:tcBorders>
          </w:tcPr>
          <w:p w14:paraId="61DD684B" w14:textId="77777777" w:rsidR="005550A8" w:rsidRPr="005550A8" w:rsidRDefault="005550A8" w:rsidP="005550A8">
            <w:pPr>
              <w:ind w:right="85"/>
              <w:jc w:val="center"/>
              <w:rPr>
                <w:rFonts w:ascii="Times New Roman" w:hAnsi="Times New Roman" w:cstheme="minorHAnsi"/>
                <w:sz w:val="24"/>
              </w:rPr>
            </w:pPr>
            <w:r w:rsidRPr="005550A8">
              <w:rPr>
                <w:rFonts w:ascii="Times New Roman" w:hAnsi="Times New Roman" w:cstheme="minorHAnsi"/>
                <w:sz w:val="24"/>
              </w:rPr>
              <w:t xml:space="preserve">5 </w:t>
            </w:r>
          </w:p>
        </w:tc>
        <w:tc>
          <w:tcPr>
            <w:tcW w:w="2958" w:type="dxa"/>
            <w:tcBorders>
              <w:top w:val="single" w:sz="4" w:space="0" w:color="000000"/>
              <w:left w:val="single" w:sz="4" w:space="0" w:color="000000"/>
              <w:bottom w:val="single" w:sz="4" w:space="0" w:color="000000"/>
              <w:right w:val="single" w:sz="4" w:space="0" w:color="000000"/>
            </w:tcBorders>
          </w:tcPr>
          <w:p w14:paraId="05F6F32B" w14:textId="77777777" w:rsidR="005550A8" w:rsidRPr="005550A8" w:rsidRDefault="005550A8" w:rsidP="005550A8">
            <w:pPr>
              <w:spacing w:line="238" w:lineRule="auto"/>
              <w:rPr>
                <w:rFonts w:ascii="Times New Roman" w:hAnsi="Times New Roman" w:cstheme="minorHAnsi"/>
                <w:i/>
                <w:sz w:val="24"/>
              </w:rPr>
            </w:pPr>
            <w:r w:rsidRPr="005550A8">
              <w:rPr>
                <w:rFonts w:ascii="Times New Roman" w:hAnsi="Times New Roman" w:cstheme="minorHAnsi"/>
                <w:sz w:val="24"/>
              </w:rPr>
              <w:t xml:space="preserve">Складання акту списання майна та підготовка пакету документів, необхідних для отримання дозволу на списання майна </w:t>
            </w:r>
          </w:p>
        </w:tc>
        <w:tc>
          <w:tcPr>
            <w:tcW w:w="2537" w:type="dxa"/>
            <w:tcBorders>
              <w:top w:val="single" w:sz="4" w:space="0" w:color="000000"/>
              <w:left w:val="single" w:sz="4" w:space="0" w:color="000000"/>
              <w:bottom w:val="single" w:sz="4" w:space="0" w:color="000000"/>
              <w:right w:val="single" w:sz="4" w:space="0" w:color="000000"/>
            </w:tcBorders>
          </w:tcPr>
          <w:p w14:paraId="6DDB7E01" w14:textId="77777777" w:rsidR="005550A8" w:rsidRPr="005550A8" w:rsidRDefault="005550A8" w:rsidP="005550A8">
            <w:pPr>
              <w:ind w:right="45"/>
              <w:rPr>
                <w:rFonts w:ascii="Times New Roman" w:hAnsi="Times New Roman" w:cstheme="minorHAnsi"/>
                <w:sz w:val="24"/>
              </w:rPr>
            </w:pPr>
            <w:r w:rsidRPr="005550A8">
              <w:rPr>
                <w:rFonts w:ascii="Times New Roman" w:hAnsi="Times New Roman" w:cstheme="minorHAnsi"/>
                <w:sz w:val="24"/>
              </w:rPr>
              <w:t xml:space="preserve">Комісія зі списання комунального майна </w:t>
            </w:r>
          </w:p>
        </w:tc>
        <w:tc>
          <w:tcPr>
            <w:tcW w:w="1912" w:type="dxa"/>
            <w:tcBorders>
              <w:top w:val="single" w:sz="4" w:space="0" w:color="000000"/>
              <w:left w:val="single" w:sz="4" w:space="0" w:color="000000"/>
              <w:bottom w:val="single" w:sz="4" w:space="0" w:color="000000"/>
              <w:right w:val="single" w:sz="4" w:space="0" w:color="000000"/>
            </w:tcBorders>
          </w:tcPr>
          <w:p w14:paraId="187DCDD9"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Протягом 1 місяця з моменту проведення інвентаризації </w:t>
            </w:r>
          </w:p>
        </w:tc>
        <w:tc>
          <w:tcPr>
            <w:tcW w:w="2236" w:type="dxa"/>
            <w:tcBorders>
              <w:top w:val="single" w:sz="4" w:space="0" w:color="000000"/>
              <w:left w:val="single" w:sz="4" w:space="0" w:color="000000"/>
              <w:bottom w:val="single" w:sz="4" w:space="0" w:color="000000"/>
              <w:right w:val="single" w:sz="4" w:space="0" w:color="000000"/>
            </w:tcBorders>
          </w:tcPr>
          <w:p w14:paraId="2D4EBD73" w14:textId="77777777" w:rsidR="005550A8" w:rsidRPr="005550A8" w:rsidRDefault="005550A8" w:rsidP="005550A8">
            <w:pPr>
              <w:ind w:left="58"/>
              <w:rPr>
                <w:rFonts w:ascii="Times New Roman" w:hAnsi="Times New Roman" w:cstheme="minorHAnsi"/>
                <w:sz w:val="24"/>
              </w:rPr>
            </w:pPr>
            <w:r w:rsidRPr="005550A8">
              <w:rPr>
                <w:rFonts w:ascii="Times New Roman" w:hAnsi="Times New Roman" w:cstheme="minorHAnsi"/>
                <w:sz w:val="24"/>
              </w:rPr>
              <w:t xml:space="preserve">Акт складений </w:t>
            </w:r>
          </w:p>
        </w:tc>
      </w:tr>
      <w:tr w:rsidR="005550A8" w:rsidRPr="005550A8" w14:paraId="72663A4D" w14:textId="77777777" w:rsidTr="00B506F3">
        <w:tblPrEx>
          <w:tblCellMar>
            <w:left w:w="108" w:type="dxa"/>
            <w:right w:w="0" w:type="dxa"/>
          </w:tblCellMar>
        </w:tblPrEx>
        <w:trPr>
          <w:trHeight w:val="2112"/>
        </w:trPr>
        <w:tc>
          <w:tcPr>
            <w:tcW w:w="559" w:type="dxa"/>
            <w:tcBorders>
              <w:top w:val="single" w:sz="4" w:space="0" w:color="000000"/>
              <w:left w:val="single" w:sz="4" w:space="0" w:color="000000"/>
              <w:bottom w:val="single" w:sz="4" w:space="0" w:color="000000"/>
              <w:right w:val="single" w:sz="4" w:space="0" w:color="000000"/>
            </w:tcBorders>
          </w:tcPr>
          <w:p w14:paraId="1F051931" w14:textId="77777777" w:rsidR="005550A8" w:rsidRPr="005550A8" w:rsidRDefault="005550A8" w:rsidP="005550A8">
            <w:pPr>
              <w:ind w:right="85"/>
              <w:rPr>
                <w:rFonts w:ascii="Times New Roman" w:hAnsi="Times New Roman" w:cstheme="minorHAnsi"/>
                <w:sz w:val="24"/>
              </w:rPr>
            </w:pPr>
            <w:r w:rsidRPr="005550A8">
              <w:rPr>
                <w:rFonts w:ascii="Times New Roman" w:hAnsi="Times New Roman" w:cstheme="minorHAnsi"/>
                <w:sz w:val="24"/>
              </w:rPr>
              <w:lastRenderedPageBreak/>
              <w:t xml:space="preserve">6 </w:t>
            </w:r>
          </w:p>
        </w:tc>
        <w:tc>
          <w:tcPr>
            <w:tcW w:w="2958" w:type="dxa"/>
            <w:tcBorders>
              <w:top w:val="single" w:sz="4" w:space="0" w:color="000000"/>
              <w:left w:val="single" w:sz="4" w:space="0" w:color="000000"/>
              <w:bottom w:val="single" w:sz="4" w:space="0" w:color="000000"/>
              <w:right w:val="single" w:sz="4" w:space="0" w:color="000000"/>
            </w:tcBorders>
          </w:tcPr>
          <w:p w14:paraId="21A42AFE" w14:textId="77777777" w:rsidR="005550A8" w:rsidRPr="005550A8" w:rsidRDefault="005550A8" w:rsidP="005550A8">
            <w:pPr>
              <w:spacing w:after="2" w:line="237" w:lineRule="auto"/>
              <w:ind w:left="-11" w:right="226" w:firstLine="13"/>
              <w:rPr>
                <w:rFonts w:ascii="Times New Roman" w:hAnsi="Times New Roman" w:cstheme="minorHAnsi"/>
                <w:sz w:val="24"/>
              </w:rPr>
            </w:pPr>
            <w:r w:rsidRPr="005550A8">
              <w:rPr>
                <w:rFonts w:ascii="Times New Roman" w:hAnsi="Times New Roman" w:cstheme="minorHAnsi"/>
                <w:sz w:val="24"/>
              </w:rPr>
              <w:t xml:space="preserve">Затвердження  керівником суб’єкта  господарювання протоколу засідання   комісії із списання,  акту інвентаризації,  акту на списання  майна  та акту технічного  стану  </w:t>
            </w:r>
          </w:p>
        </w:tc>
        <w:tc>
          <w:tcPr>
            <w:tcW w:w="2537" w:type="dxa"/>
            <w:tcBorders>
              <w:top w:val="single" w:sz="4" w:space="0" w:color="000000"/>
              <w:left w:val="single" w:sz="4" w:space="0" w:color="000000"/>
              <w:bottom w:val="single" w:sz="4" w:space="0" w:color="000000"/>
              <w:right w:val="single" w:sz="4" w:space="0" w:color="000000"/>
            </w:tcBorders>
          </w:tcPr>
          <w:p w14:paraId="321222F9"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Керівник балансоутримувача майна  </w:t>
            </w:r>
          </w:p>
        </w:tc>
        <w:tc>
          <w:tcPr>
            <w:tcW w:w="1912" w:type="dxa"/>
            <w:tcBorders>
              <w:top w:val="single" w:sz="4" w:space="0" w:color="000000"/>
              <w:left w:val="single" w:sz="4" w:space="0" w:color="000000"/>
              <w:bottom w:val="single" w:sz="4" w:space="0" w:color="000000"/>
              <w:right w:val="single" w:sz="4" w:space="0" w:color="000000"/>
            </w:tcBorders>
          </w:tcPr>
          <w:p w14:paraId="7CD475FB"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Протягом 1 місяця з моменту проведення інвентаризації </w:t>
            </w:r>
          </w:p>
        </w:tc>
        <w:tc>
          <w:tcPr>
            <w:tcW w:w="2236" w:type="dxa"/>
            <w:tcBorders>
              <w:top w:val="single" w:sz="4" w:space="0" w:color="000000"/>
              <w:left w:val="single" w:sz="4" w:space="0" w:color="000000"/>
              <w:bottom w:val="single" w:sz="4" w:space="0" w:color="000000"/>
              <w:right w:val="single" w:sz="4" w:space="0" w:color="000000"/>
            </w:tcBorders>
          </w:tcPr>
          <w:p w14:paraId="7DBF21FB"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Контроль за ефективним </w:t>
            </w:r>
          </w:p>
          <w:p w14:paraId="28878781" w14:textId="77777777" w:rsidR="005550A8" w:rsidRPr="005550A8" w:rsidRDefault="005550A8" w:rsidP="005550A8">
            <w:pPr>
              <w:spacing w:after="2" w:line="237" w:lineRule="auto"/>
              <w:rPr>
                <w:rFonts w:ascii="Times New Roman" w:hAnsi="Times New Roman" w:cstheme="minorHAnsi"/>
                <w:sz w:val="24"/>
              </w:rPr>
            </w:pPr>
            <w:r w:rsidRPr="005550A8">
              <w:rPr>
                <w:rFonts w:ascii="Times New Roman" w:hAnsi="Times New Roman" w:cstheme="minorHAnsi"/>
                <w:sz w:val="24"/>
              </w:rPr>
              <w:t xml:space="preserve">використанням коштів, отриманих внаслідок проведеного відчуження майна </w:t>
            </w:r>
          </w:p>
        </w:tc>
      </w:tr>
      <w:tr w:rsidR="005550A8" w:rsidRPr="005550A8" w14:paraId="5F6B625E" w14:textId="77777777" w:rsidTr="00320522">
        <w:tblPrEx>
          <w:tblCellMar>
            <w:left w:w="108" w:type="dxa"/>
            <w:right w:w="0" w:type="dxa"/>
          </w:tblCellMar>
        </w:tblPrEx>
        <w:trPr>
          <w:trHeight w:val="1942"/>
        </w:trPr>
        <w:tc>
          <w:tcPr>
            <w:tcW w:w="559" w:type="dxa"/>
            <w:tcBorders>
              <w:top w:val="single" w:sz="4" w:space="0" w:color="000000"/>
              <w:left w:val="single" w:sz="4" w:space="0" w:color="000000"/>
              <w:bottom w:val="single" w:sz="4" w:space="0" w:color="000000"/>
              <w:right w:val="single" w:sz="4" w:space="0" w:color="000000"/>
            </w:tcBorders>
          </w:tcPr>
          <w:p w14:paraId="56D77F07" w14:textId="77777777" w:rsidR="005550A8" w:rsidRPr="005550A8" w:rsidRDefault="005550A8" w:rsidP="005550A8">
            <w:pPr>
              <w:ind w:right="85"/>
              <w:rPr>
                <w:rFonts w:ascii="Times New Roman" w:hAnsi="Times New Roman" w:cstheme="minorHAnsi"/>
                <w:sz w:val="24"/>
              </w:rPr>
            </w:pPr>
            <w:r w:rsidRPr="005550A8">
              <w:rPr>
                <w:rFonts w:ascii="Times New Roman" w:hAnsi="Times New Roman" w:cstheme="minorHAnsi"/>
                <w:sz w:val="24"/>
              </w:rPr>
              <w:t xml:space="preserve">7 </w:t>
            </w:r>
          </w:p>
        </w:tc>
        <w:tc>
          <w:tcPr>
            <w:tcW w:w="2958" w:type="dxa"/>
            <w:tcBorders>
              <w:top w:val="single" w:sz="4" w:space="0" w:color="000000"/>
              <w:left w:val="single" w:sz="4" w:space="0" w:color="000000"/>
              <w:bottom w:val="single" w:sz="4" w:space="0" w:color="000000"/>
              <w:right w:val="single" w:sz="4" w:space="0" w:color="000000"/>
            </w:tcBorders>
          </w:tcPr>
          <w:p w14:paraId="24310E7B"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Звернення щодо надання органом місцевого самоврядування згоди на списання майна</w:t>
            </w:r>
          </w:p>
        </w:tc>
        <w:tc>
          <w:tcPr>
            <w:tcW w:w="2537" w:type="dxa"/>
            <w:tcBorders>
              <w:top w:val="single" w:sz="4" w:space="0" w:color="000000"/>
              <w:left w:val="single" w:sz="4" w:space="0" w:color="000000"/>
              <w:bottom w:val="single" w:sz="4" w:space="0" w:color="000000"/>
              <w:right w:val="single" w:sz="4" w:space="0" w:color="000000"/>
            </w:tcBorders>
          </w:tcPr>
          <w:p w14:paraId="09053D7C"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Балансоутримувач майна</w:t>
            </w:r>
          </w:p>
        </w:tc>
        <w:tc>
          <w:tcPr>
            <w:tcW w:w="1912" w:type="dxa"/>
            <w:tcBorders>
              <w:top w:val="single" w:sz="4" w:space="0" w:color="000000"/>
              <w:left w:val="single" w:sz="4" w:space="0" w:color="000000"/>
              <w:bottom w:val="single" w:sz="4" w:space="0" w:color="000000"/>
              <w:right w:val="single" w:sz="4" w:space="0" w:color="000000"/>
            </w:tcBorders>
          </w:tcPr>
          <w:p w14:paraId="29146563" w14:textId="77777777" w:rsidR="005550A8" w:rsidRPr="005550A8" w:rsidRDefault="005550A8" w:rsidP="005550A8">
            <w:pPr>
              <w:spacing w:line="239" w:lineRule="auto"/>
              <w:rPr>
                <w:rFonts w:ascii="Times New Roman" w:hAnsi="Times New Roman" w:cstheme="minorHAnsi"/>
                <w:sz w:val="24"/>
              </w:rPr>
            </w:pPr>
            <w:r w:rsidRPr="005550A8">
              <w:rPr>
                <w:rFonts w:ascii="Times New Roman" w:hAnsi="Times New Roman" w:cstheme="minorHAnsi"/>
                <w:sz w:val="24"/>
              </w:rPr>
              <w:t xml:space="preserve">За 20 робочих днів до засідання виконкому чи ради </w:t>
            </w:r>
          </w:p>
        </w:tc>
        <w:tc>
          <w:tcPr>
            <w:tcW w:w="2236" w:type="dxa"/>
            <w:tcBorders>
              <w:top w:val="single" w:sz="4" w:space="0" w:color="000000"/>
              <w:left w:val="single" w:sz="4" w:space="0" w:color="000000"/>
              <w:bottom w:val="single" w:sz="4" w:space="0" w:color="000000"/>
              <w:right w:val="single" w:sz="4" w:space="0" w:color="000000"/>
            </w:tcBorders>
          </w:tcPr>
          <w:p w14:paraId="0E82484E" w14:textId="77777777" w:rsidR="005550A8" w:rsidRPr="005550A8" w:rsidRDefault="005550A8" w:rsidP="005550A8">
            <w:pPr>
              <w:spacing w:line="239" w:lineRule="auto"/>
              <w:rPr>
                <w:rFonts w:ascii="Times New Roman" w:hAnsi="Times New Roman" w:cstheme="minorHAnsi"/>
                <w:sz w:val="24"/>
              </w:rPr>
            </w:pPr>
            <w:r w:rsidRPr="005550A8">
              <w:rPr>
                <w:rFonts w:ascii="Times New Roman" w:hAnsi="Times New Roman" w:cstheme="minorHAnsi"/>
                <w:sz w:val="24"/>
              </w:rPr>
              <w:t xml:space="preserve">Прийняття відповідним </w:t>
            </w:r>
          </w:p>
          <w:p w14:paraId="371C9ACC" w14:textId="77777777" w:rsidR="005550A8" w:rsidRPr="005550A8" w:rsidRDefault="005550A8" w:rsidP="005550A8">
            <w:pPr>
              <w:ind w:firstLine="15"/>
              <w:rPr>
                <w:rFonts w:ascii="Times New Roman" w:hAnsi="Times New Roman" w:cstheme="minorHAnsi"/>
                <w:sz w:val="24"/>
              </w:rPr>
            </w:pPr>
            <w:r w:rsidRPr="005550A8">
              <w:rPr>
                <w:rFonts w:ascii="Times New Roman" w:hAnsi="Times New Roman" w:cstheme="minorHAnsi"/>
                <w:sz w:val="24"/>
              </w:rPr>
              <w:t xml:space="preserve">органом місцевого самоврядування рішення про надання згоди на списання  майна </w:t>
            </w:r>
          </w:p>
        </w:tc>
      </w:tr>
      <w:tr w:rsidR="005550A8" w:rsidRPr="005550A8" w14:paraId="0AABEE18" w14:textId="77777777" w:rsidTr="00B506F3">
        <w:tblPrEx>
          <w:tblCellMar>
            <w:left w:w="108" w:type="dxa"/>
            <w:right w:w="0" w:type="dxa"/>
          </w:tblCellMar>
        </w:tblPrEx>
        <w:trPr>
          <w:trHeight w:val="1117"/>
        </w:trPr>
        <w:tc>
          <w:tcPr>
            <w:tcW w:w="559" w:type="dxa"/>
            <w:tcBorders>
              <w:top w:val="single" w:sz="4" w:space="0" w:color="000000"/>
              <w:left w:val="single" w:sz="4" w:space="0" w:color="000000"/>
              <w:bottom w:val="single" w:sz="4" w:space="0" w:color="000000"/>
              <w:right w:val="single" w:sz="4" w:space="0" w:color="000000"/>
            </w:tcBorders>
          </w:tcPr>
          <w:p w14:paraId="35A99D52" w14:textId="77777777" w:rsidR="005550A8" w:rsidRPr="005550A8" w:rsidRDefault="005550A8" w:rsidP="005550A8">
            <w:pPr>
              <w:ind w:right="85"/>
              <w:rPr>
                <w:rFonts w:ascii="Times New Roman" w:hAnsi="Times New Roman" w:cstheme="minorHAnsi"/>
                <w:sz w:val="24"/>
              </w:rPr>
            </w:pPr>
            <w:r w:rsidRPr="005550A8">
              <w:rPr>
                <w:rFonts w:ascii="Times New Roman" w:hAnsi="Times New Roman" w:cstheme="minorHAnsi"/>
                <w:sz w:val="24"/>
              </w:rPr>
              <w:t xml:space="preserve">8 </w:t>
            </w:r>
          </w:p>
        </w:tc>
        <w:tc>
          <w:tcPr>
            <w:tcW w:w="2958" w:type="dxa"/>
            <w:tcBorders>
              <w:top w:val="single" w:sz="4" w:space="0" w:color="000000"/>
              <w:left w:val="single" w:sz="4" w:space="0" w:color="000000"/>
              <w:bottom w:val="single" w:sz="4" w:space="0" w:color="000000"/>
              <w:right w:val="single" w:sz="4" w:space="0" w:color="000000"/>
            </w:tcBorders>
          </w:tcPr>
          <w:p w14:paraId="47051F37"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Розбирання,  демонтаж  та списання   майна </w:t>
            </w:r>
          </w:p>
        </w:tc>
        <w:tc>
          <w:tcPr>
            <w:tcW w:w="2537" w:type="dxa"/>
            <w:tcBorders>
              <w:top w:val="single" w:sz="4" w:space="0" w:color="000000"/>
              <w:left w:val="single" w:sz="4" w:space="0" w:color="000000"/>
              <w:bottom w:val="single" w:sz="4" w:space="0" w:color="000000"/>
              <w:right w:val="single" w:sz="4" w:space="0" w:color="000000"/>
            </w:tcBorders>
          </w:tcPr>
          <w:p w14:paraId="2A8B6550"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Балансоутримувач майна, спеціалізовані організації </w:t>
            </w:r>
          </w:p>
        </w:tc>
        <w:tc>
          <w:tcPr>
            <w:tcW w:w="1912" w:type="dxa"/>
            <w:tcBorders>
              <w:top w:val="single" w:sz="4" w:space="0" w:color="000000"/>
              <w:left w:val="single" w:sz="4" w:space="0" w:color="000000"/>
              <w:bottom w:val="single" w:sz="4" w:space="0" w:color="000000"/>
              <w:right w:val="single" w:sz="4" w:space="0" w:color="000000"/>
            </w:tcBorders>
          </w:tcPr>
          <w:p w14:paraId="40BA69DB" w14:textId="77777777" w:rsidR="005550A8" w:rsidRPr="005550A8" w:rsidRDefault="005550A8" w:rsidP="005550A8">
            <w:pPr>
              <w:ind w:left="115"/>
              <w:rPr>
                <w:rFonts w:ascii="Times New Roman" w:hAnsi="Times New Roman" w:cstheme="minorHAnsi"/>
                <w:sz w:val="24"/>
              </w:rPr>
            </w:pPr>
            <w:r w:rsidRPr="005550A8">
              <w:rPr>
                <w:rFonts w:ascii="Times New Roman" w:hAnsi="Times New Roman" w:cstheme="minorHAnsi"/>
                <w:sz w:val="24"/>
              </w:rPr>
              <w:t xml:space="preserve">За потребою </w:t>
            </w:r>
          </w:p>
        </w:tc>
        <w:tc>
          <w:tcPr>
            <w:tcW w:w="2236" w:type="dxa"/>
            <w:tcBorders>
              <w:top w:val="single" w:sz="4" w:space="0" w:color="000000"/>
              <w:left w:val="single" w:sz="4" w:space="0" w:color="000000"/>
              <w:bottom w:val="single" w:sz="4" w:space="0" w:color="000000"/>
              <w:right w:val="single" w:sz="4" w:space="0" w:color="000000"/>
            </w:tcBorders>
          </w:tcPr>
          <w:p w14:paraId="4A7BCE73" w14:textId="77777777" w:rsidR="005550A8" w:rsidRPr="005550A8" w:rsidRDefault="005550A8" w:rsidP="00B506F3">
            <w:pPr>
              <w:spacing w:line="237" w:lineRule="auto"/>
              <w:rPr>
                <w:rFonts w:ascii="Times New Roman" w:hAnsi="Times New Roman" w:cstheme="minorHAnsi"/>
                <w:sz w:val="24"/>
              </w:rPr>
            </w:pPr>
            <w:r w:rsidRPr="005550A8">
              <w:rPr>
                <w:rFonts w:ascii="Times New Roman" w:hAnsi="Times New Roman" w:cstheme="minorHAnsi"/>
                <w:sz w:val="24"/>
              </w:rPr>
              <w:t xml:space="preserve">Отримання придатних деталей, вузлів, агрегатів та/або брухту </w:t>
            </w:r>
          </w:p>
        </w:tc>
      </w:tr>
      <w:tr w:rsidR="005550A8" w:rsidRPr="005550A8" w14:paraId="0A617CDB" w14:textId="77777777" w:rsidTr="00B506F3">
        <w:tblPrEx>
          <w:tblCellMar>
            <w:left w:w="108" w:type="dxa"/>
            <w:right w:w="0" w:type="dxa"/>
          </w:tblCellMar>
        </w:tblPrEx>
        <w:trPr>
          <w:trHeight w:val="1670"/>
        </w:trPr>
        <w:tc>
          <w:tcPr>
            <w:tcW w:w="559" w:type="dxa"/>
            <w:tcBorders>
              <w:top w:val="single" w:sz="4" w:space="0" w:color="000000"/>
              <w:left w:val="single" w:sz="4" w:space="0" w:color="000000"/>
              <w:bottom w:val="single" w:sz="4" w:space="0" w:color="000000"/>
              <w:right w:val="single" w:sz="4" w:space="0" w:color="000000"/>
            </w:tcBorders>
          </w:tcPr>
          <w:p w14:paraId="00D9B9CF" w14:textId="77777777" w:rsidR="005550A8" w:rsidRPr="005550A8" w:rsidRDefault="005550A8" w:rsidP="005550A8">
            <w:pPr>
              <w:ind w:right="85"/>
              <w:rPr>
                <w:rFonts w:ascii="Times New Roman" w:hAnsi="Times New Roman" w:cstheme="minorHAnsi"/>
                <w:sz w:val="24"/>
              </w:rPr>
            </w:pPr>
            <w:r w:rsidRPr="005550A8">
              <w:rPr>
                <w:rFonts w:ascii="Times New Roman" w:hAnsi="Times New Roman" w:cstheme="minorHAnsi"/>
                <w:sz w:val="24"/>
              </w:rPr>
              <w:t xml:space="preserve">9 </w:t>
            </w:r>
          </w:p>
        </w:tc>
        <w:tc>
          <w:tcPr>
            <w:tcW w:w="2958" w:type="dxa"/>
            <w:tcBorders>
              <w:top w:val="single" w:sz="4" w:space="0" w:color="000000"/>
              <w:left w:val="single" w:sz="4" w:space="0" w:color="000000"/>
              <w:bottom w:val="single" w:sz="4" w:space="0" w:color="000000"/>
              <w:right w:val="single" w:sz="4" w:space="0" w:color="000000"/>
            </w:tcBorders>
          </w:tcPr>
          <w:p w14:paraId="3BB9D852" w14:textId="77777777" w:rsidR="005550A8" w:rsidRPr="005550A8" w:rsidRDefault="005550A8" w:rsidP="005550A8">
            <w:pPr>
              <w:ind w:left="74"/>
              <w:rPr>
                <w:rFonts w:ascii="Times New Roman" w:hAnsi="Times New Roman" w:cstheme="minorHAnsi"/>
                <w:sz w:val="24"/>
              </w:rPr>
            </w:pPr>
            <w:r w:rsidRPr="005550A8">
              <w:rPr>
                <w:rFonts w:ascii="Times New Roman" w:hAnsi="Times New Roman" w:cstheme="minorHAnsi"/>
                <w:sz w:val="24"/>
              </w:rPr>
              <w:t xml:space="preserve">Відображення  на рахунках бухгалтерського обліку фактів проведення відповідних  господарських  операцій щодо списання майна </w:t>
            </w:r>
          </w:p>
        </w:tc>
        <w:tc>
          <w:tcPr>
            <w:tcW w:w="2537" w:type="dxa"/>
            <w:tcBorders>
              <w:top w:val="single" w:sz="4" w:space="0" w:color="000000"/>
              <w:left w:val="single" w:sz="4" w:space="0" w:color="000000"/>
              <w:bottom w:val="single" w:sz="4" w:space="0" w:color="000000"/>
              <w:right w:val="single" w:sz="4" w:space="0" w:color="000000"/>
            </w:tcBorders>
          </w:tcPr>
          <w:p w14:paraId="63AC9C60" w14:textId="77777777" w:rsidR="005550A8" w:rsidRPr="005550A8" w:rsidRDefault="005550A8" w:rsidP="005550A8">
            <w:pPr>
              <w:spacing w:after="42" w:line="239" w:lineRule="auto"/>
              <w:rPr>
                <w:rFonts w:ascii="Times New Roman" w:hAnsi="Times New Roman" w:cstheme="minorHAnsi"/>
                <w:sz w:val="24"/>
              </w:rPr>
            </w:pPr>
            <w:r w:rsidRPr="005550A8">
              <w:rPr>
                <w:rFonts w:ascii="Times New Roman" w:hAnsi="Times New Roman" w:cstheme="minorHAnsi"/>
                <w:sz w:val="24"/>
              </w:rPr>
              <w:t xml:space="preserve">Бухгалтер балансоутримувача майна </w:t>
            </w:r>
          </w:p>
        </w:tc>
        <w:tc>
          <w:tcPr>
            <w:tcW w:w="1912" w:type="dxa"/>
            <w:tcBorders>
              <w:top w:val="single" w:sz="4" w:space="0" w:color="000000"/>
              <w:left w:val="single" w:sz="4" w:space="0" w:color="000000"/>
              <w:bottom w:val="single" w:sz="4" w:space="0" w:color="000000"/>
              <w:right w:val="single" w:sz="4" w:space="0" w:color="000000"/>
            </w:tcBorders>
          </w:tcPr>
          <w:p w14:paraId="6FF80B54"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В день        прийняття рішення </w:t>
            </w:r>
          </w:p>
        </w:tc>
        <w:tc>
          <w:tcPr>
            <w:tcW w:w="2236" w:type="dxa"/>
            <w:tcBorders>
              <w:top w:val="single" w:sz="4" w:space="0" w:color="000000"/>
              <w:left w:val="single" w:sz="4" w:space="0" w:color="000000"/>
              <w:bottom w:val="single" w:sz="4" w:space="0" w:color="000000"/>
              <w:right w:val="single" w:sz="4" w:space="0" w:color="000000"/>
            </w:tcBorders>
          </w:tcPr>
          <w:p w14:paraId="19D78A68" w14:textId="77777777" w:rsidR="005550A8" w:rsidRPr="005550A8" w:rsidRDefault="005550A8" w:rsidP="005550A8">
            <w:pPr>
              <w:spacing w:line="239" w:lineRule="auto"/>
              <w:rPr>
                <w:rFonts w:ascii="Times New Roman" w:hAnsi="Times New Roman" w:cstheme="minorHAnsi"/>
                <w:sz w:val="24"/>
              </w:rPr>
            </w:pPr>
            <w:r w:rsidRPr="005550A8">
              <w:rPr>
                <w:rFonts w:ascii="Times New Roman" w:hAnsi="Times New Roman" w:cstheme="minorHAnsi"/>
                <w:sz w:val="24"/>
              </w:rPr>
              <w:t xml:space="preserve">Приведення у відповідність  </w:t>
            </w:r>
          </w:p>
          <w:p w14:paraId="7CE5790A"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бухгалтерських документів </w:t>
            </w:r>
          </w:p>
        </w:tc>
      </w:tr>
      <w:tr w:rsidR="005550A8" w:rsidRPr="005550A8" w14:paraId="23C1254C" w14:textId="77777777" w:rsidTr="00320522">
        <w:tblPrEx>
          <w:tblCellMar>
            <w:left w:w="108" w:type="dxa"/>
            <w:right w:w="0" w:type="dxa"/>
          </w:tblCellMar>
        </w:tblPrEx>
        <w:trPr>
          <w:trHeight w:val="683"/>
        </w:trPr>
        <w:tc>
          <w:tcPr>
            <w:tcW w:w="559" w:type="dxa"/>
            <w:tcBorders>
              <w:top w:val="single" w:sz="4" w:space="0" w:color="000000"/>
              <w:left w:val="single" w:sz="4" w:space="0" w:color="000000"/>
              <w:bottom w:val="single" w:sz="4" w:space="0" w:color="000000"/>
              <w:right w:val="single" w:sz="4" w:space="0" w:color="000000"/>
            </w:tcBorders>
          </w:tcPr>
          <w:p w14:paraId="58FF99BA" w14:textId="77777777" w:rsidR="005550A8" w:rsidRPr="005550A8" w:rsidRDefault="005550A8" w:rsidP="005550A8">
            <w:pPr>
              <w:ind w:left="46"/>
              <w:rPr>
                <w:rFonts w:ascii="Times New Roman" w:hAnsi="Times New Roman" w:cstheme="minorHAnsi"/>
                <w:sz w:val="24"/>
              </w:rPr>
            </w:pPr>
            <w:r w:rsidRPr="005550A8">
              <w:rPr>
                <w:rFonts w:ascii="Times New Roman" w:hAnsi="Times New Roman" w:cstheme="minorHAnsi"/>
                <w:sz w:val="24"/>
              </w:rPr>
              <w:t xml:space="preserve">10 </w:t>
            </w:r>
          </w:p>
        </w:tc>
        <w:tc>
          <w:tcPr>
            <w:tcW w:w="2958" w:type="dxa"/>
            <w:tcBorders>
              <w:top w:val="single" w:sz="4" w:space="0" w:color="000000"/>
              <w:left w:val="single" w:sz="4" w:space="0" w:color="000000"/>
              <w:bottom w:val="single" w:sz="4" w:space="0" w:color="000000"/>
              <w:right w:val="single" w:sz="4" w:space="0" w:color="000000"/>
            </w:tcBorders>
          </w:tcPr>
          <w:p w14:paraId="60B948F0" w14:textId="77777777" w:rsidR="005550A8" w:rsidRPr="005550A8" w:rsidRDefault="005550A8" w:rsidP="005550A8">
            <w:pPr>
              <w:spacing w:line="238" w:lineRule="auto"/>
              <w:rPr>
                <w:rFonts w:ascii="Times New Roman" w:hAnsi="Times New Roman" w:cstheme="minorHAnsi"/>
                <w:sz w:val="24"/>
              </w:rPr>
            </w:pPr>
            <w:r w:rsidRPr="005550A8">
              <w:rPr>
                <w:rFonts w:ascii="Times New Roman" w:hAnsi="Times New Roman" w:cstheme="minorHAnsi"/>
                <w:sz w:val="24"/>
              </w:rPr>
              <w:t xml:space="preserve">Оприбуткування придатних основних засобів з відображенням на рахунках бухгалтерського обліку запасів основних засобів. </w:t>
            </w:r>
          </w:p>
          <w:p w14:paraId="3F300D42" w14:textId="77777777" w:rsidR="005550A8" w:rsidRPr="005550A8" w:rsidRDefault="005550A8" w:rsidP="00B506F3">
            <w:pPr>
              <w:rPr>
                <w:rFonts w:ascii="Times New Roman" w:hAnsi="Times New Roman" w:cstheme="minorHAnsi"/>
                <w:sz w:val="24"/>
              </w:rPr>
            </w:pPr>
            <w:r w:rsidRPr="005550A8">
              <w:rPr>
                <w:rFonts w:ascii="Times New Roman" w:hAnsi="Times New Roman" w:cstheme="minorHAnsi"/>
                <w:sz w:val="24"/>
              </w:rPr>
              <w:t xml:space="preserve">Оприбуткування непридатних для  використання  вузлів,  деталей,  матеріалів   та агрегатів як вторинної сировини </w:t>
            </w:r>
          </w:p>
        </w:tc>
        <w:tc>
          <w:tcPr>
            <w:tcW w:w="2537" w:type="dxa"/>
            <w:tcBorders>
              <w:top w:val="single" w:sz="4" w:space="0" w:color="000000"/>
              <w:left w:val="single" w:sz="4" w:space="0" w:color="000000"/>
              <w:bottom w:val="single" w:sz="4" w:space="0" w:color="000000"/>
              <w:right w:val="single" w:sz="4" w:space="0" w:color="000000"/>
            </w:tcBorders>
          </w:tcPr>
          <w:p w14:paraId="3179704C" w14:textId="77777777" w:rsidR="005550A8" w:rsidRPr="005550A8" w:rsidRDefault="005550A8" w:rsidP="005550A8">
            <w:pPr>
              <w:spacing w:after="44" w:line="238" w:lineRule="auto"/>
              <w:rPr>
                <w:rFonts w:ascii="Times New Roman" w:hAnsi="Times New Roman" w:cstheme="minorHAnsi"/>
                <w:sz w:val="24"/>
              </w:rPr>
            </w:pPr>
            <w:r w:rsidRPr="005550A8">
              <w:rPr>
                <w:rFonts w:ascii="Times New Roman" w:hAnsi="Times New Roman" w:cstheme="minorHAnsi"/>
                <w:sz w:val="24"/>
              </w:rPr>
              <w:t xml:space="preserve">Бухгалтер балансоутримувача майна </w:t>
            </w:r>
          </w:p>
        </w:tc>
        <w:tc>
          <w:tcPr>
            <w:tcW w:w="1912" w:type="dxa"/>
            <w:tcBorders>
              <w:top w:val="single" w:sz="4" w:space="0" w:color="000000"/>
              <w:left w:val="single" w:sz="4" w:space="0" w:color="000000"/>
              <w:bottom w:val="single" w:sz="4" w:space="0" w:color="000000"/>
              <w:right w:val="single" w:sz="4" w:space="0" w:color="000000"/>
            </w:tcBorders>
          </w:tcPr>
          <w:p w14:paraId="1AD5ECDA" w14:textId="77777777" w:rsidR="005550A8" w:rsidRPr="005550A8" w:rsidRDefault="005550A8" w:rsidP="005550A8">
            <w:pPr>
              <w:spacing w:line="238" w:lineRule="auto"/>
              <w:rPr>
                <w:rFonts w:ascii="Times New Roman" w:hAnsi="Times New Roman" w:cstheme="minorHAnsi"/>
                <w:sz w:val="24"/>
              </w:rPr>
            </w:pPr>
            <w:r w:rsidRPr="005550A8">
              <w:rPr>
                <w:rFonts w:ascii="Times New Roman" w:hAnsi="Times New Roman" w:cstheme="minorHAnsi"/>
                <w:color w:val="333333"/>
                <w:sz w:val="24"/>
              </w:rPr>
              <w:t xml:space="preserve">Не пізніше останнього </w:t>
            </w:r>
          </w:p>
          <w:p w14:paraId="1BEC277C"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color w:val="333333"/>
                <w:sz w:val="24"/>
              </w:rPr>
              <w:t>робочого дня місяця</w:t>
            </w:r>
            <w:r w:rsidRPr="005550A8">
              <w:rPr>
                <w:rFonts w:ascii="Times New Roman" w:hAnsi="Times New Roman" w:cstheme="minorHAnsi"/>
                <w:sz w:val="24"/>
              </w:rPr>
              <w:t xml:space="preserve"> </w:t>
            </w:r>
          </w:p>
        </w:tc>
        <w:tc>
          <w:tcPr>
            <w:tcW w:w="2236" w:type="dxa"/>
            <w:tcBorders>
              <w:top w:val="single" w:sz="4" w:space="0" w:color="000000"/>
              <w:left w:val="single" w:sz="4" w:space="0" w:color="000000"/>
              <w:bottom w:val="single" w:sz="4" w:space="0" w:color="000000"/>
              <w:right w:val="single" w:sz="4" w:space="0" w:color="000000"/>
            </w:tcBorders>
          </w:tcPr>
          <w:p w14:paraId="4DB3940A" w14:textId="77777777" w:rsidR="005550A8" w:rsidRPr="005550A8" w:rsidRDefault="005550A8" w:rsidP="005550A8">
            <w:pPr>
              <w:spacing w:line="238" w:lineRule="auto"/>
              <w:rPr>
                <w:rFonts w:ascii="Times New Roman" w:hAnsi="Times New Roman" w:cstheme="minorHAnsi"/>
                <w:sz w:val="24"/>
              </w:rPr>
            </w:pPr>
            <w:r w:rsidRPr="005550A8">
              <w:rPr>
                <w:rFonts w:ascii="Times New Roman" w:hAnsi="Times New Roman" w:cstheme="minorHAnsi"/>
                <w:sz w:val="24"/>
              </w:rPr>
              <w:t xml:space="preserve">Приведення у відповідність  </w:t>
            </w:r>
          </w:p>
          <w:p w14:paraId="7D433538" w14:textId="77777777" w:rsidR="005550A8" w:rsidRPr="005550A8" w:rsidRDefault="005550A8" w:rsidP="005550A8">
            <w:pPr>
              <w:ind w:hanging="54"/>
              <w:rPr>
                <w:rFonts w:ascii="Times New Roman" w:hAnsi="Times New Roman" w:cstheme="minorHAnsi"/>
                <w:sz w:val="24"/>
              </w:rPr>
            </w:pPr>
            <w:r w:rsidRPr="005550A8">
              <w:rPr>
                <w:rFonts w:ascii="Times New Roman" w:hAnsi="Times New Roman" w:cstheme="minorHAnsi"/>
                <w:sz w:val="24"/>
              </w:rPr>
              <w:t xml:space="preserve">бухгалтерських документів. Можливість подальшого використання </w:t>
            </w:r>
          </w:p>
          <w:p w14:paraId="165DB3A3" w14:textId="77777777" w:rsidR="005550A8" w:rsidRPr="005550A8" w:rsidRDefault="005550A8" w:rsidP="005550A8">
            <w:pPr>
              <w:ind w:hanging="54"/>
              <w:rPr>
                <w:rFonts w:ascii="Times New Roman" w:hAnsi="Times New Roman" w:cstheme="minorHAnsi"/>
                <w:sz w:val="24"/>
              </w:rPr>
            </w:pPr>
            <w:r w:rsidRPr="005550A8">
              <w:rPr>
                <w:rFonts w:ascii="Times New Roman" w:hAnsi="Times New Roman" w:cstheme="minorHAnsi"/>
                <w:sz w:val="24"/>
              </w:rPr>
              <w:t xml:space="preserve"> придатних деталей, вузлів, агрегатів, матеріалів </w:t>
            </w:r>
          </w:p>
        </w:tc>
      </w:tr>
      <w:tr w:rsidR="005550A8" w:rsidRPr="005550A8" w14:paraId="33927063" w14:textId="77777777" w:rsidTr="00B506F3">
        <w:tblPrEx>
          <w:tblCellMar>
            <w:left w:w="108" w:type="dxa"/>
            <w:right w:w="0" w:type="dxa"/>
          </w:tblCellMar>
        </w:tblPrEx>
        <w:trPr>
          <w:trHeight w:val="1345"/>
        </w:trPr>
        <w:tc>
          <w:tcPr>
            <w:tcW w:w="559" w:type="dxa"/>
            <w:tcBorders>
              <w:top w:val="single" w:sz="4" w:space="0" w:color="000000"/>
              <w:left w:val="single" w:sz="4" w:space="0" w:color="000000"/>
              <w:bottom w:val="single" w:sz="4" w:space="0" w:color="000000"/>
              <w:right w:val="single" w:sz="4" w:space="0" w:color="000000"/>
            </w:tcBorders>
          </w:tcPr>
          <w:p w14:paraId="43C0871C"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11 </w:t>
            </w:r>
          </w:p>
        </w:tc>
        <w:tc>
          <w:tcPr>
            <w:tcW w:w="2958" w:type="dxa"/>
            <w:tcBorders>
              <w:top w:val="single" w:sz="4" w:space="0" w:color="000000"/>
              <w:left w:val="single" w:sz="4" w:space="0" w:color="000000"/>
              <w:bottom w:val="single" w:sz="4" w:space="0" w:color="000000"/>
              <w:right w:val="single" w:sz="4" w:space="0" w:color="000000"/>
            </w:tcBorders>
          </w:tcPr>
          <w:p w14:paraId="4C0C2758" w14:textId="77777777" w:rsidR="005550A8" w:rsidRPr="005550A8" w:rsidRDefault="005550A8" w:rsidP="005550A8">
            <w:pPr>
              <w:spacing w:line="238" w:lineRule="auto"/>
              <w:rPr>
                <w:rFonts w:ascii="Times New Roman" w:hAnsi="Times New Roman" w:cstheme="minorHAnsi"/>
                <w:sz w:val="24"/>
              </w:rPr>
            </w:pPr>
            <w:r w:rsidRPr="005550A8">
              <w:rPr>
                <w:rFonts w:ascii="Times New Roman" w:hAnsi="Times New Roman" w:cstheme="minorHAnsi"/>
                <w:sz w:val="24"/>
              </w:rPr>
              <w:t xml:space="preserve">Контроль за використанням коштів, отриманих внаслідок списання комунального  майна </w:t>
            </w:r>
          </w:p>
        </w:tc>
        <w:tc>
          <w:tcPr>
            <w:tcW w:w="2537" w:type="dxa"/>
            <w:tcBorders>
              <w:top w:val="single" w:sz="4" w:space="0" w:color="000000"/>
              <w:left w:val="single" w:sz="4" w:space="0" w:color="000000"/>
              <w:bottom w:val="single" w:sz="4" w:space="0" w:color="000000"/>
              <w:right w:val="single" w:sz="4" w:space="0" w:color="000000"/>
            </w:tcBorders>
          </w:tcPr>
          <w:p w14:paraId="094E4393"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Органи місцевого самоврядування </w:t>
            </w:r>
          </w:p>
        </w:tc>
        <w:tc>
          <w:tcPr>
            <w:tcW w:w="1912" w:type="dxa"/>
            <w:tcBorders>
              <w:top w:val="single" w:sz="4" w:space="0" w:color="000000"/>
              <w:left w:val="single" w:sz="4" w:space="0" w:color="000000"/>
              <w:bottom w:val="single" w:sz="4" w:space="0" w:color="000000"/>
              <w:right w:val="single" w:sz="4" w:space="0" w:color="000000"/>
            </w:tcBorders>
          </w:tcPr>
          <w:p w14:paraId="1A830165" w14:textId="77777777" w:rsidR="005550A8" w:rsidRPr="005550A8" w:rsidRDefault="005550A8" w:rsidP="005550A8">
            <w:pPr>
              <w:ind w:right="61"/>
              <w:rPr>
                <w:rFonts w:ascii="Times New Roman" w:hAnsi="Times New Roman" w:cstheme="minorHAnsi"/>
                <w:sz w:val="24"/>
              </w:rPr>
            </w:pPr>
            <w:r w:rsidRPr="005550A8">
              <w:rPr>
                <w:rFonts w:ascii="Times New Roman" w:hAnsi="Times New Roman" w:cstheme="minorHAnsi"/>
                <w:sz w:val="24"/>
              </w:rPr>
              <w:t xml:space="preserve">Постійно </w:t>
            </w:r>
          </w:p>
        </w:tc>
        <w:tc>
          <w:tcPr>
            <w:tcW w:w="2236" w:type="dxa"/>
            <w:tcBorders>
              <w:top w:val="single" w:sz="4" w:space="0" w:color="000000"/>
              <w:left w:val="single" w:sz="4" w:space="0" w:color="000000"/>
              <w:bottom w:val="single" w:sz="4" w:space="0" w:color="000000"/>
              <w:right w:val="single" w:sz="4" w:space="0" w:color="000000"/>
            </w:tcBorders>
          </w:tcPr>
          <w:p w14:paraId="2ED952DD"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Ефективне  використання </w:t>
            </w:r>
          </w:p>
          <w:p w14:paraId="624CB396"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коштів, отриманих внаслідок списання майна </w:t>
            </w:r>
          </w:p>
        </w:tc>
      </w:tr>
    </w:tbl>
    <w:p w14:paraId="13EE5937" w14:textId="77777777" w:rsidR="00E30987" w:rsidRDefault="00E30987" w:rsidP="00E30987">
      <w:pPr>
        <w:spacing w:after="37"/>
        <w:rPr>
          <w:rFonts w:ascii="Times New Roman" w:hAnsi="Times New Roman" w:cstheme="minorHAnsi"/>
          <w:i/>
          <w:sz w:val="24"/>
          <w:lang w:val="uk-UA"/>
        </w:rPr>
      </w:pPr>
    </w:p>
    <w:p w14:paraId="39E13EE4" w14:textId="77777777" w:rsidR="005550A8" w:rsidRPr="00652411" w:rsidRDefault="0040691C" w:rsidP="0040691C">
      <w:pPr>
        <w:pStyle w:val="a3"/>
        <w:numPr>
          <w:ilvl w:val="0"/>
          <w:numId w:val="2"/>
        </w:numPr>
        <w:spacing w:after="37"/>
        <w:rPr>
          <w:sz w:val="28"/>
          <w:szCs w:val="28"/>
        </w:rPr>
      </w:pPr>
      <w:r>
        <w:rPr>
          <w:rFonts w:cs="Times New Roman"/>
          <w:sz w:val="28"/>
          <w:szCs w:val="28"/>
        </w:rPr>
        <w:t xml:space="preserve">      </w:t>
      </w:r>
      <w:r w:rsidR="005550A8" w:rsidRPr="00652411">
        <w:rPr>
          <w:b/>
          <w:sz w:val="28"/>
          <w:szCs w:val="28"/>
        </w:rPr>
        <w:t>Заходи щодо відчуження майна Ніжинської територіальної громади</w:t>
      </w:r>
    </w:p>
    <w:p w14:paraId="1136753E" w14:textId="77777777" w:rsidR="005550A8" w:rsidRPr="00652411" w:rsidRDefault="005550A8" w:rsidP="005550A8">
      <w:pPr>
        <w:spacing w:after="22"/>
        <w:ind w:left="771"/>
        <w:jc w:val="center"/>
        <w:rPr>
          <w:rFonts w:ascii="Times New Roman" w:hAnsi="Times New Roman" w:cstheme="minorHAnsi"/>
          <w:sz w:val="28"/>
          <w:szCs w:val="28"/>
          <w:lang w:val="uk-UA"/>
        </w:rPr>
      </w:pPr>
      <w:r w:rsidRPr="00652411">
        <w:rPr>
          <w:rFonts w:ascii="Times New Roman" w:hAnsi="Times New Roman" w:cstheme="minorHAnsi"/>
          <w:b/>
          <w:sz w:val="28"/>
          <w:szCs w:val="28"/>
          <w:lang w:val="uk-UA"/>
        </w:rPr>
        <w:t xml:space="preserve"> </w:t>
      </w:r>
    </w:p>
    <w:p w14:paraId="713C78C7" w14:textId="77777777" w:rsidR="005550A8" w:rsidRPr="00652411" w:rsidRDefault="005550A8" w:rsidP="005550A8">
      <w:pPr>
        <w:spacing w:after="0" w:line="240" w:lineRule="auto"/>
        <w:ind w:left="-15" w:firstLine="708"/>
        <w:jc w:val="both"/>
        <w:rPr>
          <w:rFonts w:ascii="Times New Roman" w:hAnsi="Times New Roman" w:cstheme="minorHAnsi"/>
          <w:sz w:val="28"/>
          <w:szCs w:val="28"/>
          <w:lang w:val="uk-UA"/>
        </w:rPr>
      </w:pPr>
      <w:r w:rsidRPr="00652411">
        <w:rPr>
          <w:rFonts w:ascii="Times New Roman" w:hAnsi="Times New Roman" w:cstheme="minorHAnsi"/>
          <w:sz w:val="28"/>
          <w:szCs w:val="28"/>
          <w:lang w:val="uk-UA"/>
        </w:rPr>
        <w:t xml:space="preserve">  </w:t>
      </w:r>
      <w:r w:rsidRPr="00652411">
        <w:rPr>
          <w:rFonts w:ascii="Times New Roman" w:hAnsi="Times New Roman" w:cstheme="minorHAnsi"/>
          <w:b/>
          <w:sz w:val="28"/>
          <w:szCs w:val="28"/>
          <w:lang w:val="uk-UA"/>
        </w:rPr>
        <w:t>Відчуження (продаж) комунального майна</w:t>
      </w:r>
      <w:r w:rsidRPr="00652411">
        <w:rPr>
          <w:rFonts w:ascii="Times New Roman" w:hAnsi="Times New Roman" w:cstheme="minorHAnsi"/>
          <w:sz w:val="28"/>
          <w:szCs w:val="28"/>
          <w:lang w:val="uk-UA"/>
        </w:rPr>
        <w:t xml:space="preserve"> – передача права власності на майно, яке перебуває на балансах підприємств, організацій, установ, іншим  юридичним та фізичним особам шляхом продажу за грошові кошти.</w:t>
      </w:r>
    </w:p>
    <w:p w14:paraId="37F25F68" w14:textId="77777777" w:rsidR="005550A8" w:rsidRPr="00652411" w:rsidRDefault="005550A8" w:rsidP="005550A8">
      <w:pPr>
        <w:spacing w:after="0" w:line="240" w:lineRule="auto"/>
        <w:ind w:left="-15" w:firstLine="708"/>
        <w:jc w:val="both"/>
        <w:rPr>
          <w:rFonts w:ascii="Times New Roman" w:hAnsi="Times New Roman" w:cstheme="minorHAnsi"/>
          <w:sz w:val="28"/>
          <w:szCs w:val="28"/>
          <w:lang w:val="uk-UA"/>
        </w:rPr>
      </w:pPr>
      <w:r w:rsidRPr="00652411">
        <w:rPr>
          <w:rFonts w:ascii="Times New Roman" w:hAnsi="Times New Roman" w:cstheme="minorHAnsi"/>
          <w:color w:val="333333"/>
          <w:sz w:val="28"/>
          <w:szCs w:val="28"/>
          <w:shd w:val="clear" w:color="auto" w:fill="FFFFFF"/>
          <w:lang w:val="uk-UA"/>
        </w:rPr>
        <w:lastRenderedPageBreak/>
        <w:t>Об'єктом відчуження є земельна ділянка (її частина), житловий будинок, інші будівлі, споруди, багаторічні насадження, що на ній розміщені, які перебувають у власності фізичних або юридичних осіб.</w:t>
      </w:r>
      <w:r w:rsidRPr="00652411">
        <w:rPr>
          <w:rFonts w:ascii="Times New Roman" w:hAnsi="Times New Roman" w:cstheme="minorHAnsi"/>
          <w:sz w:val="28"/>
          <w:szCs w:val="28"/>
          <w:lang w:val="uk-UA"/>
        </w:rPr>
        <w:t xml:space="preserve"> </w:t>
      </w:r>
    </w:p>
    <w:p w14:paraId="6842EF06" w14:textId="77777777" w:rsidR="005550A8" w:rsidRPr="00652411" w:rsidRDefault="005550A8" w:rsidP="005550A8">
      <w:pPr>
        <w:spacing w:after="0" w:line="240" w:lineRule="auto"/>
        <w:ind w:left="-15" w:firstLine="852"/>
        <w:jc w:val="both"/>
        <w:rPr>
          <w:rFonts w:ascii="Times New Roman" w:hAnsi="Times New Roman" w:cstheme="minorHAnsi"/>
          <w:sz w:val="28"/>
          <w:szCs w:val="28"/>
          <w:lang w:val="uk-UA"/>
        </w:rPr>
      </w:pPr>
      <w:r w:rsidRPr="00652411">
        <w:rPr>
          <w:rFonts w:ascii="Times New Roman" w:hAnsi="Times New Roman" w:cstheme="minorHAnsi"/>
          <w:sz w:val="28"/>
          <w:szCs w:val="28"/>
          <w:lang w:val="uk-UA"/>
        </w:rPr>
        <w:t xml:space="preserve">Порядок відчуження майна Ніжинської територіальної громади  визначається Положенням про порядок відчуження та списання майна власності територіальної громади м.Ніжина, що затверджується відповідним рішенням ради (далі – Положення).  </w:t>
      </w:r>
    </w:p>
    <w:p w14:paraId="6AD895A4" w14:textId="77777777" w:rsidR="005550A8" w:rsidRPr="00652411" w:rsidRDefault="005550A8" w:rsidP="005550A8">
      <w:pPr>
        <w:spacing w:after="0" w:line="240" w:lineRule="auto"/>
        <w:ind w:left="-15" w:firstLine="852"/>
        <w:jc w:val="both"/>
        <w:rPr>
          <w:rFonts w:ascii="Times New Roman" w:hAnsi="Times New Roman" w:cstheme="minorHAnsi"/>
          <w:sz w:val="28"/>
          <w:szCs w:val="28"/>
          <w:lang w:val="uk-UA"/>
        </w:rPr>
      </w:pPr>
      <w:r w:rsidRPr="00652411">
        <w:rPr>
          <w:rFonts w:ascii="Times New Roman" w:hAnsi="Times New Roman" w:cstheme="minorHAnsi"/>
          <w:sz w:val="28"/>
          <w:szCs w:val="28"/>
          <w:lang w:val="uk-UA"/>
        </w:rPr>
        <w:t xml:space="preserve">Положення регламентує спосіб і механізм відчуження комунального майна Ніжинської територіальної громади та строки надання органом місцевого самоврядування дозволу на відчуження майна територіальної громади, а також порядок подальшого використання коштів, отриманих в результаті відчуження комунального майна. </w:t>
      </w:r>
    </w:p>
    <w:p w14:paraId="11F193F7" w14:textId="77777777" w:rsidR="005550A8" w:rsidRPr="00652411" w:rsidRDefault="005550A8" w:rsidP="005550A8">
      <w:pPr>
        <w:spacing w:after="0" w:line="240" w:lineRule="auto"/>
        <w:ind w:left="-15" w:firstLine="852"/>
        <w:jc w:val="both"/>
        <w:rPr>
          <w:rFonts w:ascii="Times New Roman" w:hAnsi="Times New Roman" w:cstheme="minorHAnsi"/>
          <w:sz w:val="28"/>
          <w:szCs w:val="28"/>
          <w:lang w:val="uk-UA"/>
        </w:rPr>
      </w:pPr>
      <w:r w:rsidRPr="00652411">
        <w:rPr>
          <w:rFonts w:ascii="Times New Roman" w:hAnsi="Times New Roman" w:cstheme="minorHAnsi"/>
          <w:sz w:val="28"/>
          <w:szCs w:val="28"/>
          <w:lang w:val="uk-UA"/>
        </w:rPr>
        <w:t xml:space="preserve">Дозвіл на відчуження комунального майна Ніжинської територіальної громади надається, якщо відчуження не обмежує провадження суб’єктом  господарювання виробничої та іншої діяльності та/або відповідно до економічних, технічних (або інших) показників подальше використання майна є неможливе та/або економічно недоцільне. </w:t>
      </w:r>
    </w:p>
    <w:p w14:paraId="7BC6270B" w14:textId="77777777" w:rsidR="005550A8" w:rsidRPr="00B66CC3" w:rsidRDefault="005550A8" w:rsidP="005550A8">
      <w:pPr>
        <w:spacing w:after="0" w:line="240" w:lineRule="auto"/>
        <w:ind w:left="-15" w:firstLine="852"/>
        <w:jc w:val="both"/>
        <w:rPr>
          <w:rFonts w:ascii="Times New Roman" w:hAnsi="Times New Roman" w:cstheme="minorHAnsi"/>
          <w:sz w:val="28"/>
          <w:szCs w:val="28"/>
          <w:lang w:val="uk-UA"/>
        </w:rPr>
      </w:pPr>
      <w:r w:rsidRPr="00B66CC3">
        <w:rPr>
          <w:rFonts w:ascii="Times New Roman" w:hAnsi="Times New Roman" w:cstheme="minorHAnsi"/>
          <w:sz w:val="28"/>
          <w:szCs w:val="28"/>
          <w:lang w:val="uk-UA"/>
        </w:rPr>
        <w:t xml:space="preserve">Відчуження комунального майна здійснюється шляхом його продажу на аукціоні зі стартовою ціною продажу, визначеною відповідно до затвердженого висновку про вартість такого майна, складеного на підставі звіту з незалежної оцінки майна. </w:t>
      </w:r>
    </w:p>
    <w:p w14:paraId="7BD4D9A9" w14:textId="77777777" w:rsidR="005550A8" w:rsidRPr="00B66CC3" w:rsidRDefault="005550A8" w:rsidP="005550A8">
      <w:pPr>
        <w:spacing w:after="0" w:line="240" w:lineRule="auto"/>
        <w:ind w:left="-15" w:firstLine="852"/>
        <w:jc w:val="both"/>
        <w:rPr>
          <w:rFonts w:ascii="Times New Roman" w:hAnsi="Times New Roman" w:cstheme="minorHAnsi"/>
          <w:sz w:val="28"/>
          <w:szCs w:val="28"/>
          <w:lang w:val="uk-UA"/>
        </w:rPr>
      </w:pPr>
      <w:r w:rsidRPr="00B66CC3">
        <w:rPr>
          <w:rFonts w:ascii="Times New Roman" w:hAnsi="Times New Roman" w:cstheme="minorHAnsi"/>
          <w:sz w:val="28"/>
          <w:szCs w:val="28"/>
          <w:lang w:val="uk-UA"/>
        </w:rPr>
        <w:t xml:space="preserve">З метою вдосконалення роботи з відчуження майна громада вирішила здійснити наступні заходи: </w:t>
      </w:r>
    </w:p>
    <w:p w14:paraId="2FAF3496" w14:textId="77777777" w:rsidR="005550A8" w:rsidRPr="005550A8" w:rsidRDefault="005550A8" w:rsidP="005550A8">
      <w:pPr>
        <w:spacing w:after="0"/>
        <w:ind w:left="852"/>
        <w:rPr>
          <w:rFonts w:ascii="Times New Roman" w:hAnsi="Times New Roman" w:cstheme="minorHAnsi"/>
          <w:i/>
          <w:sz w:val="24"/>
          <w:lang w:val="uk-UA"/>
        </w:rPr>
      </w:pPr>
    </w:p>
    <w:tbl>
      <w:tblPr>
        <w:tblStyle w:val="TableGrid"/>
        <w:tblW w:w="10103" w:type="dxa"/>
        <w:tblInd w:w="-5" w:type="dxa"/>
        <w:tblCellMar>
          <w:top w:w="9" w:type="dxa"/>
          <w:left w:w="106" w:type="dxa"/>
          <w:right w:w="38" w:type="dxa"/>
        </w:tblCellMar>
        <w:tblLook w:val="04A0" w:firstRow="1" w:lastRow="0" w:firstColumn="1" w:lastColumn="0" w:noHBand="0" w:noVBand="1"/>
      </w:tblPr>
      <w:tblGrid>
        <w:gridCol w:w="567"/>
        <w:gridCol w:w="2242"/>
        <w:gridCol w:w="2447"/>
        <w:gridCol w:w="2366"/>
        <w:gridCol w:w="2481"/>
      </w:tblGrid>
      <w:tr w:rsidR="005550A8" w:rsidRPr="005550A8" w14:paraId="10783B8C" w14:textId="77777777" w:rsidTr="00BB5D3B">
        <w:trPr>
          <w:trHeight w:val="504"/>
        </w:trPr>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F8132A2" w14:textId="77777777" w:rsidR="005550A8" w:rsidRPr="005550A8" w:rsidRDefault="005550A8" w:rsidP="005550A8">
            <w:pPr>
              <w:ind w:firstLine="46"/>
              <w:rPr>
                <w:rFonts w:ascii="Times New Roman" w:hAnsi="Times New Roman" w:cstheme="minorHAnsi"/>
                <w:sz w:val="24"/>
              </w:rPr>
            </w:pPr>
            <w:r w:rsidRPr="005550A8">
              <w:rPr>
                <w:rFonts w:ascii="Times New Roman" w:hAnsi="Times New Roman" w:cstheme="minorHAnsi"/>
                <w:i/>
                <w:sz w:val="24"/>
              </w:rPr>
              <w:t xml:space="preserve"> </w:t>
            </w:r>
            <w:r w:rsidRPr="005550A8">
              <w:rPr>
                <w:rFonts w:ascii="Times New Roman" w:hAnsi="Times New Roman" w:cstheme="minorHAnsi"/>
                <w:b/>
                <w:sz w:val="24"/>
              </w:rPr>
              <w:t xml:space="preserve">№ з\п </w:t>
            </w:r>
          </w:p>
        </w:tc>
        <w:tc>
          <w:tcPr>
            <w:tcW w:w="2242" w:type="dxa"/>
            <w:tcBorders>
              <w:top w:val="single" w:sz="4" w:space="0" w:color="000000"/>
              <w:left w:val="single" w:sz="4" w:space="0" w:color="000000"/>
              <w:bottom w:val="single" w:sz="4" w:space="0" w:color="000000"/>
              <w:right w:val="single" w:sz="4" w:space="0" w:color="000000"/>
            </w:tcBorders>
            <w:shd w:val="clear" w:color="auto" w:fill="auto"/>
          </w:tcPr>
          <w:p w14:paraId="4A807061" w14:textId="77777777" w:rsidR="005550A8" w:rsidRPr="005550A8" w:rsidRDefault="005550A8" w:rsidP="005550A8">
            <w:pPr>
              <w:jc w:val="center"/>
              <w:rPr>
                <w:rFonts w:ascii="Times New Roman" w:hAnsi="Times New Roman" w:cstheme="minorHAnsi"/>
                <w:sz w:val="24"/>
              </w:rPr>
            </w:pPr>
            <w:r w:rsidRPr="005550A8">
              <w:rPr>
                <w:rFonts w:ascii="Times New Roman" w:hAnsi="Times New Roman" w:cstheme="minorHAnsi"/>
                <w:b/>
                <w:sz w:val="24"/>
              </w:rPr>
              <w:t xml:space="preserve">Найменування заходу </w:t>
            </w:r>
          </w:p>
        </w:tc>
        <w:tc>
          <w:tcPr>
            <w:tcW w:w="2447" w:type="dxa"/>
            <w:tcBorders>
              <w:top w:val="single" w:sz="4" w:space="0" w:color="000000"/>
              <w:left w:val="single" w:sz="4" w:space="0" w:color="000000"/>
              <w:bottom w:val="single" w:sz="4" w:space="0" w:color="000000"/>
              <w:right w:val="single" w:sz="4" w:space="0" w:color="000000"/>
            </w:tcBorders>
            <w:shd w:val="clear" w:color="auto" w:fill="auto"/>
          </w:tcPr>
          <w:p w14:paraId="3C641912" w14:textId="77777777" w:rsidR="005550A8" w:rsidRPr="005550A8" w:rsidRDefault="005550A8" w:rsidP="005550A8">
            <w:pPr>
              <w:spacing w:line="278" w:lineRule="auto"/>
              <w:jc w:val="center"/>
              <w:rPr>
                <w:rFonts w:ascii="Times New Roman" w:hAnsi="Times New Roman" w:cstheme="minorHAnsi"/>
                <w:sz w:val="24"/>
              </w:rPr>
            </w:pPr>
            <w:r w:rsidRPr="005550A8">
              <w:rPr>
                <w:rFonts w:ascii="Times New Roman" w:hAnsi="Times New Roman" w:cstheme="minorHAnsi"/>
                <w:b/>
                <w:sz w:val="24"/>
              </w:rPr>
              <w:t xml:space="preserve">Відповідальні особи </w:t>
            </w:r>
          </w:p>
          <w:p w14:paraId="6722AD97" w14:textId="77777777" w:rsidR="005550A8" w:rsidRPr="005550A8" w:rsidRDefault="005550A8" w:rsidP="005550A8">
            <w:pPr>
              <w:ind w:left="22"/>
              <w:jc w:val="center"/>
              <w:rPr>
                <w:rFonts w:ascii="Times New Roman" w:hAnsi="Times New Roman" w:cstheme="minorHAnsi"/>
                <w:sz w:val="24"/>
              </w:rPr>
            </w:pPr>
            <w:r w:rsidRPr="005550A8">
              <w:rPr>
                <w:rFonts w:ascii="Times New Roman" w:hAnsi="Times New Roman" w:cstheme="minorHAnsi"/>
                <w:b/>
                <w:sz w:val="24"/>
              </w:rPr>
              <w:t xml:space="preserve"> </w:t>
            </w:r>
          </w:p>
        </w:tc>
        <w:tc>
          <w:tcPr>
            <w:tcW w:w="2366" w:type="dxa"/>
            <w:tcBorders>
              <w:top w:val="single" w:sz="4" w:space="0" w:color="000000"/>
              <w:left w:val="single" w:sz="4" w:space="0" w:color="000000"/>
              <w:bottom w:val="single" w:sz="4" w:space="0" w:color="000000"/>
              <w:right w:val="single" w:sz="4" w:space="0" w:color="000000"/>
            </w:tcBorders>
            <w:shd w:val="clear" w:color="auto" w:fill="auto"/>
          </w:tcPr>
          <w:p w14:paraId="386A62D5" w14:textId="77777777" w:rsidR="005550A8" w:rsidRPr="005550A8" w:rsidRDefault="005550A8" w:rsidP="005550A8">
            <w:pPr>
              <w:jc w:val="center"/>
              <w:rPr>
                <w:rFonts w:ascii="Times New Roman" w:hAnsi="Times New Roman" w:cstheme="minorHAnsi"/>
                <w:sz w:val="24"/>
              </w:rPr>
            </w:pPr>
            <w:r w:rsidRPr="005550A8">
              <w:rPr>
                <w:rFonts w:ascii="Times New Roman" w:hAnsi="Times New Roman" w:cstheme="minorHAnsi"/>
                <w:b/>
                <w:sz w:val="24"/>
              </w:rPr>
              <w:t xml:space="preserve">Строк виконання </w:t>
            </w:r>
          </w:p>
        </w:tc>
        <w:tc>
          <w:tcPr>
            <w:tcW w:w="2481" w:type="dxa"/>
            <w:tcBorders>
              <w:top w:val="single" w:sz="4" w:space="0" w:color="000000"/>
              <w:left w:val="single" w:sz="4" w:space="0" w:color="000000"/>
              <w:bottom w:val="single" w:sz="4" w:space="0" w:color="000000"/>
              <w:right w:val="single" w:sz="4" w:space="0" w:color="000000"/>
            </w:tcBorders>
            <w:shd w:val="clear" w:color="auto" w:fill="auto"/>
          </w:tcPr>
          <w:p w14:paraId="645E4B36" w14:textId="77777777" w:rsidR="005550A8" w:rsidRPr="005550A8" w:rsidRDefault="005550A8" w:rsidP="005550A8">
            <w:pPr>
              <w:jc w:val="center"/>
              <w:rPr>
                <w:rFonts w:ascii="Times New Roman" w:hAnsi="Times New Roman" w:cstheme="minorHAnsi"/>
                <w:sz w:val="24"/>
              </w:rPr>
            </w:pPr>
            <w:r w:rsidRPr="005550A8">
              <w:rPr>
                <w:rFonts w:ascii="Times New Roman" w:hAnsi="Times New Roman" w:cstheme="minorHAnsi"/>
                <w:b/>
                <w:sz w:val="24"/>
              </w:rPr>
              <w:t xml:space="preserve">Очікуваний результат </w:t>
            </w:r>
          </w:p>
        </w:tc>
      </w:tr>
      <w:tr w:rsidR="005550A8" w:rsidRPr="005550A8" w14:paraId="45818353" w14:textId="77777777" w:rsidTr="00BB5D3B">
        <w:trPr>
          <w:trHeight w:val="1108"/>
        </w:trPr>
        <w:tc>
          <w:tcPr>
            <w:tcW w:w="567" w:type="dxa"/>
            <w:tcBorders>
              <w:top w:val="single" w:sz="4" w:space="0" w:color="000000"/>
              <w:left w:val="single" w:sz="4" w:space="0" w:color="000000"/>
              <w:bottom w:val="single" w:sz="4" w:space="0" w:color="000000"/>
              <w:right w:val="single" w:sz="4" w:space="0" w:color="000000"/>
            </w:tcBorders>
          </w:tcPr>
          <w:p w14:paraId="6F913708" w14:textId="77777777" w:rsidR="005550A8" w:rsidRPr="005550A8" w:rsidRDefault="005550A8" w:rsidP="005550A8">
            <w:pPr>
              <w:ind w:right="47"/>
              <w:jc w:val="center"/>
              <w:rPr>
                <w:rFonts w:ascii="Times New Roman" w:hAnsi="Times New Roman" w:cstheme="minorHAnsi"/>
                <w:sz w:val="24"/>
              </w:rPr>
            </w:pPr>
            <w:r w:rsidRPr="005550A8">
              <w:rPr>
                <w:rFonts w:ascii="Times New Roman" w:hAnsi="Times New Roman" w:cstheme="minorHAnsi"/>
                <w:sz w:val="24"/>
              </w:rPr>
              <w:t xml:space="preserve">1 </w:t>
            </w:r>
          </w:p>
        </w:tc>
        <w:tc>
          <w:tcPr>
            <w:tcW w:w="2242" w:type="dxa"/>
            <w:tcBorders>
              <w:top w:val="single" w:sz="4" w:space="0" w:color="000000"/>
              <w:left w:val="single" w:sz="4" w:space="0" w:color="000000"/>
              <w:bottom w:val="single" w:sz="4" w:space="0" w:color="000000"/>
              <w:right w:val="single" w:sz="4" w:space="0" w:color="000000"/>
            </w:tcBorders>
          </w:tcPr>
          <w:p w14:paraId="30F9318E" w14:textId="77777777" w:rsidR="005550A8" w:rsidRPr="005550A8" w:rsidRDefault="005550A8" w:rsidP="00BB5D3B">
            <w:pPr>
              <w:spacing w:line="238" w:lineRule="auto"/>
              <w:rPr>
                <w:rFonts w:ascii="Times New Roman" w:hAnsi="Times New Roman" w:cstheme="minorHAnsi"/>
                <w:sz w:val="24"/>
              </w:rPr>
            </w:pPr>
            <w:r w:rsidRPr="005550A8">
              <w:rPr>
                <w:rFonts w:ascii="Times New Roman" w:hAnsi="Times New Roman" w:cstheme="minorHAnsi"/>
                <w:sz w:val="24"/>
              </w:rPr>
              <w:t xml:space="preserve">Проведення інвентаризації та виявлення об’єктів комунальної власності, подальше </w:t>
            </w:r>
          </w:p>
          <w:p w14:paraId="62EEF3F8" w14:textId="77777777" w:rsidR="005550A8" w:rsidRPr="005550A8" w:rsidRDefault="005550A8" w:rsidP="005550A8">
            <w:pPr>
              <w:ind w:right="72"/>
              <w:rPr>
                <w:rFonts w:ascii="Times New Roman" w:hAnsi="Times New Roman" w:cstheme="minorHAnsi"/>
                <w:sz w:val="24"/>
              </w:rPr>
            </w:pPr>
            <w:r w:rsidRPr="005550A8">
              <w:rPr>
                <w:rFonts w:ascii="Times New Roman" w:hAnsi="Times New Roman" w:cstheme="minorHAnsi"/>
                <w:sz w:val="24"/>
              </w:rPr>
              <w:t xml:space="preserve">використання </w:t>
            </w:r>
          </w:p>
          <w:p w14:paraId="041253B4"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яких є неможливим або недоцільним</w:t>
            </w:r>
          </w:p>
        </w:tc>
        <w:tc>
          <w:tcPr>
            <w:tcW w:w="2447" w:type="dxa"/>
            <w:tcBorders>
              <w:top w:val="single" w:sz="4" w:space="0" w:color="000000"/>
              <w:left w:val="single" w:sz="4" w:space="0" w:color="000000"/>
              <w:bottom w:val="single" w:sz="4" w:space="0" w:color="000000"/>
              <w:right w:val="single" w:sz="4" w:space="0" w:color="000000"/>
            </w:tcBorders>
          </w:tcPr>
          <w:p w14:paraId="4E21D55D" w14:textId="77777777" w:rsidR="005550A8" w:rsidRPr="005550A8" w:rsidRDefault="005550A8" w:rsidP="00BB5D3B">
            <w:pPr>
              <w:spacing w:line="238" w:lineRule="auto"/>
              <w:rPr>
                <w:rFonts w:ascii="Times New Roman" w:hAnsi="Times New Roman" w:cstheme="minorHAnsi"/>
                <w:sz w:val="24"/>
              </w:rPr>
            </w:pPr>
            <w:r w:rsidRPr="005550A8">
              <w:rPr>
                <w:rFonts w:ascii="Times New Roman" w:hAnsi="Times New Roman" w:cstheme="minorHAnsi"/>
                <w:sz w:val="24"/>
              </w:rPr>
              <w:t>Староста населених пунктів (старостин</w:t>
            </w:r>
            <w:r w:rsidR="00BB5D3B">
              <w:rPr>
                <w:rFonts w:ascii="Times New Roman" w:hAnsi="Times New Roman" w:cstheme="minorHAnsi"/>
                <w:sz w:val="24"/>
              </w:rPr>
              <w:t>-</w:t>
            </w:r>
            <w:r w:rsidRPr="005550A8">
              <w:rPr>
                <w:rFonts w:ascii="Times New Roman" w:hAnsi="Times New Roman" w:cstheme="minorHAnsi"/>
                <w:sz w:val="24"/>
              </w:rPr>
              <w:t xml:space="preserve">ського округу), інші </w:t>
            </w:r>
          </w:p>
          <w:p w14:paraId="03033ABD" w14:textId="77777777" w:rsidR="005550A8" w:rsidRPr="005550A8" w:rsidRDefault="005550A8" w:rsidP="00BB5D3B">
            <w:pPr>
              <w:spacing w:after="2" w:line="237" w:lineRule="auto"/>
              <w:ind w:right="17"/>
              <w:rPr>
                <w:rFonts w:ascii="Times New Roman" w:hAnsi="Times New Roman" w:cstheme="minorHAnsi"/>
                <w:sz w:val="24"/>
              </w:rPr>
            </w:pPr>
            <w:r w:rsidRPr="005550A8">
              <w:rPr>
                <w:rFonts w:ascii="Times New Roman" w:hAnsi="Times New Roman" w:cstheme="minorHAnsi"/>
                <w:sz w:val="24"/>
              </w:rPr>
              <w:t>працівники органу місцевого самовря</w:t>
            </w:r>
            <w:r w:rsidR="00BB5D3B">
              <w:rPr>
                <w:rFonts w:ascii="Times New Roman" w:hAnsi="Times New Roman" w:cstheme="minorHAnsi"/>
                <w:sz w:val="24"/>
              </w:rPr>
              <w:t>-</w:t>
            </w:r>
            <w:r w:rsidRPr="005550A8">
              <w:rPr>
                <w:rFonts w:ascii="Times New Roman" w:hAnsi="Times New Roman" w:cstheme="minorHAnsi"/>
                <w:sz w:val="24"/>
              </w:rPr>
              <w:t>дування, працівники комунальних підприємств, установ, організацій, закладів</w:t>
            </w:r>
          </w:p>
        </w:tc>
        <w:tc>
          <w:tcPr>
            <w:tcW w:w="2366" w:type="dxa"/>
            <w:tcBorders>
              <w:top w:val="single" w:sz="4" w:space="0" w:color="000000"/>
              <w:left w:val="single" w:sz="4" w:space="0" w:color="000000"/>
              <w:bottom w:val="single" w:sz="4" w:space="0" w:color="000000"/>
              <w:right w:val="single" w:sz="4" w:space="0" w:color="000000"/>
            </w:tcBorders>
          </w:tcPr>
          <w:p w14:paraId="2DF111FE" w14:textId="77777777" w:rsidR="005550A8" w:rsidRPr="005550A8" w:rsidRDefault="005550A8" w:rsidP="005550A8">
            <w:pPr>
              <w:ind w:right="52"/>
              <w:rPr>
                <w:rFonts w:ascii="Times New Roman" w:hAnsi="Times New Roman" w:cstheme="minorHAnsi"/>
                <w:sz w:val="24"/>
              </w:rPr>
            </w:pPr>
            <w:r w:rsidRPr="005550A8">
              <w:rPr>
                <w:rFonts w:ascii="Times New Roman" w:hAnsi="Times New Roman" w:cstheme="minorHAnsi"/>
                <w:sz w:val="24"/>
              </w:rPr>
              <w:t xml:space="preserve">Постійно </w:t>
            </w:r>
          </w:p>
        </w:tc>
        <w:tc>
          <w:tcPr>
            <w:tcW w:w="2481" w:type="dxa"/>
            <w:tcBorders>
              <w:top w:val="single" w:sz="4" w:space="0" w:color="000000"/>
              <w:left w:val="single" w:sz="4" w:space="0" w:color="000000"/>
              <w:bottom w:val="single" w:sz="4" w:space="0" w:color="000000"/>
              <w:right w:val="single" w:sz="4" w:space="0" w:color="000000"/>
            </w:tcBorders>
          </w:tcPr>
          <w:p w14:paraId="144C12FF"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Виявлено майно, що пропонується до відчуження </w:t>
            </w:r>
          </w:p>
        </w:tc>
      </w:tr>
      <w:tr w:rsidR="005550A8" w:rsidRPr="005550A8" w14:paraId="4773B613" w14:textId="77777777" w:rsidTr="00BB5D3B">
        <w:trPr>
          <w:trHeight w:val="2518"/>
        </w:trPr>
        <w:tc>
          <w:tcPr>
            <w:tcW w:w="567" w:type="dxa"/>
            <w:tcBorders>
              <w:top w:val="single" w:sz="4" w:space="0" w:color="000000"/>
              <w:left w:val="single" w:sz="4" w:space="0" w:color="000000"/>
              <w:bottom w:val="single" w:sz="4" w:space="0" w:color="000000"/>
              <w:right w:val="single" w:sz="4" w:space="0" w:color="000000"/>
            </w:tcBorders>
          </w:tcPr>
          <w:p w14:paraId="1497D3F5" w14:textId="77777777" w:rsidR="005550A8" w:rsidRPr="005550A8" w:rsidRDefault="005550A8" w:rsidP="005550A8">
            <w:pPr>
              <w:ind w:right="47"/>
              <w:jc w:val="center"/>
              <w:rPr>
                <w:rFonts w:ascii="Times New Roman" w:hAnsi="Times New Roman" w:cstheme="minorHAnsi"/>
                <w:sz w:val="24"/>
              </w:rPr>
            </w:pPr>
            <w:r w:rsidRPr="005550A8">
              <w:rPr>
                <w:rFonts w:ascii="Times New Roman" w:hAnsi="Times New Roman" w:cstheme="minorHAnsi"/>
                <w:sz w:val="24"/>
              </w:rPr>
              <w:t xml:space="preserve">2 </w:t>
            </w:r>
          </w:p>
        </w:tc>
        <w:tc>
          <w:tcPr>
            <w:tcW w:w="2242" w:type="dxa"/>
            <w:tcBorders>
              <w:top w:val="single" w:sz="4" w:space="0" w:color="000000"/>
              <w:left w:val="single" w:sz="4" w:space="0" w:color="000000"/>
              <w:bottom w:val="single" w:sz="4" w:space="0" w:color="000000"/>
              <w:right w:val="single" w:sz="4" w:space="0" w:color="000000"/>
            </w:tcBorders>
          </w:tcPr>
          <w:p w14:paraId="1FAB1873"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Проведення незалежної оцінки майна, що пропонується до </w:t>
            </w:r>
          </w:p>
          <w:p w14:paraId="01D5C155" w14:textId="77777777" w:rsidR="005550A8" w:rsidRPr="005550A8" w:rsidRDefault="005550A8" w:rsidP="00BB5D3B">
            <w:pPr>
              <w:spacing w:line="238" w:lineRule="auto"/>
              <w:rPr>
                <w:rFonts w:ascii="Times New Roman" w:hAnsi="Times New Roman" w:cstheme="minorHAnsi"/>
                <w:sz w:val="24"/>
              </w:rPr>
            </w:pPr>
            <w:r w:rsidRPr="005550A8">
              <w:rPr>
                <w:rFonts w:ascii="Times New Roman" w:hAnsi="Times New Roman" w:cstheme="minorHAnsi"/>
                <w:sz w:val="24"/>
              </w:rPr>
              <w:t xml:space="preserve">відчуження, визначення його вартості та затвердження висновку про вартість майна </w:t>
            </w:r>
          </w:p>
        </w:tc>
        <w:tc>
          <w:tcPr>
            <w:tcW w:w="2447" w:type="dxa"/>
            <w:tcBorders>
              <w:top w:val="single" w:sz="4" w:space="0" w:color="000000"/>
              <w:left w:val="single" w:sz="4" w:space="0" w:color="000000"/>
              <w:bottom w:val="single" w:sz="4" w:space="0" w:color="000000"/>
              <w:right w:val="single" w:sz="4" w:space="0" w:color="000000"/>
            </w:tcBorders>
          </w:tcPr>
          <w:p w14:paraId="00668D49" w14:textId="77777777" w:rsidR="005550A8" w:rsidRPr="005550A8" w:rsidRDefault="005550A8" w:rsidP="005550A8">
            <w:pPr>
              <w:spacing w:line="237" w:lineRule="auto"/>
              <w:ind w:firstLine="7"/>
              <w:rPr>
                <w:rFonts w:ascii="Times New Roman" w:hAnsi="Times New Roman" w:cstheme="minorHAnsi"/>
                <w:sz w:val="24"/>
              </w:rPr>
            </w:pPr>
            <w:r w:rsidRPr="005550A8">
              <w:rPr>
                <w:rFonts w:ascii="Times New Roman" w:hAnsi="Times New Roman" w:cstheme="minorHAnsi"/>
                <w:sz w:val="24"/>
              </w:rPr>
              <w:t xml:space="preserve">Відповідальні особи органу місцевого самоврядування, суб’єкти </w:t>
            </w:r>
          </w:p>
          <w:p w14:paraId="7946CDDC"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оціночної діяльності  </w:t>
            </w:r>
          </w:p>
        </w:tc>
        <w:tc>
          <w:tcPr>
            <w:tcW w:w="2366" w:type="dxa"/>
            <w:tcBorders>
              <w:top w:val="single" w:sz="4" w:space="0" w:color="000000"/>
              <w:left w:val="single" w:sz="4" w:space="0" w:color="000000"/>
              <w:bottom w:val="single" w:sz="4" w:space="0" w:color="000000"/>
              <w:right w:val="single" w:sz="4" w:space="0" w:color="000000"/>
            </w:tcBorders>
          </w:tcPr>
          <w:p w14:paraId="2C54656E" w14:textId="77777777" w:rsidR="005550A8" w:rsidRPr="005550A8" w:rsidRDefault="005550A8" w:rsidP="005550A8">
            <w:pPr>
              <w:ind w:left="5" w:hanging="5"/>
              <w:rPr>
                <w:rFonts w:ascii="Times New Roman" w:hAnsi="Times New Roman" w:cstheme="minorHAnsi"/>
                <w:sz w:val="24"/>
              </w:rPr>
            </w:pPr>
            <w:r w:rsidRPr="005550A8">
              <w:rPr>
                <w:rFonts w:ascii="Times New Roman" w:hAnsi="Times New Roman" w:cstheme="minorHAnsi"/>
                <w:sz w:val="24"/>
              </w:rPr>
              <w:t xml:space="preserve">У разі прийняття рішення по відчуженню майна </w:t>
            </w:r>
          </w:p>
        </w:tc>
        <w:tc>
          <w:tcPr>
            <w:tcW w:w="2481" w:type="dxa"/>
            <w:tcBorders>
              <w:top w:val="single" w:sz="4" w:space="0" w:color="000000"/>
              <w:left w:val="single" w:sz="4" w:space="0" w:color="000000"/>
              <w:bottom w:val="single" w:sz="4" w:space="0" w:color="000000"/>
              <w:right w:val="single" w:sz="4" w:space="0" w:color="000000"/>
            </w:tcBorders>
          </w:tcPr>
          <w:p w14:paraId="3CC40800" w14:textId="77777777" w:rsidR="005550A8" w:rsidRPr="005550A8" w:rsidRDefault="005550A8" w:rsidP="005550A8">
            <w:pPr>
              <w:spacing w:line="237" w:lineRule="auto"/>
              <w:ind w:left="50" w:right="117" w:firstLine="24"/>
              <w:rPr>
                <w:rFonts w:ascii="Times New Roman" w:hAnsi="Times New Roman" w:cstheme="minorHAnsi"/>
                <w:sz w:val="24"/>
              </w:rPr>
            </w:pPr>
            <w:r w:rsidRPr="005550A8">
              <w:rPr>
                <w:rFonts w:ascii="Times New Roman" w:hAnsi="Times New Roman" w:cstheme="minorHAnsi"/>
                <w:sz w:val="24"/>
              </w:rPr>
              <w:t xml:space="preserve">Визначена ринкова вартість майна, що  пропонується до відчуження, та розмір очікуваного надходження до місцевого бюджету внаслідок відчуження майна </w:t>
            </w:r>
          </w:p>
        </w:tc>
      </w:tr>
      <w:tr w:rsidR="005550A8" w:rsidRPr="005550A8" w14:paraId="0BC98688" w14:textId="77777777" w:rsidTr="00BB5D3B">
        <w:trPr>
          <w:trHeight w:val="2175"/>
        </w:trPr>
        <w:tc>
          <w:tcPr>
            <w:tcW w:w="567" w:type="dxa"/>
            <w:tcBorders>
              <w:top w:val="single" w:sz="4" w:space="0" w:color="000000"/>
              <w:left w:val="single" w:sz="4" w:space="0" w:color="000000"/>
              <w:bottom w:val="single" w:sz="4" w:space="0" w:color="000000"/>
              <w:right w:val="single" w:sz="4" w:space="0" w:color="000000"/>
            </w:tcBorders>
          </w:tcPr>
          <w:p w14:paraId="3D1CDB15" w14:textId="77777777" w:rsidR="005550A8" w:rsidRPr="005550A8" w:rsidRDefault="005550A8" w:rsidP="005550A8">
            <w:pPr>
              <w:ind w:right="47"/>
              <w:jc w:val="center"/>
              <w:rPr>
                <w:rFonts w:ascii="Times New Roman" w:hAnsi="Times New Roman" w:cstheme="minorHAnsi"/>
                <w:sz w:val="24"/>
              </w:rPr>
            </w:pPr>
            <w:r w:rsidRPr="005550A8">
              <w:rPr>
                <w:rFonts w:ascii="Times New Roman" w:hAnsi="Times New Roman" w:cstheme="minorHAnsi"/>
                <w:sz w:val="24"/>
              </w:rPr>
              <w:lastRenderedPageBreak/>
              <w:t xml:space="preserve">3 </w:t>
            </w:r>
          </w:p>
        </w:tc>
        <w:tc>
          <w:tcPr>
            <w:tcW w:w="2242" w:type="dxa"/>
            <w:tcBorders>
              <w:top w:val="single" w:sz="4" w:space="0" w:color="000000"/>
              <w:left w:val="single" w:sz="4" w:space="0" w:color="000000"/>
              <w:bottom w:val="single" w:sz="4" w:space="0" w:color="000000"/>
              <w:right w:val="single" w:sz="4" w:space="0" w:color="000000"/>
            </w:tcBorders>
          </w:tcPr>
          <w:p w14:paraId="170D88DA"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Підготовка пакету документів, </w:t>
            </w:r>
          </w:p>
          <w:p w14:paraId="7D47CCF6" w14:textId="77777777" w:rsidR="005550A8" w:rsidRPr="005550A8" w:rsidRDefault="005550A8" w:rsidP="00BB5D3B">
            <w:pPr>
              <w:spacing w:line="237" w:lineRule="auto"/>
              <w:rPr>
                <w:rFonts w:ascii="Times New Roman" w:hAnsi="Times New Roman" w:cstheme="minorHAnsi"/>
                <w:sz w:val="24"/>
              </w:rPr>
            </w:pPr>
            <w:r w:rsidRPr="005550A8">
              <w:rPr>
                <w:rFonts w:ascii="Times New Roman" w:hAnsi="Times New Roman" w:cstheme="minorHAnsi"/>
                <w:sz w:val="24"/>
              </w:rPr>
              <w:t xml:space="preserve">необхідного для відчуження майна (ТЕО, акт </w:t>
            </w:r>
            <w:r w:rsidR="00BB5D3B">
              <w:rPr>
                <w:rFonts w:ascii="Times New Roman" w:hAnsi="Times New Roman" w:cstheme="minorHAnsi"/>
                <w:sz w:val="24"/>
              </w:rPr>
              <w:t>ехнічного ста</w:t>
            </w:r>
            <w:r w:rsidRPr="005550A8">
              <w:rPr>
                <w:rFonts w:ascii="Times New Roman" w:hAnsi="Times New Roman" w:cstheme="minorHAnsi"/>
                <w:sz w:val="24"/>
              </w:rPr>
              <w:t>ну, акт інвента-</w:t>
            </w:r>
          </w:p>
          <w:p w14:paraId="468EFB4B"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ризації, довідки тощо) </w:t>
            </w:r>
          </w:p>
        </w:tc>
        <w:tc>
          <w:tcPr>
            <w:tcW w:w="2447" w:type="dxa"/>
            <w:tcBorders>
              <w:top w:val="single" w:sz="4" w:space="0" w:color="000000"/>
              <w:left w:val="single" w:sz="4" w:space="0" w:color="000000"/>
              <w:bottom w:val="single" w:sz="4" w:space="0" w:color="000000"/>
              <w:right w:val="single" w:sz="4" w:space="0" w:color="000000"/>
            </w:tcBorders>
          </w:tcPr>
          <w:p w14:paraId="764B44E2" w14:textId="77777777" w:rsidR="005550A8" w:rsidRPr="005550A8" w:rsidRDefault="005550A8" w:rsidP="005550A8">
            <w:pPr>
              <w:ind w:right="11"/>
              <w:rPr>
                <w:rFonts w:ascii="Times New Roman" w:hAnsi="Times New Roman" w:cstheme="minorHAnsi"/>
                <w:sz w:val="24"/>
              </w:rPr>
            </w:pPr>
            <w:r w:rsidRPr="005550A8">
              <w:rPr>
                <w:rFonts w:ascii="Times New Roman" w:hAnsi="Times New Roman" w:cstheme="minorHAnsi"/>
                <w:sz w:val="24"/>
              </w:rPr>
              <w:t xml:space="preserve">Балансоутримувач майна  </w:t>
            </w:r>
          </w:p>
        </w:tc>
        <w:tc>
          <w:tcPr>
            <w:tcW w:w="2366" w:type="dxa"/>
            <w:tcBorders>
              <w:top w:val="single" w:sz="4" w:space="0" w:color="000000"/>
              <w:left w:val="single" w:sz="4" w:space="0" w:color="000000"/>
              <w:bottom w:val="single" w:sz="4" w:space="0" w:color="000000"/>
              <w:right w:val="single" w:sz="4" w:space="0" w:color="000000"/>
            </w:tcBorders>
          </w:tcPr>
          <w:p w14:paraId="409E8DBC" w14:textId="77777777" w:rsidR="005550A8" w:rsidRPr="005550A8" w:rsidRDefault="005550A8" w:rsidP="005550A8">
            <w:pPr>
              <w:ind w:left="5" w:hanging="5"/>
              <w:rPr>
                <w:rFonts w:ascii="Times New Roman" w:hAnsi="Times New Roman" w:cstheme="minorHAnsi"/>
                <w:sz w:val="24"/>
              </w:rPr>
            </w:pPr>
            <w:r w:rsidRPr="005550A8">
              <w:rPr>
                <w:rFonts w:ascii="Times New Roman" w:hAnsi="Times New Roman" w:cstheme="minorHAnsi"/>
                <w:sz w:val="24"/>
              </w:rPr>
              <w:t xml:space="preserve">У разі прийняття рішення по відчуженню майна </w:t>
            </w:r>
          </w:p>
        </w:tc>
        <w:tc>
          <w:tcPr>
            <w:tcW w:w="2481" w:type="dxa"/>
            <w:tcBorders>
              <w:top w:val="single" w:sz="4" w:space="0" w:color="000000"/>
              <w:left w:val="single" w:sz="4" w:space="0" w:color="000000"/>
              <w:bottom w:val="single" w:sz="4" w:space="0" w:color="000000"/>
              <w:right w:val="single" w:sz="4" w:space="0" w:color="000000"/>
            </w:tcBorders>
          </w:tcPr>
          <w:p w14:paraId="1DB0340D"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Документи підготовлено </w:t>
            </w:r>
          </w:p>
        </w:tc>
      </w:tr>
      <w:tr w:rsidR="005550A8" w:rsidRPr="005550A8" w14:paraId="699E275B" w14:textId="77777777" w:rsidTr="00BB5D3B">
        <w:trPr>
          <w:trHeight w:val="683"/>
        </w:trPr>
        <w:tc>
          <w:tcPr>
            <w:tcW w:w="567" w:type="dxa"/>
            <w:tcBorders>
              <w:top w:val="single" w:sz="4" w:space="0" w:color="000000"/>
              <w:left w:val="single" w:sz="4" w:space="0" w:color="000000"/>
              <w:bottom w:val="single" w:sz="4" w:space="0" w:color="000000"/>
              <w:right w:val="single" w:sz="4" w:space="0" w:color="000000"/>
            </w:tcBorders>
          </w:tcPr>
          <w:p w14:paraId="4D3ABE89" w14:textId="77777777" w:rsidR="005550A8" w:rsidRPr="005550A8" w:rsidRDefault="005550A8" w:rsidP="005550A8">
            <w:pPr>
              <w:ind w:right="47"/>
              <w:jc w:val="center"/>
              <w:rPr>
                <w:rFonts w:ascii="Times New Roman" w:hAnsi="Times New Roman" w:cstheme="minorHAnsi"/>
                <w:sz w:val="24"/>
              </w:rPr>
            </w:pPr>
            <w:r w:rsidRPr="005550A8">
              <w:rPr>
                <w:rFonts w:ascii="Times New Roman" w:hAnsi="Times New Roman" w:cstheme="minorHAnsi"/>
                <w:sz w:val="24"/>
              </w:rPr>
              <w:t xml:space="preserve">4 </w:t>
            </w:r>
          </w:p>
        </w:tc>
        <w:tc>
          <w:tcPr>
            <w:tcW w:w="2242" w:type="dxa"/>
            <w:tcBorders>
              <w:top w:val="single" w:sz="4" w:space="0" w:color="000000"/>
              <w:left w:val="single" w:sz="4" w:space="0" w:color="000000"/>
              <w:bottom w:val="single" w:sz="4" w:space="0" w:color="000000"/>
              <w:right w:val="single" w:sz="4" w:space="0" w:color="000000"/>
            </w:tcBorders>
          </w:tcPr>
          <w:p w14:paraId="61AC7146"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Розгляд документів та прийняття рішення щодо надання </w:t>
            </w:r>
          </w:p>
          <w:p w14:paraId="2F826CA9"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Дозволу/відмови у наданні дозволу на відчуження майна </w:t>
            </w:r>
          </w:p>
        </w:tc>
        <w:tc>
          <w:tcPr>
            <w:tcW w:w="2447" w:type="dxa"/>
            <w:tcBorders>
              <w:top w:val="single" w:sz="4" w:space="0" w:color="000000"/>
              <w:left w:val="single" w:sz="4" w:space="0" w:color="000000"/>
              <w:bottom w:val="single" w:sz="4" w:space="0" w:color="000000"/>
              <w:right w:val="single" w:sz="4" w:space="0" w:color="000000"/>
            </w:tcBorders>
          </w:tcPr>
          <w:p w14:paraId="398F6E41"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Комісія з відчуження комунального майна  </w:t>
            </w:r>
          </w:p>
        </w:tc>
        <w:tc>
          <w:tcPr>
            <w:tcW w:w="2366" w:type="dxa"/>
            <w:tcBorders>
              <w:top w:val="single" w:sz="4" w:space="0" w:color="000000"/>
              <w:left w:val="single" w:sz="4" w:space="0" w:color="000000"/>
              <w:bottom w:val="single" w:sz="4" w:space="0" w:color="000000"/>
              <w:right w:val="single" w:sz="4" w:space="0" w:color="000000"/>
            </w:tcBorders>
          </w:tcPr>
          <w:p w14:paraId="4E858BCE" w14:textId="77777777" w:rsidR="005550A8" w:rsidRPr="005550A8" w:rsidRDefault="005550A8" w:rsidP="005550A8">
            <w:pPr>
              <w:ind w:right="16"/>
              <w:rPr>
                <w:rFonts w:ascii="Times New Roman" w:hAnsi="Times New Roman" w:cstheme="minorHAnsi"/>
                <w:sz w:val="24"/>
              </w:rPr>
            </w:pPr>
            <w:r w:rsidRPr="005550A8">
              <w:rPr>
                <w:rFonts w:ascii="Times New Roman" w:hAnsi="Times New Roman" w:cstheme="minorHAnsi"/>
                <w:sz w:val="24"/>
              </w:rPr>
              <w:t xml:space="preserve">30 днів з моменту надходження документів  </w:t>
            </w:r>
          </w:p>
        </w:tc>
        <w:tc>
          <w:tcPr>
            <w:tcW w:w="2481" w:type="dxa"/>
            <w:tcBorders>
              <w:top w:val="single" w:sz="4" w:space="0" w:color="000000"/>
              <w:left w:val="single" w:sz="4" w:space="0" w:color="000000"/>
              <w:bottom w:val="single" w:sz="4" w:space="0" w:color="000000"/>
              <w:right w:val="single" w:sz="4" w:space="0" w:color="000000"/>
            </w:tcBorders>
          </w:tcPr>
          <w:p w14:paraId="74512FA8" w14:textId="77777777" w:rsidR="005550A8" w:rsidRPr="005550A8" w:rsidRDefault="005550A8" w:rsidP="005550A8">
            <w:pPr>
              <w:ind w:right="47"/>
              <w:rPr>
                <w:rFonts w:ascii="Times New Roman" w:hAnsi="Times New Roman" w:cstheme="minorHAnsi"/>
                <w:sz w:val="24"/>
              </w:rPr>
            </w:pPr>
            <w:r w:rsidRPr="005550A8">
              <w:rPr>
                <w:rFonts w:ascii="Times New Roman" w:hAnsi="Times New Roman" w:cstheme="minorHAnsi"/>
                <w:sz w:val="24"/>
              </w:rPr>
              <w:t xml:space="preserve">Дозвіл надано </w:t>
            </w:r>
          </w:p>
        </w:tc>
      </w:tr>
      <w:tr w:rsidR="005550A8" w:rsidRPr="005550A8" w14:paraId="6FBF7DE0" w14:textId="77777777" w:rsidTr="00BB5D3B">
        <w:trPr>
          <w:trHeight w:val="1621"/>
        </w:trPr>
        <w:tc>
          <w:tcPr>
            <w:tcW w:w="567" w:type="dxa"/>
            <w:tcBorders>
              <w:top w:val="single" w:sz="4" w:space="0" w:color="000000"/>
              <w:left w:val="single" w:sz="4" w:space="0" w:color="000000"/>
              <w:bottom w:val="single" w:sz="4" w:space="0" w:color="000000"/>
              <w:right w:val="single" w:sz="4" w:space="0" w:color="000000"/>
            </w:tcBorders>
          </w:tcPr>
          <w:p w14:paraId="7358BA7A" w14:textId="77777777" w:rsidR="005550A8" w:rsidRPr="005550A8" w:rsidRDefault="005550A8" w:rsidP="00524396">
            <w:pPr>
              <w:ind w:right="47"/>
              <w:jc w:val="center"/>
              <w:rPr>
                <w:rFonts w:ascii="Times New Roman" w:hAnsi="Times New Roman" w:cstheme="minorHAnsi"/>
                <w:sz w:val="24"/>
              </w:rPr>
            </w:pPr>
            <w:r w:rsidRPr="005550A8">
              <w:rPr>
                <w:rFonts w:ascii="Times New Roman" w:hAnsi="Times New Roman" w:cstheme="minorHAnsi"/>
                <w:sz w:val="24"/>
              </w:rPr>
              <w:t>5</w:t>
            </w:r>
          </w:p>
        </w:tc>
        <w:tc>
          <w:tcPr>
            <w:tcW w:w="2242" w:type="dxa"/>
            <w:tcBorders>
              <w:top w:val="single" w:sz="4" w:space="0" w:color="000000"/>
              <w:left w:val="single" w:sz="4" w:space="0" w:color="000000"/>
              <w:bottom w:val="single" w:sz="4" w:space="0" w:color="000000"/>
              <w:right w:val="single" w:sz="4" w:space="0" w:color="000000"/>
            </w:tcBorders>
          </w:tcPr>
          <w:p w14:paraId="2DF6D428"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Проведення аукціону з продажу майна </w:t>
            </w:r>
          </w:p>
        </w:tc>
        <w:tc>
          <w:tcPr>
            <w:tcW w:w="2447" w:type="dxa"/>
            <w:tcBorders>
              <w:top w:val="single" w:sz="4" w:space="0" w:color="000000"/>
              <w:left w:val="single" w:sz="4" w:space="0" w:color="000000"/>
              <w:bottom w:val="single" w:sz="4" w:space="0" w:color="000000"/>
              <w:right w:val="single" w:sz="4" w:space="0" w:color="000000"/>
            </w:tcBorders>
          </w:tcPr>
          <w:p w14:paraId="7135C37E" w14:textId="77777777" w:rsidR="005550A8" w:rsidRPr="005550A8" w:rsidRDefault="005550A8" w:rsidP="00524396">
            <w:pPr>
              <w:rPr>
                <w:rFonts w:ascii="Times New Roman" w:hAnsi="Times New Roman" w:cstheme="minorHAnsi"/>
                <w:sz w:val="24"/>
              </w:rPr>
            </w:pPr>
            <w:r w:rsidRPr="005550A8">
              <w:rPr>
                <w:rFonts w:ascii="Times New Roman" w:hAnsi="Times New Roman" w:cstheme="minorHAnsi"/>
                <w:sz w:val="24"/>
              </w:rPr>
              <w:t>Організатор аукціону</w:t>
            </w:r>
          </w:p>
        </w:tc>
        <w:tc>
          <w:tcPr>
            <w:tcW w:w="2366" w:type="dxa"/>
            <w:tcBorders>
              <w:top w:val="single" w:sz="4" w:space="0" w:color="000000"/>
              <w:left w:val="single" w:sz="4" w:space="0" w:color="000000"/>
              <w:bottom w:val="single" w:sz="4" w:space="0" w:color="000000"/>
              <w:right w:val="single" w:sz="4" w:space="0" w:color="000000"/>
            </w:tcBorders>
          </w:tcPr>
          <w:p w14:paraId="3699A51F" w14:textId="77777777" w:rsidR="005550A8" w:rsidRPr="005550A8" w:rsidRDefault="005550A8" w:rsidP="005550A8">
            <w:pPr>
              <w:spacing w:line="239" w:lineRule="auto"/>
              <w:ind w:left="-15"/>
              <w:rPr>
                <w:rFonts w:ascii="Times New Roman" w:hAnsi="Times New Roman" w:cstheme="minorHAnsi"/>
                <w:sz w:val="24"/>
              </w:rPr>
            </w:pPr>
            <w:r w:rsidRPr="005550A8">
              <w:rPr>
                <w:rFonts w:ascii="Times New Roman" w:hAnsi="Times New Roman" w:cstheme="minorHAnsi"/>
                <w:sz w:val="24"/>
              </w:rPr>
              <w:t xml:space="preserve">Не пізніше 12 місяців з дати погодження висновку про вартість майна </w:t>
            </w:r>
          </w:p>
        </w:tc>
        <w:tc>
          <w:tcPr>
            <w:tcW w:w="2481" w:type="dxa"/>
            <w:tcBorders>
              <w:top w:val="single" w:sz="4" w:space="0" w:color="000000"/>
              <w:left w:val="single" w:sz="4" w:space="0" w:color="000000"/>
              <w:bottom w:val="single" w:sz="4" w:space="0" w:color="000000"/>
              <w:right w:val="single" w:sz="4" w:space="0" w:color="000000"/>
            </w:tcBorders>
          </w:tcPr>
          <w:p w14:paraId="3F6062EA" w14:textId="77777777" w:rsidR="005550A8" w:rsidRPr="005550A8" w:rsidRDefault="005550A8" w:rsidP="00524396">
            <w:pPr>
              <w:rPr>
                <w:rFonts w:ascii="Times New Roman" w:hAnsi="Times New Roman" w:cstheme="minorHAnsi"/>
                <w:sz w:val="24"/>
              </w:rPr>
            </w:pPr>
            <w:r w:rsidRPr="005550A8">
              <w:rPr>
                <w:rFonts w:ascii="Times New Roman" w:hAnsi="Times New Roman" w:cstheme="minorHAnsi"/>
                <w:sz w:val="24"/>
              </w:rPr>
              <w:t>Отримання коштів від відчуження майна</w:t>
            </w:r>
          </w:p>
        </w:tc>
      </w:tr>
      <w:tr w:rsidR="005550A8" w:rsidRPr="005550A8" w14:paraId="62CC6F57" w14:textId="77777777" w:rsidTr="00B71392">
        <w:trPr>
          <w:trHeight w:val="1967"/>
        </w:trPr>
        <w:tc>
          <w:tcPr>
            <w:tcW w:w="567" w:type="dxa"/>
            <w:tcBorders>
              <w:top w:val="single" w:sz="4" w:space="0" w:color="000000"/>
              <w:left w:val="single" w:sz="4" w:space="0" w:color="000000"/>
              <w:bottom w:val="single" w:sz="4" w:space="0" w:color="000000"/>
              <w:right w:val="single" w:sz="4" w:space="0" w:color="000000"/>
            </w:tcBorders>
          </w:tcPr>
          <w:p w14:paraId="204CF689" w14:textId="77777777" w:rsidR="005550A8" w:rsidRPr="005550A8" w:rsidRDefault="005550A8" w:rsidP="005550A8">
            <w:pPr>
              <w:ind w:right="47"/>
              <w:jc w:val="center"/>
              <w:rPr>
                <w:rFonts w:ascii="Times New Roman" w:hAnsi="Times New Roman" w:cstheme="minorHAnsi"/>
                <w:sz w:val="24"/>
              </w:rPr>
            </w:pPr>
            <w:r w:rsidRPr="005550A8">
              <w:rPr>
                <w:rFonts w:ascii="Times New Roman" w:hAnsi="Times New Roman" w:cstheme="minorHAnsi"/>
                <w:sz w:val="24"/>
              </w:rPr>
              <w:t xml:space="preserve">6 </w:t>
            </w:r>
          </w:p>
        </w:tc>
        <w:tc>
          <w:tcPr>
            <w:tcW w:w="2242" w:type="dxa"/>
            <w:tcBorders>
              <w:top w:val="single" w:sz="4" w:space="0" w:color="000000"/>
              <w:left w:val="single" w:sz="4" w:space="0" w:color="000000"/>
              <w:bottom w:val="single" w:sz="4" w:space="0" w:color="000000"/>
              <w:right w:val="single" w:sz="4" w:space="0" w:color="000000"/>
            </w:tcBorders>
          </w:tcPr>
          <w:p w14:paraId="439A987F" w14:textId="77777777" w:rsidR="005550A8" w:rsidRPr="005550A8" w:rsidRDefault="005550A8" w:rsidP="005550A8">
            <w:pPr>
              <w:spacing w:line="239" w:lineRule="auto"/>
              <w:rPr>
                <w:rFonts w:ascii="Times New Roman" w:hAnsi="Times New Roman" w:cstheme="minorHAnsi"/>
                <w:sz w:val="24"/>
              </w:rPr>
            </w:pPr>
            <w:r w:rsidRPr="005550A8">
              <w:rPr>
                <w:rFonts w:ascii="Times New Roman" w:hAnsi="Times New Roman" w:cstheme="minorHAnsi"/>
                <w:sz w:val="24"/>
              </w:rPr>
              <w:t xml:space="preserve">Подання звіту за результатами </w:t>
            </w:r>
          </w:p>
          <w:p w14:paraId="1CD918DB" w14:textId="77777777" w:rsidR="005550A8" w:rsidRPr="005550A8" w:rsidRDefault="005550A8" w:rsidP="005550A8">
            <w:pPr>
              <w:spacing w:line="237" w:lineRule="auto"/>
              <w:rPr>
                <w:rFonts w:ascii="Times New Roman" w:hAnsi="Times New Roman" w:cstheme="minorHAnsi"/>
                <w:sz w:val="24"/>
              </w:rPr>
            </w:pPr>
            <w:r w:rsidRPr="005550A8">
              <w:rPr>
                <w:rFonts w:ascii="Times New Roman" w:hAnsi="Times New Roman" w:cstheme="minorHAnsi"/>
                <w:sz w:val="24"/>
              </w:rPr>
              <w:t xml:space="preserve">відчуження та використання </w:t>
            </w:r>
          </w:p>
          <w:p w14:paraId="4F9B3F6E"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коштів, що надійшли від продажу такого майна  </w:t>
            </w:r>
          </w:p>
        </w:tc>
        <w:tc>
          <w:tcPr>
            <w:tcW w:w="2447" w:type="dxa"/>
            <w:tcBorders>
              <w:top w:val="single" w:sz="4" w:space="0" w:color="000000"/>
              <w:left w:val="single" w:sz="4" w:space="0" w:color="000000"/>
              <w:bottom w:val="single" w:sz="4" w:space="0" w:color="000000"/>
              <w:right w:val="single" w:sz="4" w:space="0" w:color="000000"/>
            </w:tcBorders>
          </w:tcPr>
          <w:p w14:paraId="11DD4FCE" w14:textId="77777777" w:rsidR="005550A8" w:rsidRPr="005550A8" w:rsidRDefault="005550A8" w:rsidP="005550A8">
            <w:pPr>
              <w:ind w:right="11"/>
              <w:rPr>
                <w:rFonts w:ascii="Times New Roman" w:hAnsi="Times New Roman" w:cstheme="minorHAnsi"/>
                <w:sz w:val="24"/>
              </w:rPr>
            </w:pPr>
            <w:r w:rsidRPr="005550A8">
              <w:rPr>
                <w:rFonts w:ascii="Times New Roman" w:hAnsi="Times New Roman" w:cstheme="minorHAnsi"/>
                <w:sz w:val="24"/>
              </w:rPr>
              <w:t xml:space="preserve">Балансоутримувач майна  </w:t>
            </w:r>
          </w:p>
        </w:tc>
        <w:tc>
          <w:tcPr>
            <w:tcW w:w="2366" w:type="dxa"/>
            <w:tcBorders>
              <w:top w:val="single" w:sz="4" w:space="0" w:color="000000"/>
              <w:left w:val="single" w:sz="4" w:space="0" w:color="000000"/>
              <w:bottom w:val="single" w:sz="4" w:space="0" w:color="000000"/>
              <w:right w:val="single" w:sz="4" w:space="0" w:color="000000"/>
            </w:tcBorders>
          </w:tcPr>
          <w:p w14:paraId="724B5A70"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30 календарних днів з моменту реалізації майна </w:t>
            </w:r>
          </w:p>
        </w:tc>
        <w:tc>
          <w:tcPr>
            <w:tcW w:w="2481" w:type="dxa"/>
            <w:tcBorders>
              <w:top w:val="single" w:sz="4" w:space="0" w:color="000000"/>
              <w:left w:val="single" w:sz="4" w:space="0" w:color="000000"/>
              <w:bottom w:val="single" w:sz="4" w:space="0" w:color="000000"/>
              <w:right w:val="single" w:sz="4" w:space="0" w:color="000000"/>
            </w:tcBorders>
          </w:tcPr>
          <w:p w14:paraId="4FD97B44" w14:textId="77777777" w:rsidR="005550A8" w:rsidRPr="005550A8" w:rsidRDefault="005550A8" w:rsidP="005550A8">
            <w:pPr>
              <w:spacing w:line="238" w:lineRule="auto"/>
              <w:rPr>
                <w:rFonts w:ascii="Times New Roman" w:hAnsi="Times New Roman" w:cstheme="minorHAnsi"/>
                <w:sz w:val="24"/>
              </w:rPr>
            </w:pPr>
            <w:r w:rsidRPr="005550A8">
              <w:rPr>
                <w:rFonts w:ascii="Times New Roman" w:hAnsi="Times New Roman" w:cstheme="minorHAnsi"/>
                <w:sz w:val="24"/>
              </w:rPr>
              <w:t xml:space="preserve">Контроль за ефективним використанням коштів, </w:t>
            </w:r>
          </w:p>
          <w:p w14:paraId="655AADDA" w14:textId="77777777" w:rsidR="005550A8" w:rsidRPr="005550A8" w:rsidRDefault="005550A8" w:rsidP="005550A8">
            <w:pPr>
              <w:rPr>
                <w:rFonts w:ascii="Times New Roman" w:hAnsi="Times New Roman" w:cstheme="minorHAnsi"/>
                <w:sz w:val="24"/>
              </w:rPr>
            </w:pPr>
            <w:r w:rsidRPr="005550A8">
              <w:rPr>
                <w:rFonts w:ascii="Times New Roman" w:hAnsi="Times New Roman" w:cstheme="minorHAnsi"/>
                <w:sz w:val="24"/>
              </w:rPr>
              <w:t xml:space="preserve">отриманих внаслідок проведеного відчуження майна </w:t>
            </w:r>
          </w:p>
        </w:tc>
      </w:tr>
    </w:tbl>
    <w:p w14:paraId="57D85311" w14:textId="77777777" w:rsidR="005550A8" w:rsidRPr="005550A8" w:rsidRDefault="005550A8" w:rsidP="005550A8">
      <w:pPr>
        <w:spacing w:after="34"/>
        <w:ind w:left="852"/>
        <w:rPr>
          <w:rFonts w:ascii="Times New Roman" w:hAnsi="Times New Roman" w:cstheme="minorHAnsi"/>
          <w:i/>
          <w:sz w:val="24"/>
          <w:lang w:val="uk-UA"/>
        </w:rPr>
      </w:pPr>
      <w:r w:rsidRPr="005550A8">
        <w:rPr>
          <w:rFonts w:ascii="Times New Roman" w:hAnsi="Times New Roman" w:cstheme="minorHAnsi"/>
          <w:i/>
          <w:sz w:val="24"/>
          <w:lang w:val="uk-UA"/>
        </w:rPr>
        <w:t xml:space="preserve"> </w:t>
      </w:r>
    </w:p>
    <w:p w14:paraId="20F793B0" w14:textId="77777777" w:rsidR="005550A8" w:rsidRPr="00723160" w:rsidRDefault="005550A8" w:rsidP="005550A8">
      <w:pPr>
        <w:spacing w:after="0"/>
        <w:ind w:left="852"/>
        <w:rPr>
          <w:rFonts w:ascii="Times New Roman" w:hAnsi="Times New Roman" w:cs="Times New Roman"/>
          <w:sz w:val="28"/>
          <w:szCs w:val="28"/>
          <w:lang w:val="uk-UA"/>
        </w:rPr>
      </w:pPr>
    </w:p>
    <w:p w14:paraId="54E9789D" w14:textId="77777777" w:rsidR="005846FB" w:rsidRDefault="005846FB" w:rsidP="005846FB">
      <w:pPr>
        <w:pStyle w:val="a3"/>
        <w:numPr>
          <w:ilvl w:val="0"/>
          <w:numId w:val="2"/>
        </w:numPr>
        <w:rPr>
          <w:rFonts w:cs="Times New Roman"/>
          <w:b/>
          <w:sz w:val="28"/>
          <w:szCs w:val="28"/>
        </w:rPr>
      </w:pPr>
      <w:r>
        <w:rPr>
          <w:rFonts w:cs="Times New Roman"/>
          <w:sz w:val="28"/>
          <w:szCs w:val="28"/>
        </w:rPr>
        <w:t xml:space="preserve">      </w:t>
      </w:r>
      <w:r w:rsidRPr="005846FB">
        <w:rPr>
          <w:rFonts w:cs="Times New Roman"/>
          <w:b/>
          <w:sz w:val="28"/>
          <w:szCs w:val="28"/>
        </w:rPr>
        <w:t>Заходи</w:t>
      </w:r>
      <w:r w:rsidR="008363CB">
        <w:rPr>
          <w:rFonts w:cs="Times New Roman"/>
          <w:b/>
          <w:sz w:val="28"/>
          <w:szCs w:val="28"/>
        </w:rPr>
        <w:t xml:space="preserve"> щодо підвищення ефективності управління  майном Ніжинської територіальної громади</w:t>
      </w:r>
      <w:r w:rsidRPr="005846FB">
        <w:rPr>
          <w:rFonts w:cs="Times New Roman"/>
          <w:b/>
          <w:sz w:val="28"/>
          <w:szCs w:val="28"/>
        </w:rPr>
        <w:t xml:space="preserve"> </w:t>
      </w:r>
    </w:p>
    <w:p w14:paraId="1BC50949" w14:textId="77777777" w:rsidR="008363CB" w:rsidRPr="008363CB" w:rsidRDefault="008363CB" w:rsidP="008363CB">
      <w:pPr>
        <w:rPr>
          <w:rFonts w:cs="Times New Roman"/>
          <w:b/>
          <w:sz w:val="28"/>
          <w:szCs w:val="28"/>
        </w:rPr>
      </w:pPr>
    </w:p>
    <w:p w14:paraId="7101FEB9" w14:textId="77777777" w:rsidR="005846FB" w:rsidRPr="008363CB" w:rsidRDefault="008363CB" w:rsidP="008363CB">
      <w:pPr>
        <w:pStyle w:val="a3"/>
        <w:numPr>
          <w:ilvl w:val="1"/>
          <w:numId w:val="2"/>
        </w:numPr>
        <w:rPr>
          <w:rFonts w:cs="Times New Roman"/>
          <w:b/>
          <w:sz w:val="28"/>
          <w:szCs w:val="28"/>
        </w:rPr>
      </w:pPr>
      <w:r w:rsidRPr="008363CB">
        <w:rPr>
          <w:rFonts w:cs="Times New Roman"/>
          <w:b/>
          <w:sz w:val="28"/>
          <w:szCs w:val="28"/>
        </w:rPr>
        <w:t>Робота зі стягнення заборгованості за користування майном Ніжинської територіальної громади.</w:t>
      </w:r>
    </w:p>
    <w:p w14:paraId="7495EACD" w14:textId="77777777" w:rsidR="005846FB" w:rsidRPr="005846FB" w:rsidRDefault="005846FB" w:rsidP="005846FB">
      <w:pPr>
        <w:spacing w:after="0" w:line="240" w:lineRule="auto"/>
        <w:ind w:left="1080"/>
        <w:contextualSpacing/>
        <w:outlineLvl w:val="1"/>
        <w:rPr>
          <w:rFonts w:ascii="Times New Roman" w:eastAsia="Calibri" w:hAnsi="Times New Roman" w:cs="Times New Roman"/>
          <w:b/>
          <w:i/>
          <w:color w:val="2E74B5" w:themeColor="accent1" w:themeShade="BF"/>
          <w:sz w:val="28"/>
          <w:szCs w:val="28"/>
          <w:lang w:val="uk-UA"/>
        </w:rPr>
      </w:pPr>
    </w:p>
    <w:p w14:paraId="365DB462" w14:textId="77777777" w:rsidR="005846FB" w:rsidRPr="005846FB" w:rsidRDefault="005846FB" w:rsidP="005846FB">
      <w:pPr>
        <w:spacing w:after="0" w:line="240" w:lineRule="auto"/>
        <w:ind w:firstLine="284"/>
        <w:jc w:val="both"/>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З метою визначення ефективної роботи зі стягнення заборгованості за користування майном Ніжинської територіальної громади</w:t>
      </w:r>
      <w:r w:rsidR="008363CB">
        <w:rPr>
          <w:rFonts w:ascii="Times New Roman" w:eastAsia="Times New Roman" w:hAnsi="Times New Roman" w:cs="Times New Roman"/>
          <w:sz w:val="28"/>
          <w:szCs w:val="28"/>
          <w:lang w:val="uk-UA" w:eastAsia="uk-UA"/>
        </w:rPr>
        <w:t>,</w:t>
      </w:r>
      <w:r w:rsidRPr="005846FB">
        <w:rPr>
          <w:rFonts w:ascii="Times New Roman" w:eastAsia="Times New Roman" w:hAnsi="Times New Roman" w:cs="Times New Roman"/>
          <w:sz w:val="28"/>
          <w:szCs w:val="28"/>
          <w:lang w:val="uk-UA" w:eastAsia="uk-UA"/>
        </w:rPr>
        <w:t xml:space="preserve"> необхідно здійснити наступні кроки:</w:t>
      </w:r>
    </w:p>
    <w:p w14:paraId="43DDDB75" w14:textId="77777777" w:rsidR="005846FB" w:rsidRPr="005846FB" w:rsidRDefault="005846FB" w:rsidP="005846FB">
      <w:pPr>
        <w:spacing w:after="0" w:line="240" w:lineRule="auto"/>
        <w:ind w:firstLine="284"/>
        <w:jc w:val="both"/>
        <w:rPr>
          <w:rFonts w:ascii="Times New Roman" w:eastAsia="Times New Roman" w:hAnsi="Times New Roman" w:cs="Times New Roman"/>
          <w:sz w:val="28"/>
          <w:szCs w:val="28"/>
          <w:lang w:val="uk-UA" w:eastAsia="uk-UA"/>
        </w:rPr>
      </w:pPr>
    </w:p>
    <w:p w14:paraId="3138F8C3"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 xml:space="preserve">Оцінити стан виконання користувачами умов договорів, які передбачають платне користування комунальним майном </w:t>
      </w:r>
      <w:r w:rsidRPr="005846FB">
        <w:rPr>
          <w:rFonts w:ascii="Times New Roman" w:eastAsia="Calibri" w:hAnsi="Times New Roman" w:cs="Arial"/>
          <w:sz w:val="28"/>
          <w:szCs w:val="28"/>
          <w:lang w:val="uk-UA"/>
        </w:rPr>
        <w:t>Ніжинської територіальної громади</w:t>
      </w:r>
      <w:r w:rsidRPr="005846FB">
        <w:rPr>
          <w:rFonts w:ascii="Times New Roman" w:eastAsia="Calibri" w:hAnsi="Times New Roman" w:cs="Times New Roman"/>
          <w:sz w:val="28"/>
          <w:szCs w:val="28"/>
          <w:lang w:val="uk-UA"/>
        </w:rPr>
        <w:t xml:space="preserve">, у частині внесення (своєчасного внесення) плати за користування відповідними об’єктами (у т.ч. майновими правами).  </w:t>
      </w:r>
    </w:p>
    <w:p w14:paraId="71AC21D6"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 xml:space="preserve"> Проаналізувати стан наявної заборгованості за діючими договорами.</w:t>
      </w:r>
    </w:p>
    <w:p w14:paraId="739AF624"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 xml:space="preserve">З’ясувати інформацію щодо вжиття (невжиття) заходів з проведення роботи щодо невиконання/неналежне виконання умов договорів, які передбачають </w:t>
      </w:r>
      <w:r w:rsidRPr="005846FB">
        <w:rPr>
          <w:rFonts w:ascii="Times New Roman" w:eastAsia="Calibri" w:hAnsi="Times New Roman" w:cs="Times New Roman"/>
          <w:sz w:val="28"/>
          <w:szCs w:val="28"/>
          <w:lang w:val="uk-UA"/>
        </w:rPr>
        <w:lastRenderedPageBreak/>
        <w:t xml:space="preserve">відплатне користування об’єктами права власності </w:t>
      </w:r>
      <w:r w:rsidRPr="005846FB">
        <w:rPr>
          <w:rFonts w:ascii="Times New Roman" w:eastAsia="Calibri" w:hAnsi="Times New Roman" w:cs="Arial"/>
          <w:sz w:val="28"/>
          <w:szCs w:val="28"/>
          <w:lang w:val="uk-UA"/>
        </w:rPr>
        <w:t>Ніжинської територіальної громади</w:t>
      </w:r>
      <w:r w:rsidRPr="005846FB">
        <w:rPr>
          <w:rFonts w:ascii="Times New Roman" w:eastAsia="Calibri" w:hAnsi="Times New Roman" w:cs="Times New Roman"/>
          <w:sz w:val="28"/>
          <w:szCs w:val="28"/>
          <w:lang w:val="uk-UA"/>
        </w:rPr>
        <w:t>.</w:t>
      </w:r>
    </w:p>
    <w:p w14:paraId="1AE1B665"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 xml:space="preserve"> Скласти реєстри договорів, за якими є заборгованості.</w:t>
      </w:r>
    </w:p>
    <w:p w14:paraId="601F0925"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Проаналізувати стан претензійно-позовної роботи та заходів, які здійснювалися, щодо таких договорів.</w:t>
      </w:r>
    </w:p>
    <w:p w14:paraId="21AEC315"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Здійснити розрахунки заборгованостей перед органами місцевого самоврядування міської громади, включаючи нарахування відповідних штрафних санкцій та пені.</w:t>
      </w:r>
    </w:p>
    <w:p w14:paraId="487ED305"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 xml:space="preserve">Здійснити розрахунки витрат органами місцевого самоврядування міської громади на проведення претензійно-позовної роботи. </w:t>
      </w:r>
    </w:p>
    <w:p w14:paraId="44725137"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Отримати інформацію в територіальних органах ДПС України щодо направлення податкових вимог по сплаті податку на нерухомість, орендної плати, плати за землю.</w:t>
      </w:r>
    </w:p>
    <w:p w14:paraId="70A2821F"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Проаналізувати причини виникнення заборгованості за договорами та у разі потреби можливість внесення змін до укладених договорі та/або укладення договорів реструктуризації боргу.</w:t>
      </w:r>
    </w:p>
    <w:p w14:paraId="2566C29E" w14:textId="77777777" w:rsidR="005846FB" w:rsidRPr="005846FB" w:rsidRDefault="005846FB" w:rsidP="005846FB">
      <w:pPr>
        <w:numPr>
          <w:ilvl w:val="0"/>
          <w:numId w:val="21"/>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Проаналізувати доцільність прийняття рішення про розірвання договорів платного користування відповідним комунальним майном територіальної громади та повернення предмету користування на підставі акту прийому-передання.</w:t>
      </w:r>
    </w:p>
    <w:p w14:paraId="7244FBD7" w14:textId="77777777" w:rsidR="005846FB" w:rsidRDefault="005846FB" w:rsidP="005846FB">
      <w:pPr>
        <w:spacing w:after="0" w:line="240" w:lineRule="auto"/>
        <w:ind w:firstLine="284"/>
        <w:jc w:val="both"/>
        <w:rPr>
          <w:rFonts w:ascii="Times New Roman" w:eastAsia="Times New Roman" w:hAnsi="Times New Roman" w:cs="Times New Roman"/>
          <w:sz w:val="28"/>
          <w:szCs w:val="28"/>
          <w:lang w:val="uk-UA" w:eastAsia="uk-UA"/>
        </w:rPr>
      </w:pPr>
    </w:p>
    <w:p w14:paraId="5B7E5C24" w14:textId="77777777" w:rsidR="00890205" w:rsidRPr="00890205" w:rsidRDefault="00890205" w:rsidP="00890205">
      <w:pPr>
        <w:pStyle w:val="a3"/>
        <w:numPr>
          <w:ilvl w:val="1"/>
          <w:numId w:val="2"/>
        </w:numPr>
        <w:rPr>
          <w:rFonts w:eastAsia="Times New Roman" w:cs="Times New Roman"/>
          <w:b/>
          <w:sz w:val="28"/>
          <w:szCs w:val="28"/>
          <w:lang w:eastAsia="uk-UA"/>
        </w:rPr>
      </w:pPr>
      <w:r w:rsidRPr="00890205">
        <w:rPr>
          <w:rFonts w:eastAsia="Times New Roman" w:cs="Times New Roman"/>
          <w:b/>
          <w:sz w:val="28"/>
          <w:szCs w:val="28"/>
          <w:lang w:eastAsia="uk-UA"/>
        </w:rPr>
        <w:t>Робота по організації співробітництва Ніжинської територіальної громади з іншими громадами.</w:t>
      </w:r>
    </w:p>
    <w:p w14:paraId="19A1C6CB" w14:textId="77777777" w:rsidR="005846FB" w:rsidRPr="005846FB" w:rsidRDefault="005846FB" w:rsidP="005846FB">
      <w:pPr>
        <w:spacing w:after="0" w:line="240" w:lineRule="auto"/>
        <w:outlineLvl w:val="1"/>
        <w:rPr>
          <w:rFonts w:ascii="Times New Roman" w:eastAsia="Times New Roman" w:hAnsi="Times New Roman" w:cs="Times New Roman"/>
          <w:color w:val="2E74B5" w:themeColor="accent1" w:themeShade="BF"/>
          <w:sz w:val="28"/>
          <w:szCs w:val="28"/>
          <w:lang w:val="uk-UA" w:eastAsia="uk-UA"/>
        </w:rPr>
      </w:pPr>
    </w:p>
    <w:p w14:paraId="6E541AEE" w14:textId="77777777" w:rsidR="005846FB" w:rsidRPr="005846FB" w:rsidRDefault="005846FB" w:rsidP="005846FB">
      <w:pPr>
        <w:spacing w:after="0" w:line="240" w:lineRule="auto"/>
        <w:ind w:firstLine="360"/>
        <w:contextualSpacing/>
        <w:jc w:val="both"/>
        <w:outlineLvl w:val="1"/>
        <w:rPr>
          <w:rFonts w:ascii="Times New Roman" w:eastAsia="Times New Roman" w:hAnsi="Times New Roman" w:cs="Times New Roman"/>
          <w:sz w:val="28"/>
          <w:szCs w:val="28"/>
          <w:lang w:val="uk-UA" w:eastAsia="uk-UA"/>
        </w:rPr>
      </w:pPr>
      <w:bookmarkStart w:id="13" w:name="_Toc533595061"/>
      <w:r w:rsidRPr="005846FB">
        <w:rPr>
          <w:rFonts w:ascii="Times New Roman" w:eastAsia="Times New Roman" w:hAnsi="Times New Roman" w:cs="Times New Roman"/>
          <w:sz w:val="28"/>
          <w:szCs w:val="28"/>
          <w:lang w:val="uk-UA" w:eastAsia="uk-UA"/>
        </w:rPr>
        <w:t>Згідно ст. 1 Закону України «Про співробітництво територіальних громад» (далі – Закон)</w:t>
      </w:r>
      <w:r w:rsidRPr="005846FB">
        <w:rPr>
          <w:rFonts w:ascii="Times New Roman" w:eastAsia="Calibri" w:hAnsi="Times New Roman" w:cs="Times New Roman"/>
          <w:sz w:val="28"/>
          <w:szCs w:val="28"/>
          <w:lang w:val="uk-UA"/>
        </w:rPr>
        <w:t xml:space="preserve"> </w:t>
      </w:r>
      <w:r w:rsidRPr="005846FB">
        <w:rPr>
          <w:rFonts w:ascii="Times New Roman" w:eastAsia="Times New Roman" w:hAnsi="Times New Roman" w:cs="Times New Roman"/>
          <w:b/>
          <w:sz w:val="28"/>
          <w:szCs w:val="28"/>
          <w:lang w:val="uk-UA" w:eastAsia="uk-UA"/>
        </w:rPr>
        <w:t>співробітництво територіальних громад</w:t>
      </w:r>
      <w:r w:rsidRPr="005846FB">
        <w:rPr>
          <w:rFonts w:ascii="Times New Roman" w:eastAsia="Times New Roman" w:hAnsi="Times New Roman" w:cs="Times New Roman"/>
          <w:sz w:val="28"/>
          <w:szCs w:val="28"/>
          <w:lang w:val="uk-UA" w:eastAsia="uk-UA"/>
        </w:rPr>
        <w:t xml:space="preserve"> - відносини між двома або більше територіальними громадами, що здійснюються на договірних засадах у визначених Законом формах з метою забезпечення соціально-економічного, культурного розвитку територій, підвищення якості надання послуг населенню на основі спільних інтересів та цілей, ефективного виконання органами місцевого самоврядування визначених законом повноважень.</w:t>
      </w:r>
    </w:p>
    <w:p w14:paraId="2B9A1DB7" w14:textId="77777777" w:rsidR="005846FB" w:rsidRPr="005846FB" w:rsidRDefault="005846FB" w:rsidP="005846FB">
      <w:pPr>
        <w:spacing w:after="0" w:line="240" w:lineRule="auto"/>
        <w:ind w:firstLine="360"/>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Співробітництво,  відповідно до ст. 4 Закону, здійснюється у наступних формах: делегування, реалізації спільних проектів,  спільного фінансування (утримання), утворення суб’єктами співробітництва спільних комунальних підприємств, установ та організацій, утворення суб’єктами співробітництва спільного органу управління та передбачає свою  типову форму договору.</w:t>
      </w:r>
    </w:p>
    <w:p w14:paraId="5272B5B1" w14:textId="77777777" w:rsidR="005846FB" w:rsidRPr="005846FB" w:rsidRDefault="005846FB" w:rsidP="005846FB">
      <w:pPr>
        <w:spacing w:after="0" w:line="240" w:lineRule="auto"/>
        <w:ind w:firstLine="360"/>
        <w:contextualSpacing/>
        <w:jc w:val="both"/>
        <w:outlineLvl w:val="1"/>
        <w:rPr>
          <w:rFonts w:ascii="Times New Roman" w:eastAsia="Times New Roman" w:hAnsi="Times New Roman" w:cs="Times New Roman"/>
          <w:sz w:val="28"/>
          <w:szCs w:val="28"/>
          <w:lang w:val="uk-UA" w:eastAsia="uk-UA"/>
        </w:rPr>
      </w:pPr>
    </w:p>
    <w:p w14:paraId="15B13AB1" w14:textId="77777777" w:rsidR="005846FB" w:rsidRPr="005846FB" w:rsidRDefault="005846FB" w:rsidP="005846FB">
      <w:pPr>
        <w:spacing w:after="0" w:line="240" w:lineRule="auto"/>
        <w:ind w:firstLine="360"/>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Для співробітництва між громадами необхідно здійснити наступні кроки:</w:t>
      </w:r>
    </w:p>
    <w:p w14:paraId="4B2567A6" w14:textId="77777777" w:rsidR="005846FB" w:rsidRPr="005846FB" w:rsidRDefault="005846FB" w:rsidP="005846FB">
      <w:pPr>
        <w:spacing w:after="0" w:line="240" w:lineRule="auto"/>
        <w:ind w:firstLine="360"/>
        <w:contextualSpacing/>
        <w:jc w:val="both"/>
        <w:outlineLvl w:val="1"/>
        <w:rPr>
          <w:rFonts w:ascii="Times New Roman" w:eastAsia="Times New Roman" w:hAnsi="Times New Roman" w:cs="Times New Roman"/>
          <w:sz w:val="28"/>
          <w:szCs w:val="28"/>
          <w:lang w:val="uk-UA" w:eastAsia="uk-UA"/>
        </w:rPr>
      </w:pPr>
    </w:p>
    <w:p w14:paraId="750632DA" w14:textId="77777777" w:rsidR="005846FB" w:rsidRPr="005846FB" w:rsidRDefault="005846FB" w:rsidP="005846FB">
      <w:pPr>
        <w:numPr>
          <w:ilvl w:val="0"/>
          <w:numId w:val="12"/>
        </w:numPr>
        <w:spacing w:after="0" w:line="240" w:lineRule="auto"/>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ініціювати співробітництво;</w:t>
      </w:r>
    </w:p>
    <w:p w14:paraId="09D9D673" w14:textId="77777777" w:rsidR="005846FB" w:rsidRPr="005846FB" w:rsidRDefault="005846FB" w:rsidP="005846FB">
      <w:pPr>
        <w:numPr>
          <w:ilvl w:val="0"/>
          <w:numId w:val="12"/>
        </w:numPr>
        <w:spacing w:after="0" w:line="240" w:lineRule="auto"/>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провести переговори про організацію співробітництва;</w:t>
      </w:r>
    </w:p>
    <w:p w14:paraId="0504B9FF" w14:textId="77777777" w:rsidR="005846FB" w:rsidRPr="005846FB" w:rsidRDefault="005846FB" w:rsidP="005846FB">
      <w:pPr>
        <w:numPr>
          <w:ilvl w:val="0"/>
          <w:numId w:val="12"/>
        </w:numPr>
        <w:spacing w:after="0" w:line="240" w:lineRule="auto"/>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створити комісію для підготовки проекту договору про співробітництво;</w:t>
      </w:r>
    </w:p>
    <w:p w14:paraId="2160124D" w14:textId="77777777" w:rsidR="005846FB" w:rsidRPr="005846FB" w:rsidRDefault="005846FB" w:rsidP="005846FB">
      <w:pPr>
        <w:numPr>
          <w:ilvl w:val="0"/>
          <w:numId w:val="12"/>
        </w:numPr>
        <w:spacing w:after="0" w:line="240" w:lineRule="auto"/>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підготувати проект договору про співробітництво комісією;</w:t>
      </w:r>
    </w:p>
    <w:p w14:paraId="7DAAE351" w14:textId="77777777" w:rsidR="005846FB" w:rsidRPr="005846FB" w:rsidRDefault="005846FB" w:rsidP="005846FB">
      <w:pPr>
        <w:numPr>
          <w:ilvl w:val="0"/>
          <w:numId w:val="12"/>
        </w:numPr>
        <w:spacing w:after="0" w:line="240" w:lineRule="auto"/>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провести громадське обговорення та схвалення проекту договору про співробітництво;</w:t>
      </w:r>
    </w:p>
    <w:p w14:paraId="1FDFA858" w14:textId="77777777" w:rsidR="005846FB" w:rsidRPr="005846FB" w:rsidRDefault="005846FB" w:rsidP="005846FB">
      <w:pPr>
        <w:numPr>
          <w:ilvl w:val="0"/>
          <w:numId w:val="12"/>
        </w:numPr>
        <w:spacing w:after="0" w:line="240" w:lineRule="auto"/>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lastRenderedPageBreak/>
        <w:t>укласти договір про співробітництво.</w:t>
      </w:r>
    </w:p>
    <w:p w14:paraId="6249ECA4" w14:textId="77777777" w:rsidR="005846FB" w:rsidRPr="005846FB" w:rsidRDefault="005846FB" w:rsidP="005846FB">
      <w:pPr>
        <w:spacing w:after="0" w:line="240" w:lineRule="auto"/>
        <w:ind w:firstLine="360"/>
        <w:contextualSpacing/>
        <w:jc w:val="both"/>
        <w:outlineLvl w:val="1"/>
        <w:rPr>
          <w:rFonts w:ascii="Times New Roman" w:eastAsia="Times New Roman" w:hAnsi="Times New Roman" w:cs="Times New Roman"/>
          <w:sz w:val="28"/>
          <w:szCs w:val="28"/>
          <w:lang w:val="uk-UA" w:eastAsia="uk-UA"/>
        </w:rPr>
      </w:pPr>
      <w:r w:rsidRPr="005846FB">
        <w:rPr>
          <w:rFonts w:ascii="Times New Roman" w:eastAsia="Times New Roman" w:hAnsi="Times New Roman" w:cs="Times New Roman"/>
          <w:sz w:val="28"/>
          <w:szCs w:val="28"/>
          <w:lang w:val="uk-UA" w:eastAsia="uk-UA"/>
        </w:rPr>
        <w:t>Співробітництво громад припиняється у разі попереднього повідомлення суб’єктом співробітництва інших його суб’єктів з виплатою їм компенсації згідно з умовами укладеного договору та з урахуванням статей 18-20  Закону «Про співробітництво територіальних громад».</w:t>
      </w:r>
    </w:p>
    <w:p w14:paraId="49084404" w14:textId="77777777" w:rsidR="005846FB" w:rsidRPr="005846FB" w:rsidRDefault="005846FB" w:rsidP="005846FB">
      <w:pPr>
        <w:spacing w:after="0" w:line="240" w:lineRule="auto"/>
        <w:ind w:firstLine="360"/>
        <w:contextualSpacing/>
        <w:jc w:val="both"/>
        <w:outlineLvl w:val="1"/>
        <w:rPr>
          <w:rFonts w:ascii="Times New Roman" w:eastAsia="Times New Roman" w:hAnsi="Times New Roman" w:cs="Times New Roman"/>
          <w:sz w:val="28"/>
          <w:szCs w:val="28"/>
          <w:lang w:val="uk-UA" w:eastAsia="uk-UA"/>
        </w:rPr>
      </w:pPr>
    </w:p>
    <w:p w14:paraId="5D2631A1" w14:textId="77777777" w:rsidR="005846FB" w:rsidRPr="00001DE2" w:rsidRDefault="00001DE2" w:rsidP="00001DE2">
      <w:pPr>
        <w:pStyle w:val="a3"/>
        <w:numPr>
          <w:ilvl w:val="1"/>
          <w:numId w:val="2"/>
        </w:numPr>
        <w:outlineLvl w:val="1"/>
        <w:rPr>
          <w:rFonts w:eastAsia="Calibri" w:cs="Times New Roman"/>
          <w:b/>
          <w:color w:val="000000" w:themeColor="text1"/>
          <w:sz w:val="28"/>
          <w:szCs w:val="28"/>
        </w:rPr>
      </w:pPr>
      <w:r w:rsidRPr="00001DE2">
        <w:rPr>
          <w:rFonts w:eastAsia="Calibri" w:cs="Times New Roman"/>
          <w:b/>
          <w:color w:val="000000" w:themeColor="text1"/>
          <w:sz w:val="28"/>
          <w:szCs w:val="28"/>
        </w:rPr>
        <w:t>Заходи з підвищення ефективності управління земельними ресурсами.</w:t>
      </w:r>
    </w:p>
    <w:bookmarkEnd w:id="13"/>
    <w:p w14:paraId="1D4AE813" w14:textId="77777777" w:rsidR="005846FB" w:rsidRPr="005846FB" w:rsidRDefault="005846FB" w:rsidP="005846FB">
      <w:pPr>
        <w:spacing w:after="0" w:line="240" w:lineRule="auto"/>
        <w:ind w:left="1080"/>
        <w:contextualSpacing/>
        <w:outlineLvl w:val="1"/>
        <w:rPr>
          <w:rFonts w:ascii="Times New Roman" w:eastAsia="Calibri" w:hAnsi="Times New Roman" w:cs="Times New Roman"/>
          <w:b/>
          <w:i/>
          <w:color w:val="2E74B5" w:themeColor="accent1" w:themeShade="BF"/>
          <w:sz w:val="28"/>
          <w:szCs w:val="28"/>
          <w:lang w:val="uk-UA"/>
        </w:rPr>
      </w:pPr>
    </w:p>
    <w:p w14:paraId="5DB5DAAC" w14:textId="77777777" w:rsidR="005846FB" w:rsidRPr="005846FB" w:rsidRDefault="005846FB" w:rsidP="005846FB">
      <w:pPr>
        <w:spacing w:after="0" w:line="240" w:lineRule="auto"/>
        <w:ind w:firstLine="284"/>
        <w:jc w:val="both"/>
        <w:rPr>
          <w:rFonts w:ascii="Times New Roman" w:eastAsia="Times New Roman" w:hAnsi="Times New Roman" w:cs="Times New Roman"/>
          <w:b/>
          <w:sz w:val="28"/>
          <w:szCs w:val="28"/>
          <w:lang w:val="uk-UA" w:eastAsia="uk-UA"/>
        </w:rPr>
      </w:pPr>
      <w:r w:rsidRPr="005846FB">
        <w:rPr>
          <w:rFonts w:ascii="Times New Roman" w:eastAsia="Times New Roman" w:hAnsi="Times New Roman" w:cs="Times New Roman"/>
          <w:sz w:val="28"/>
          <w:szCs w:val="28"/>
          <w:lang w:val="uk-UA" w:eastAsia="uk-UA"/>
        </w:rPr>
        <w:t>З метою вдосконалення роботи ОМС щодо ефективного управління земельними ресурсами необхідно здійснити наступні кроки:</w:t>
      </w:r>
    </w:p>
    <w:p w14:paraId="2492D40C"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забезпечити первинну інвентаризацію земель комунальної власності із застосуванням ГІС, публічної кадастрової карти;</w:t>
      </w:r>
    </w:p>
    <w:p w14:paraId="2FDDA8DA"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проаналізувати порядок оформлення прав власності та користування землями в межах населених пунктів (у першу чергу) та за межами населених пунктів, стан виготовлення документації із землеустрою, базової містобудівної документації;</w:t>
      </w:r>
    </w:p>
    <w:p w14:paraId="65A37A86"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виявити та систематизувати дані про землекористування без правовстановлюючих документів;</w:t>
      </w:r>
    </w:p>
    <w:p w14:paraId="4BA063E2"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проаналізувати ситуацію щодо нарахування та внесення плати за землю (земельний податок, оренда та ін.) у співпраці з територіальними підрозділами ДПС України;</w:t>
      </w:r>
    </w:p>
    <w:p w14:paraId="6324C2F2"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проаналізувати потенціал та стан роботи органів територіальної громади  у земельній сфері;</w:t>
      </w:r>
    </w:p>
    <w:p w14:paraId="1457A2B2"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скласти схему використання земельних ресурсів та схему обмежень у використанні земель на території міської громади;</w:t>
      </w:r>
    </w:p>
    <w:p w14:paraId="010945E8"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 xml:space="preserve">визначитися </w:t>
      </w:r>
      <w:r w:rsidRPr="005846FB">
        <w:rPr>
          <w:rFonts w:ascii="Times New Roman" w:eastAsia="Calibri" w:hAnsi="Times New Roman" w:cs="Times New Roman"/>
          <w:bCs/>
          <w:sz w:val="28"/>
          <w:szCs w:val="28"/>
          <w:lang w:val="uk-UA"/>
        </w:rPr>
        <w:t>із розташуванням земельних ділянок</w:t>
      </w:r>
      <w:r w:rsidRPr="005846FB">
        <w:rPr>
          <w:rFonts w:ascii="Times New Roman" w:eastAsia="Calibri" w:hAnsi="Times New Roman" w:cs="Times New Roman"/>
          <w:sz w:val="28"/>
          <w:szCs w:val="28"/>
          <w:lang w:val="uk-UA"/>
        </w:rPr>
        <w:t xml:space="preserve">, що можуть бути передані у приватну або комунальну власність, сприяти прийняттю рішення ради </w:t>
      </w:r>
      <w:r w:rsidRPr="005846FB">
        <w:rPr>
          <w:rFonts w:ascii="Times New Roman" w:eastAsia="Calibri" w:hAnsi="Times New Roman" w:cs="Times New Roman"/>
          <w:bCs/>
          <w:sz w:val="28"/>
          <w:szCs w:val="28"/>
          <w:lang w:val="uk-UA"/>
        </w:rPr>
        <w:t xml:space="preserve">про розробку документації із землеустрою, </w:t>
      </w:r>
      <w:r w:rsidRPr="005846FB">
        <w:rPr>
          <w:rFonts w:ascii="Times New Roman" w:eastAsia="Calibri" w:hAnsi="Times New Roman" w:cs="Times New Roman"/>
          <w:sz w:val="28"/>
          <w:szCs w:val="28"/>
          <w:lang w:val="uk-UA"/>
        </w:rPr>
        <w:t xml:space="preserve">або про звернення з відповідним клопотанням до органу державної влади, визначити орієнтовну </w:t>
      </w:r>
      <w:r w:rsidRPr="005846FB">
        <w:rPr>
          <w:rFonts w:ascii="Times New Roman" w:eastAsia="Calibri" w:hAnsi="Times New Roman" w:cs="Times New Roman"/>
          <w:bCs/>
          <w:sz w:val="28"/>
          <w:szCs w:val="28"/>
          <w:lang w:val="uk-UA"/>
        </w:rPr>
        <w:t xml:space="preserve">вартість виготовлення документації </w:t>
      </w:r>
      <w:r w:rsidRPr="005846FB">
        <w:rPr>
          <w:rFonts w:ascii="Times New Roman" w:eastAsia="Calibri" w:hAnsi="Times New Roman" w:cs="Times New Roman"/>
          <w:sz w:val="28"/>
          <w:szCs w:val="28"/>
          <w:lang w:val="uk-UA"/>
        </w:rPr>
        <w:t>із землеустрою та можливість укладання договору з виконавцями робіт із землеустрою, сприяти реєстрації прав на землю комунальної форми власності;</w:t>
      </w:r>
    </w:p>
    <w:p w14:paraId="5BCB9472"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розробити алгоритм дій та пакет примірних документів щодо організації земельних аукціонів;</w:t>
      </w:r>
    </w:p>
    <w:p w14:paraId="2C0AB7FA"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провести ідентифікацію неуспадкованих, невитребуваних (не розподілених) земельних паїв;</w:t>
      </w:r>
    </w:p>
    <w:p w14:paraId="3240B99A"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здійснити технічну інвентаризацію масиву земель сільськогосподарського призначення, а за наявної технічної можливості – формування земельних ділянок під польовими дорогами (з метою надання їх в оренду чи інше оплатне/контрольоване користування), під полезахисними лісовими смугами (з метою надання їх у оренду чи інше користування);</w:t>
      </w:r>
    </w:p>
    <w:p w14:paraId="781D233B" w14:textId="77777777" w:rsidR="005846FB" w:rsidRPr="005846FB" w:rsidRDefault="005846FB" w:rsidP="005846FB">
      <w:pPr>
        <w:numPr>
          <w:ilvl w:val="0"/>
          <w:numId w:val="22"/>
        </w:numPr>
        <w:spacing w:after="0" w:line="240" w:lineRule="auto"/>
        <w:ind w:left="0" w:firstLine="284"/>
        <w:contextualSpacing/>
        <w:jc w:val="both"/>
        <w:rPr>
          <w:rFonts w:ascii="Times New Roman" w:eastAsia="Calibri" w:hAnsi="Times New Roman" w:cs="Times New Roman"/>
          <w:sz w:val="28"/>
          <w:szCs w:val="28"/>
          <w:lang w:val="uk-UA"/>
        </w:rPr>
      </w:pPr>
      <w:r w:rsidRPr="005846FB">
        <w:rPr>
          <w:rFonts w:ascii="Times New Roman" w:eastAsia="Calibri" w:hAnsi="Times New Roman" w:cs="Times New Roman"/>
          <w:sz w:val="28"/>
          <w:szCs w:val="28"/>
          <w:lang w:val="uk-UA"/>
        </w:rPr>
        <w:t>провести роботу по створенню земельного кадастру.</w:t>
      </w:r>
    </w:p>
    <w:p w14:paraId="10DD89EB" w14:textId="77777777" w:rsidR="005846FB" w:rsidRPr="005846FB" w:rsidRDefault="005846FB" w:rsidP="005846FB">
      <w:pPr>
        <w:spacing w:after="0" w:line="240" w:lineRule="auto"/>
        <w:jc w:val="both"/>
        <w:rPr>
          <w:rFonts w:ascii="Times New Roman" w:eastAsia="Times New Roman" w:hAnsi="Times New Roman" w:cs="Times New Roman"/>
          <w:sz w:val="28"/>
          <w:szCs w:val="28"/>
          <w:lang w:val="uk-UA" w:eastAsia="uk-UA"/>
        </w:rPr>
      </w:pPr>
    </w:p>
    <w:p w14:paraId="1E00BD09" w14:textId="77777777" w:rsidR="005550A8" w:rsidRDefault="005846FB" w:rsidP="005846FB">
      <w:pPr>
        <w:rPr>
          <w:rFonts w:cs="Times New Roman"/>
          <w:sz w:val="28"/>
          <w:szCs w:val="28"/>
        </w:rPr>
      </w:pPr>
      <w:r w:rsidRPr="005846FB">
        <w:rPr>
          <w:rFonts w:cs="Times New Roman"/>
          <w:sz w:val="28"/>
          <w:szCs w:val="28"/>
        </w:rPr>
        <w:t xml:space="preserve">   </w:t>
      </w:r>
    </w:p>
    <w:p w14:paraId="1D60D2BF" w14:textId="77777777" w:rsidR="0015668A" w:rsidRPr="0015668A" w:rsidRDefault="0015668A" w:rsidP="0015668A">
      <w:pPr>
        <w:autoSpaceDE w:val="0"/>
        <w:autoSpaceDN w:val="0"/>
        <w:adjustRightInd w:val="0"/>
        <w:spacing w:after="0" w:line="240" w:lineRule="auto"/>
        <w:jc w:val="right"/>
        <w:rPr>
          <w:rFonts w:ascii="Times New Roman" w:hAnsi="Times New Roman" w:cs="Times New Roman"/>
          <w:color w:val="000000"/>
          <w:sz w:val="24"/>
          <w:szCs w:val="24"/>
        </w:rPr>
      </w:pPr>
    </w:p>
    <w:p w14:paraId="2681A003" w14:textId="77777777" w:rsidR="0015668A" w:rsidRPr="0015668A" w:rsidRDefault="0015668A" w:rsidP="0015668A">
      <w:pPr>
        <w:autoSpaceDE w:val="0"/>
        <w:autoSpaceDN w:val="0"/>
        <w:adjustRightInd w:val="0"/>
        <w:spacing w:after="0" w:line="240" w:lineRule="auto"/>
        <w:jc w:val="right"/>
        <w:rPr>
          <w:rFonts w:ascii="Times New Roman" w:hAnsi="Times New Roman" w:cs="Times New Roman"/>
          <w:color w:val="000000"/>
          <w:sz w:val="28"/>
          <w:szCs w:val="28"/>
        </w:rPr>
      </w:pPr>
      <w:r w:rsidRPr="0015668A">
        <w:rPr>
          <w:rFonts w:ascii="Times New Roman" w:hAnsi="Times New Roman" w:cs="Times New Roman"/>
          <w:color w:val="000000"/>
          <w:sz w:val="24"/>
          <w:szCs w:val="24"/>
        </w:rPr>
        <w:t xml:space="preserve"> </w:t>
      </w:r>
      <w:r w:rsidRPr="0015668A">
        <w:rPr>
          <w:rFonts w:ascii="Times New Roman" w:hAnsi="Times New Roman" w:cs="Times New Roman"/>
          <w:b/>
          <w:bCs/>
          <w:iCs/>
          <w:color w:val="000000"/>
          <w:sz w:val="28"/>
          <w:szCs w:val="28"/>
        </w:rPr>
        <w:t xml:space="preserve">ЗАТВЕРДЖЕНО </w:t>
      </w:r>
    </w:p>
    <w:p w14:paraId="55E45686" w14:textId="77777777" w:rsidR="0015668A" w:rsidRPr="0015668A" w:rsidRDefault="0015668A" w:rsidP="0015668A">
      <w:pPr>
        <w:autoSpaceDE w:val="0"/>
        <w:autoSpaceDN w:val="0"/>
        <w:adjustRightInd w:val="0"/>
        <w:spacing w:after="0" w:line="240" w:lineRule="auto"/>
        <w:jc w:val="right"/>
        <w:rPr>
          <w:rFonts w:ascii="Times New Roman" w:hAnsi="Times New Roman" w:cs="Times New Roman"/>
          <w:color w:val="000000"/>
          <w:sz w:val="28"/>
          <w:szCs w:val="28"/>
        </w:rPr>
      </w:pPr>
      <w:r w:rsidRPr="0015668A">
        <w:rPr>
          <w:rFonts w:ascii="Times New Roman" w:hAnsi="Times New Roman" w:cs="Times New Roman"/>
          <w:b/>
          <w:bCs/>
          <w:iCs/>
          <w:color w:val="000000"/>
          <w:sz w:val="28"/>
          <w:szCs w:val="28"/>
        </w:rPr>
        <w:t xml:space="preserve">рішенням </w:t>
      </w:r>
      <w:r w:rsidRPr="0015668A">
        <w:rPr>
          <w:rFonts w:ascii="Times New Roman" w:hAnsi="Times New Roman" w:cs="Times New Roman"/>
          <w:b/>
          <w:bCs/>
          <w:iCs/>
          <w:color w:val="000000"/>
          <w:sz w:val="28"/>
          <w:szCs w:val="28"/>
          <w:lang w:val="uk-UA"/>
        </w:rPr>
        <w:t>Ніжин</w:t>
      </w:r>
      <w:r w:rsidRPr="0015668A">
        <w:rPr>
          <w:rFonts w:ascii="Times New Roman" w:hAnsi="Times New Roman" w:cs="Times New Roman"/>
          <w:b/>
          <w:bCs/>
          <w:iCs/>
          <w:color w:val="000000"/>
          <w:sz w:val="28"/>
          <w:szCs w:val="28"/>
        </w:rPr>
        <w:t xml:space="preserve">ської міської ради </w:t>
      </w:r>
    </w:p>
    <w:p w14:paraId="33D83ECD" w14:textId="41F9383E" w:rsidR="0015668A" w:rsidRPr="0015668A" w:rsidRDefault="00391E62" w:rsidP="0015668A">
      <w:pPr>
        <w:autoSpaceDE w:val="0"/>
        <w:autoSpaceDN w:val="0"/>
        <w:adjustRightInd w:val="0"/>
        <w:spacing w:after="0" w:line="240" w:lineRule="auto"/>
        <w:jc w:val="right"/>
        <w:rPr>
          <w:rFonts w:ascii="Times New Roman" w:hAnsi="Times New Roman" w:cs="Times New Roman"/>
          <w:color w:val="000000"/>
          <w:sz w:val="28"/>
          <w:szCs w:val="28"/>
        </w:rPr>
      </w:pPr>
      <w:r>
        <w:rPr>
          <w:rFonts w:ascii="Times New Roman" w:hAnsi="Times New Roman" w:cs="Times New Roman"/>
          <w:b/>
          <w:bCs/>
          <w:iCs/>
          <w:color w:val="000000"/>
          <w:sz w:val="28"/>
          <w:szCs w:val="28"/>
        </w:rPr>
        <w:t xml:space="preserve">від </w:t>
      </w:r>
      <w:r>
        <w:rPr>
          <w:rFonts w:ascii="Times New Roman" w:hAnsi="Times New Roman" w:cs="Times New Roman"/>
          <w:b/>
          <w:bCs/>
          <w:iCs/>
          <w:color w:val="000000"/>
          <w:sz w:val="28"/>
          <w:szCs w:val="28"/>
          <w:lang w:val="uk-UA"/>
        </w:rPr>
        <w:t>23</w:t>
      </w:r>
      <w:r w:rsidR="0015668A" w:rsidRPr="0015668A">
        <w:rPr>
          <w:rFonts w:ascii="Times New Roman" w:hAnsi="Times New Roman" w:cs="Times New Roman"/>
          <w:b/>
          <w:bCs/>
          <w:iCs/>
          <w:color w:val="000000"/>
          <w:sz w:val="28"/>
          <w:szCs w:val="28"/>
        </w:rPr>
        <w:t xml:space="preserve"> </w:t>
      </w:r>
      <w:r w:rsidR="0015668A" w:rsidRPr="0015668A">
        <w:rPr>
          <w:rFonts w:ascii="Times New Roman" w:hAnsi="Times New Roman" w:cs="Times New Roman"/>
          <w:b/>
          <w:bCs/>
          <w:iCs/>
          <w:color w:val="000000"/>
          <w:sz w:val="28"/>
          <w:szCs w:val="28"/>
          <w:lang w:val="uk-UA"/>
        </w:rPr>
        <w:t xml:space="preserve">листопада </w:t>
      </w:r>
      <w:r w:rsidR="0015668A" w:rsidRPr="0015668A">
        <w:rPr>
          <w:rFonts w:ascii="Times New Roman" w:hAnsi="Times New Roman" w:cs="Times New Roman"/>
          <w:b/>
          <w:bCs/>
          <w:iCs/>
          <w:color w:val="000000"/>
          <w:sz w:val="28"/>
          <w:szCs w:val="28"/>
        </w:rPr>
        <w:t>20</w:t>
      </w:r>
      <w:r w:rsidR="0015668A" w:rsidRPr="0015668A">
        <w:rPr>
          <w:rFonts w:ascii="Times New Roman" w:hAnsi="Times New Roman" w:cs="Times New Roman"/>
          <w:b/>
          <w:bCs/>
          <w:iCs/>
          <w:color w:val="000000"/>
          <w:sz w:val="28"/>
          <w:szCs w:val="28"/>
          <w:lang w:val="uk-UA"/>
        </w:rPr>
        <w:t>21</w:t>
      </w:r>
      <w:r>
        <w:rPr>
          <w:rFonts w:ascii="Times New Roman" w:hAnsi="Times New Roman" w:cs="Times New Roman"/>
          <w:b/>
          <w:bCs/>
          <w:iCs/>
          <w:color w:val="000000"/>
          <w:sz w:val="28"/>
          <w:szCs w:val="28"/>
        </w:rPr>
        <w:t xml:space="preserve"> року № </w:t>
      </w:r>
      <w:r w:rsidR="008D0A27">
        <w:rPr>
          <w:rFonts w:ascii="Times New Roman" w:hAnsi="Times New Roman" w:cs="Times New Roman"/>
          <w:b/>
          <w:bCs/>
          <w:iCs/>
          <w:color w:val="000000"/>
          <w:sz w:val="28"/>
          <w:szCs w:val="28"/>
          <w:lang w:val="uk-UA"/>
        </w:rPr>
        <w:t>39</w:t>
      </w:r>
      <w:r>
        <w:rPr>
          <w:rFonts w:ascii="Times New Roman" w:hAnsi="Times New Roman" w:cs="Times New Roman"/>
          <w:b/>
          <w:bCs/>
          <w:iCs/>
          <w:color w:val="000000"/>
          <w:sz w:val="28"/>
          <w:szCs w:val="28"/>
        </w:rPr>
        <w:t>-16/2021</w:t>
      </w:r>
      <w:r w:rsidR="0015668A" w:rsidRPr="0015668A">
        <w:rPr>
          <w:rFonts w:ascii="Times New Roman" w:hAnsi="Times New Roman" w:cs="Times New Roman"/>
          <w:b/>
          <w:bCs/>
          <w:iCs/>
          <w:color w:val="000000"/>
          <w:sz w:val="28"/>
          <w:szCs w:val="28"/>
        </w:rPr>
        <w:t xml:space="preserve"> </w:t>
      </w:r>
    </w:p>
    <w:p w14:paraId="09EE1C70" w14:textId="77777777" w:rsidR="0015668A" w:rsidRPr="0015668A" w:rsidRDefault="0015668A" w:rsidP="0015668A">
      <w:pPr>
        <w:autoSpaceDE w:val="0"/>
        <w:autoSpaceDN w:val="0"/>
        <w:adjustRightInd w:val="0"/>
        <w:spacing w:after="0" w:line="240" w:lineRule="auto"/>
        <w:jc w:val="right"/>
        <w:rPr>
          <w:rFonts w:ascii="Times New Roman" w:hAnsi="Times New Roman" w:cs="Times New Roman"/>
          <w:b/>
          <w:bCs/>
          <w:color w:val="000000"/>
          <w:sz w:val="28"/>
          <w:szCs w:val="28"/>
        </w:rPr>
      </w:pPr>
    </w:p>
    <w:p w14:paraId="0EC59FA0" w14:textId="77777777" w:rsidR="0015668A" w:rsidRPr="0015668A" w:rsidRDefault="0015668A" w:rsidP="0015668A">
      <w:pPr>
        <w:autoSpaceDE w:val="0"/>
        <w:autoSpaceDN w:val="0"/>
        <w:adjustRightInd w:val="0"/>
        <w:spacing w:after="0" w:line="240" w:lineRule="auto"/>
        <w:jc w:val="right"/>
        <w:rPr>
          <w:rFonts w:ascii="Times New Roman" w:hAnsi="Times New Roman" w:cs="Times New Roman"/>
          <w:b/>
          <w:bCs/>
          <w:color w:val="000000"/>
          <w:sz w:val="28"/>
          <w:szCs w:val="28"/>
        </w:rPr>
      </w:pPr>
      <w:bookmarkStart w:id="14" w:name="_GoBack"/>
      <w:bookmarkEnd w:id="14"/>
    </w:p>
    <w:p w14:paraId="4E8973AC"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0A277052"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260C9D4F"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4CFB96EC"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6AD9B08D"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3C5702BD"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7110EDB1"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317B81C2"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6A2DBD06"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77B98F4E"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color w:val="000000"/>
          <w:sz w:val="28"/>
          <w:szCs w:val="28"/>
        </w:rPr>
      </w:pPr>
      <w:r w:rsidRPr="0015668A">
        <w:rPr>
          <w:rFonts w:ascii="Times New Roman" w:hAnsi="Times New Roman" w:cs="Times New Roman"/>
          <w:b/>
          <w:bCs/>
          <w:color w:val="000000"/>
          <w:sz w:val="28"/>
          <w:szCs w:val="28"/>
        </w:rPr>
        <w:t>ПРОГРАМА</w:t>
      </w:r>
    </w:p>
    <w:p w14:paraId="24BB9468"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color w:val="000000"/>
          <w:sz w:val="28"/>
          <w:szCs w:val="28"/>
        </w:rPr>
      </w:pPr>
      <w:r w:rsidRPr="0015668A">
        <w:rPr>
          <w:rFonts w:ascii="Times New Roman" w:hAnsi="Times New Roman" w:cs="Times New Roman"/>
          <w:b/>
          <w:bCs/>
          <w:color w:val="000000"/>
          <w:sz w:val="28"/>
          <w:szCs w:val="28"/>
        </w:rPr>
        <w:t>з підвищення ефективності управління активами</w:t>
      </w:r>
    </w:p>
    <w:p w14:paraId="4B391101"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color w:val="000000"/>
          <w:sz w:val="28"/>
          <w:szCs w:val="28"/>
        </w:rPr>
      </w:pPr>
      <w:r w:rsidRPr="0015668A">
        <w:rPr>
          <w:rFonts w:ascii="Times New Roman" w:hAnsi="Times New Roman" w:cs="Times New Roman"/>
          <w:b/>
          <w:bCs/>
          <w:color w:val="000000"/>
          <w:sz w:val="28"/>
          <w:szCs w:val="28"/>
          <w:lang w:val="uk-UA"/>
        </w:rPr>
        <w:t>Ніжин</w:t>
      </w:r>
      <w:r w:rsidRPr="0015668A">
        <w:rPr>
          <w:rFonts w:ascii="Times New Roman" w:hAnsi="Times New Roman" w:cs="Times New Roman"/>
          <w:b/>
          <w:bCs/>
          <w:color w:val="000000"/>
          <w:sz w:val="28"/>
          <w:szCs w:val="28"/>
        </w:rPr>
        <w:t>нської територіальної громади</w:t>
      </w:r>
    </w:p>
    <w:p w14:paraId="674E282E"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r w:rsidRPr="0015668A">
        <w:rPr>
          <w:rFonts w:ascii="Times New Roman" w:hAnsi="Times New Roman" w:cs="Times New Roman"/>
          <w:b/>
          <w:bCs/>
          <w:color w:val="000000"/>
          <w:sz w:val="28"/>
          <w:szCs w:val="28"/>
        </w:rPr>
        <w:t>на 202</w:t>
      </w:r>
      <w:r w:rsidRPr="0015668A">
        <w:rPr>
          <w:rFonts w:ascii="Times New Roman" w:hAnsi="Times New Roman" w:cs="Times New Roman"/>
          <w:b/>
          <w:bCs/>
          <w:color w:val="000000"/>
          <w:sz w:val="28"/>
          <w:szCs w:val="28"/>
          <w:lang w:val="uk-UA"/>
        </w:rPr>
        <w:t>2</w:t>
      </w:r>
      <w:r w:rsidRPr="0015668A">
        <w:rPr>
          <w:rFonts w:ascii="Times New Roman" w:hAnsi="Times New Roman" w:cs="Times New Roman"/>
          <w:b/>
          <w:bCs/>
          <w:color w:val="000000"/>
          <w:sz w:val="28"/>
          <w:szCs w:val="28"/>
        </w:rPr>
        <w:t xml:space="preserve"> - 202</w:t>
      </w:r>
      <w:r w:rsidRPr="0015668A">
        <w:rPr>
          <w:rFonts w:ascii="Times New Roman" w:hAnsi="Times New Roman" w:cs="Times New Roman"/>
          <w:b/>
          <w:bCs/>
          <w:color w:val="000000"/>
          <w:sz w:val="28"/>
          <w:szCs w:val="28"/>
          <w:lang w:val="uk-UA"/>
        </w:rPr>
        <w:t>4</w:t>
      </w:r>
      <w:r w:rsidRPr="0015668A">
        <w:rPr>
          <w:rFonts w:ascii="Times New Roman" w:hAnsi="Times New Roman" w:cs="Times New Roman"/>
          <w:b/>
          <w:bCs/>
          <w:color w:val="000000"/>
          <w:sz w:val="28"/>
          <w:szCs w:val="28"/>
        </w:rPr>
        <w:t xml:space="preserve"> роки</w:t>
      </w:r>
    </w:p>
    <w:p w14:paraId="3C685E3A"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0AF3B808"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42E7C008"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4FBEC46D"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64827B69"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7CC567F9"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3C32ACD3"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7F1CEDBF"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13D9A316"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1F524FA5"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33C63FD0"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578AE45B"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06675014"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4477BAA6"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404052AA"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7EB00DDC"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4310A36A"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7059E1F6"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433E8D02"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51B45C45"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0F44950B"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55166F88"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58C19882"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b/>
          <w:bCs/>
          <w:color w:val="000000"/>
          <w:sz w:val="28"/>
          <w:szCs w:val="28"/>
        </w:rPr>
      </w:pPr>
    </w:p>
    <w:p w14:paraId="1604A6D8"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color w:val="000000"/>
          <w:sz w:val="28"/>
          <w:szCs w:val="28"/>
        </w:rPr>
      </w:pPr>
    </w:p>
    <w:p w14:paraId="4B816A5C" w14:textId="77777777" w:rsidR="0015668A" w:rsidRPr="0015668A" w:rsidRDefault="0015668A" w:rsidP="0015668A">
      <w:pPr>
        <w:autoSpaceDE w:val="0"/>
        <w:autoSpaceDN w:val="0"/>
        <w:adjustRightInd w:val="0"/>
        <w:spacing w:after="0" w:line="240" w:lineRule="auto"/>
        <w:jc w:val="center"/>
        <w:rPr>
          <w:rFonts w:ascii="Times New Roman" w:hAnsi="Times New Roman" w:cs="Times New Roman"/>
          <w:color w:val="000000"/>
          <w:sz w:val="28"/>
          <w:szCs w:val="28"/>
          <w:lang w:val="uk-UA"/>
        </w:rPr>
      </w:pPr>
      <w:r w:rsidRPr="0015668A">
        <w:rPr>
          <w:rFonts w:ascii="Times New Roman" w:hAnsi="Times New Roman" w:cs="Times New Roman"/>
          <w:b/>
          <w:bCs/>
          <w:color w:val="000000"/>
          <w:sz w:val="28"/>
          <w:szCs w:val="28"/>
        </w:rPr>
        <w:t xml:space="preserve">м. </w:t>
      </w:r>
      <w:r w:rsidRPr="0015668A">
        <w:rPr>
          <w:rFonts w:ascii="Times New Roman" w:hAnsi="Times New Roman" w:cs="Times New Roman"/>
          <w:b/>
          <w:bCs/>
          <w:color w:val="000000"/>
          <w:sz w:val="28"/>
          <w:szCs w:val="28"/>
          <w:lang w:val="uk-UA"/>
        </w:rPr>
        <w:t>Ніжин</w:t>
      </w:r>
    </w:p>
    <w:p w14:paraId="3EDA269C" w14:textId="77777777" w:rsidR="0015668A" w:rsidRPr="0015668A" w:rsidRDefault="0015668A" w:rsidP="0015668A">
      <w:pPr>
        <w:spacing w:after="0"/>
        <w:jc w:val="center"/>
        <w:rPr>
          <w:rFonts w:ascii="Times New Roman" w:hAnsi="Times New Roman" w:cs="Times New Roman"/>
          <w:b/>
          <w:bCs/>
          <w:sz w:val="28"/>
          <w:szCs w:val="28"/>
        </w:rPr>
      </w:pPr>
      <w:r w:rsidRPr="0015668A">
        <w:rPr>
          <w:rFonts w:ascii="Times New Roman" w:hAnsi="Times New Roman" w:cs="Times New Roman"/>
          <w:b/>
          <w:bCs/>
          <w:sz w:val="28"/>
          <w:szCs w:val="28"/>
        </w:rPr>
        <w:t>20</w:t>
      </w:r>
      <w:r w:rsidRPr="0015668A">
        <w:rPr>
          <w:rFonts w:ascii="Times New Roman" w:hAnsi="Times New Roman" w:cs="Times New Roman"/>
          <w:b/>
          <w:bCs/>
          <w:sz w:val="28"/>
          <w:szCs w:val="28"/>
          <w:lang w:val="uk-UA"/>
        </w:rPr>
        <w:t>21</w:t>
      </w:r>
      <w:r w:rsidRPr="0015668A">
        <w:rPr>
          <w:rFonts w:ascii="Times New Roman" w:hAnsi="Times New Roman" w:cs="Times New Roman"/>
          <w:b/>
          <w:bCs/>
          <w:sz w:val="28"/>
          <w:szCs w:val="28"/>
        </w:rPr>
        <w:t xml:space="preserve"> рік</w:t>
      </w:r>
    </w:p>
    <w:p w14:paraId="52080AAF" w14:textId="77777777" w:rsidR="0015668A" w:rsidRPr="0015668A" w:rsidRDefault="0015668A" w:rsidP="0015668A">
      <w:pPr>
        <w:spacing w:after="0"/>
        <w:jc w:val="center"/>
        <w:rPr>
          <w:rFonts w:ascii="Times New Roman" w:hAnsi="Times New Roman" w:cs="Times New Roman"/>
          <w:b/>
          <w:color w:val="000000" w:themeColor="text1"/>
          <w:sz w:val="28"/>
          <w:szCs w:val="28"/>
          <w:lang w:val="uk-UA"/>
        </w:rPr>
      </w:pPr>
      <w:r w:rsidRPr="0015668A">
        <w:rPr>
          <w:rFonts w:ascii="Times New Roman" w:hAnsi="Times New Roman" w:cs="Times New Roman"/>
          <w:b/>
          <w:color w:val="000000" w:themeColor="text1"/>
          <w:sz w:val="28"/>
          <w:szCs w:val="28"/>
          <w:lang w:val="uk-UA"/>
        </w:rPr>
        <w:lastRenderedPageBreak/>
        <w:t>Зміст</w:t>
      </w:r>
    </w:p>
    <w:p w14:paraId="198EB784" w14:textId="2D19DB05" w:rsidR="0015668A" w:rsidRPr="0015668A" w:rsidRDefault="0015668A" w:rsidP="0015668A">
      <w:pPr>
        <w:spacing w:after="0"/>
        <w:jc w:val="center"/>
        <w:rPr>
          <w:rFonts w:ascii="Times New Roman" w:hAnsi="Times New Roman" w:cs="Times New Roman"/>
          <w:b/>
          <w:color w:val="000000" w:themeColor="text1"/>
          <w:sz w:val="28"/>
          <w:szCs w:val="28"/>
          <w:lang w:val="uk-UA"/>
        </w:rPr>
      </w:pPr>
      <w:r w:rsidRPr="0015668A">
        <w:rPr>
          <w:rFonts w:ascii="Times New Roman" w:hAnsi="Times New Roman" w:cstheme="minorHAnsi"/>
          <w:sz w:val="28"/>
          <w:szCs w:val="24"/>
          <w:lang w:val="uk-UA"/>
        </w:rPr>
        <w:t>1.Загальна інформація – ціль, мета та очікувані результати Програми-------</w:t>
      </w:r>
      <w:r w:rsidR="00C97AD8">
        <w:rPr>
          <w:rFonts w:ascii="Times New Roman" w:hAnsi="Times New Roman" w:cstheme="minorHAnsi"/>
          <w:sz w:val="28"/>
          <w:szCs w:val="24"/>
          <w:lang w:val="uk-UA"/>
        </w:rPr>
        <w:t>--</w:t>
      </w:r>
      <w:r w:rsidRPr="0015668A">
        <w:rPr>
          <w:rFonts w:ascii="Times New Roman" w:hAnsi="Times New Roman" w:cstheme="minorHAnsi"/>
          <w:sz w:val="28"/>
          <w:szCs w:val="24"/>
          <w:lang w:val="uk-UA"/>
        </w:rPr>
        <w:t>--</w:t>
      </w:r>
      <w:r w:rsidR="00415847">
        <w:rPr>
          <w:rFonts w:ascii="Times New Roman" w:hAnsi="Times New Roman" w:cstheme="minorHAnsi"/>
          <w:sz w:val="28"/>
          <w:szCs w:val="24"/>
          <w:lang w:val="uk-UA"/>
        </w:rPr>
        <w:t>-</w:t>
      </w:r>
      <w:r w:rsidRPr="0015668A">
        <w:rPr>
          <w:rFonts w:ascii="Times New Roman" w:hAnsi="Times New Roman" w:cstheme="minorHAnsi"/>
          <w:sz w:val="28"/>
          <w:szCs w:val="24"/>
          <w:lang w:val="uk-UA"/>
        </w:rPr>
        <w:t>-1</w:t>
      </w:r>
    </w:p>
    <w:p w14:paraId="1322F190" w14:textId="3F574FD6" w:rsidR="0015668A" w:rsidRPr="0015668A" w:rsidRDefault="0015668A" w:rsidP="0015668A">
      <w:pPr>
        <w:spacing w:after="0" w:line="276" w:lineRule="auto"/>
        <w:contextualSpacing/>
        <w:jc w:val="both"/>
        <w:outlineLvl w:val="0"/>
        <w:rPr>
          <w:rFonts w:ascii="Times New Roman" w:hAnsi="Times New Roman" w:cstheme="minorHAnsi"/>
          <w:bCs/>
          <w:sz w:val="28"/>
          <w:szCs w:val="28"/>
          <w:lang w:val="uk-UA"/>
        </w:rPr>
      </w:pPr>
      <w:r w:rsidRPr="0015668A">
        <w:rPr>
          <w:rFonts w:ascii="Times New Roman" w:hAnsi="Times New Roman" w:cstheme="minorHAnsi"/>
          <w:sz w:val="28"/>
          <w:szCs w:val="24"/>
          <w:lang w:val="uk-UA"/>
        </w:rPr>
        <w:t xml:space="preserve">1.1. </w:t>
      </w:r>
      <w:r w:rsidRPr="0015668A">
        <w:rPr>
          <w:rFonts w:ascii="Times New Roman" w:hAnsi="Times New Roman" w:cstheme="minorHAnsi"/>
          <w:bCs/>
          <w:sz w:val="28"/>
          <w:szCs w:val="28"/>
          <w:lang w:val="uk-UA"/>
        </w:rPr>
        <w:t>Обґрунтування необхідності прийняття Програми---------------------------</w:t>
      </w:r>
      <w:r w:rsidR="00C97AD8">
        <w:rPr>
          <w:rFonts w:ascii="Times New Roman" w:hAnsi="Times New Roman" w:cstheme="minorHAnsi"/>
          <w:bCs/>
          <w:sz w:val="28"/>
          <w:szCs w:val="28"/>
          <w:lang w:val="uk-UA"/>
        </w:rPr>
        <w:t>----</w:t>
      </w:r>
      <w:r w:rsidRPr="0015668A">
        <w:rPr>
          <w:rFonts w:ascii="Times New Roman" w:hAnsi="Times New Roman" w:cstheme="minorHAnsi"/>
          <w:bCs/>
          <w:sz w:val="28"/>
          <w:szCs w:val="28"/>
          <w:lang w:val="uk-UA"/>
        </w:rPr>
        <w:t>--1</w:t>
      </w:r>
    </w:p>
    <w:p w14:paraId="3E99D40A" w14:textId="727E5CBA" w:rsidR="0015668A" w:rsidRPr="0015668A" w:rsidRDefault="0015668A" w:rsidP="0015668A">
      <w:pPr>
        <w:spacing w:after="0" w:line="276" w:lineRule="auto"/>
        <w:contextualSpacing/>
        <w:jc w:val="both"/>
        <w:outlineLvl w:val="0"/>
        <w:rPr>
          <w:rFonts w:ascii="Times New Roman" w:hAnsi="Times New Roman" w:cstheme="minorHAnsi"/>
          <w:bCs/>
          <w:sz w:val="28"/>
          <w:szCs w:val="28"/>
          <w:lang w:val="uk-UA"/>
        </w:rPr>
      </w:pPr>
      <w:r w:rsidRPr="0015668A">
        <w:rPr>
          <w:rFonts w:ascii="Times New Roman" w:hAnsi="Times New Roman" w:cstheme="minorHAnsi"/>
          <w:bCs/>
          <w:sz w:val="28"/>
          <w:szCs w:val="28"/>
          <w:lang w:val="uk-UA"/>
        </w:rPr>
        <w:t>1.2. Мета Програми та очікувані результати-----------------------------------------</w:t>
      </w:r>
      <w:r w:rsidR="00C97AD8">
        <w:rPr>
          <w:rFonts w:ascii="Times New Roman" w:hAnsi="Times New Roman" w:cstheme="minorHAnsi"/>
          <w:bCs/>
          <w:sz w:val="28"/>
          <w:szCs w:val="28"/>
          <w:lang w:val="uk-UA"/>
        </w:rPr>
        <w:t>--</w:t>
      </w:r>
      <w:r w:rsidR="00415847">
        <w:rPr>
          <w:rFonts w:ascii="Times New Roman" w:hAnsi="Times New Roman" w:cstheme="minorHAnsi"/>
          <w:bCs/>
          <w:sz w:val="28"/>
          <w:szCs w:val="28"/>
          <w:lang w:val="uk-UA"/>
        </w:rPr>
        <w:t>-</w:t>
      </w:r>
      <w:r w:rsidR="00C97AD8">
        <w:rPr>
          <w:rFonts w:ascii="Times New Roman" w:hAnsi="Times New Roman" w:cstheme="minorHAnsi"/>
          <w:bCs/>
          <w:sz w:val="28"/>
          <w:szCs w:val="28"/>
          <w:lang w:val="uk-UA"/>
        </w:rPr>
        <w:t>-</w:t>
      </w:r>
      <w:r w:rsidRPr="0015668A">
        <w:rPr>
          <w:rFonts w:ascii="Times New Roman" w:hAnsi="Times New Roman" w:cstheme="minorHAnsi"/>
          <w:bCs/>
          <w:sz w:val="28"/>
          <w:szCs w:val="28"/>
          <w:lang w:val="uk-UA"/>
        </w:rPr>
        <w:t>-1</w:t>
      </w:r>
    </w:p>
    <w:p w14:paraId="2E685C59" w14:textId="7D68C73D" w:rsidR="0015668A" w:rsidRPr="0015668A" w:rsidRDefault="0015668A" w:rsidP="0015668A">
      <w:pPr>
        <w:spacing w:after="0" w:line="276" w:lineRule="auto"/>
        <w:contextualSpacing/>
        <w:jc w:val="both"/>
        <w:outlineLvl w:val="0"/>
        <w:rPr>
          <w:rFonts w:ascii="Times New Roman" w:eastAsia="TimesNewRoman" w:hAnsi="Times New Roman" w:cstheme="minorHAnsi"/>
          <w:color w:val="000000"/>
          <w:sz w:val="28"/>
          <w:szCs w:val="28"/>
          <w:lang w:val="uk-UA"/>
        </w:rPr>
      </w:pPr>
      <w:r w:rsidRPr="0015668A">
        <w:rPr>
          <w:rFonts w:ascii="Times New Roman" w:hAnsi="Times New Roman" w:cstheme="minorHAnsi"/>
          <w:bCs/>
          <w:sz w:val="28"/>
          <w:szCs w:val="28"/>
          <w:lang w:val="uk-UA"/>
        </w:rPr>
        <w:t xml:space="preserve">1.3. </w:t>
      </w:r>
      <w:r w:rsidRPr="0015668A">
        <w:rPr>
          <w:rFonts w:ascii="Times New Roman" w:eastAsia="TimesNewRoman" w:hAnsi="Times New Roman" w:cstheme="minorHAnsi"/>
          <w:color w:val="000000"/>
          <w:sz w:val="28"/>
          <w:szCs w:val="28"/>
          <w:lang w:val="uk-UA"/>
        </w:rPr>
        <w:t>Основні напрямки Програми та заходи щодо їх виконання---------------</w:t>
      </w:r>
      <w:r w:rsidR="00C97AD8">
        <w:rPr>
          <w:rFonts w:ascii="Times New Roman" w:eastAsia="TimesNewRoman" w:hAnsi="Times New Roman" w:cstheme="minorHAnsi"/>
          <w:color w:val="000000"/>
          <w:sz w:val="28"/>
          <w:szCs w:val="28"/>
          <w:lang w:val="uk-UA"/>
        </w:rPr>
        <w:t>----</w:t>
      </w:r>
      <w:r w:rsidRPr="0015668A">
        <w:rPr>
          <w:rFonts w:ascii="Times New Roman" w:eastAsia="TimesNewRoman" w:hAnsi="Times New Roman" w:cstheme="minorHAnsi"/>
          <w:color w:val="000000"/>
          <w:sz w:val="28"/>
          <w:szCs w:val="28"/>
          <w:lang w:val="uk-UA"/>
        </w:rPr>
        <w:t>---2</w:t>
      </w:r>
    </w:p>
    <w:p w14:paraId="74AB9E91" w14:textId="0C719F9E" w:rsidR="0015668A" w:rsidRPr="0015668A" w:rsidRDefault="0015668A" w:rsidP="0015668A">
      <w:pPr>
        <w:autoSpaceDE w:val="0"/>
        <w:autoSpaceDN w:val="0"/>
        <w:adjustRightInd w:val="0"/>
        <w:spacing w:after="0" w:line="240" w:lineRule="auto"/>
        <w:contextualSpacing/>
        <w:outlineLvl w:val="1"/>
        <w:rPr>
          <w:rFonts w:ascii="Times New Roman" w:eastAsia="TimesNewRoman" w:hAnsi="Times New Roman" w:cstheme="minorHAnsi"/>
          <w:color w:val="000000"/>
          <w:sz w:val="28"/>
          <w:szCs w:val="28"/>
          <w:lang w:val="uk-UA"/>
        </w:rPr>
      </w:pPr>
      <w:r w:rsidRPr="0015668A">
        <w:rPr>
          <w:rFonts w:ascii="Times New Roman" w:eastAsia="TimesNewRoman" w:hAnsi="Times New Roman" w:cstheme="minorHAnsi"/>
          <w:color w:val="000000"/>
          <w:sz w:val="28"/>
          <w:szCs w:val="28"/>
          <w:lang w:val="uk-UA"/>
        </w:rPr>
        <w:t>1.4. Фінансування Програми---------------------------------------------------------</w:t>
      </w:r>
      <w:r w:rsidR="00C97AD8">
        <w:rPr>
          <w:rFonts w:ascii="Times New Roman" w:eastAsia="TimesNewRoman" w:hAnsi="Times New Roman" w:cstheme="minorHAnsi"/>
          <w:color w:val="000000"/>
          <w:sz w:val="28"/>
          <w:szCs w:val="28"/>
          <w:lang w:val="uk-UA"/>
        </w:rPr>
        <w:t>----</w:t>
      </w:r>
      <w:r w:rsidRPr="0015668A">
        <w:rPr>
          <w:rFonts w:ascii="Times New Roman" w:eastAsia="TimesNewRoman" w:hAnsi="Times New Roman" w:cstheme="minorHAnsi"/>
          <w:color w:val="000000"/>
          <w:sz w:val="28"/>
          <w:szCs w:val="28"/>
          <w:lang w:val="uk-UA"/>
        </w:rPr>
        <w:t>-----3</w:t>
      </w:r>
    </w:p>
    <w:p w14:paraId="76EF1184" w14:textId="26093C46" w:rsidR="0015668A" w:rsidRPr="0015668A" w:rsidRDefault="0015668A" w:rsidP="0015668A">
      <w:pPr>
        <w:autoSpaceDE w:val="0"/>
        <w:autoSpaceDN w:val="0"/>
        <w:adjustRightInd w:val="0"/>
        <w:spacing w:after="0" w:line="240" w:lineRule="auto"/>
        <w:contextualSpacing/>
        <w:outlineLvl w:val="1"/>
        <w:rPr>
          <w:rFonts w:ascii="Times New Roman" w:hAnsi="Times New Roman" w:cs="Times New Roman"/>
          <w:bCs/>
          <w:color w:val="000000" w:themeColor="text1"/>
          <w:sz w:val="28"/>
          <w:szCs w:val="28"/>
          <w:lang w:val="uk-UA"/>
        </w:rPr>
      </w:pPr>
      <w:r w:rsidRPr="0015668A">
        <w:rPr>
          <w:rFonts w:ascii="Times New Roman" w:eastAsia="TimesNewRoman" w:hAnsi="Times New Roman" w:cstheme="minorHAnsi"/>
          <w:color w:val="000000"/>
          <w:sz w:val="28"/>
          <w:szCs w:val="28"/>
          <w:lang w:val="uk-UA"/>
        </w:rPr>
        <w:t xml:space="preserve">2. </w:t>
      </w:r>
      <w:r w:rsidRPr="0015668A">
        <w:rPr>
          <w:rFonts w:ascii="Times New Roman" w:hAnsi="Times New Roman" w:cs="Times New Roman"/>
          <w:bCs/>
          <w:color w:val="000000" w:themeColor="text1"/>
          <w:sz w:val="28"/>
          <w:szCs w:val="28"/>
          <w:lang w:val="uk-UA"/>
        </w:rPr>
        <w:t>Загальна інформація про активи громади----------------------------------------</w:t>
      </w:r>
      <w:r w:rsidR="00C97AD8">
        <w:rPr>
          <w:rFonts w:ascii="Times New Roman" w:hAnsi="Times New Roman" w:cs="Times New Roman"/>
          <w:bCs/>
          <w:color w:val="000000" w:themeColor="text1"/>
          <w:sz w:val="28"/>
          <w:szCs w:val="28"/>
          <w:lang w:val="uk-UA"/>
        </w:rPr>
        <w:t>-----</w:t>
      </w:r>
      <w:r w:rsidRPr="0015668A">
        <w:rPr>
          <w:rFonts w:ascii="Times New Roman" w:hAnsi="Times New Roman" w:cs="Times New Roman"/>
          <w:bCs/>
          <w:color w:val="000000" w:themeColor="text1"/>
          <w:sz w:val="28"/>
          <w:szCs w:val="28"/>
          <w:lang w:val="uk-UA"/>
        </w:rPr>
        <w:t>--3</w:t>
      </w:r>
    </w:p>
    <w:p w14:paraId="4C7FE412" w14:textId="1C6EE6DA" w:rsidR="0015668A" w:rsidRPr="0015668A" w:rsidRDefault="0015668A" w:rsidP="0015668A">
      <w:pPr>
        <w:spacing w:after="0" w:line="240" w:lineRule="auto"/>
        <w:contextualSpacing/>
        <w:jc w:val="both"/>
        <w:outlineLvl w:val="1"/>
        <w:rPr>
          <w:rFonts w:ascii="Times New Roman" w:hAnsi="Times New Roman" w:cs="Times New Roman"/>
          <w:sz w:val="28"/>
          <w:szCs w:val="28"/>
          <w:lang w:val="uk-UA"/>
        </w:rPr>
      </w:pPr>
      <w:r w:rsidRPr="0015668A">
        <w:rPr>
          <w:rFonts w:ascii="Times New Roman" w:hAnsi="Times New Roman" w:cs="Times New Roman"/>
          <w:bCs/>
          <w:color w:val="000000" w:themeColor="text1"/>
          <w:sz w:val="28"/>
          <w:szCs w:val="28"/>
          <w:lang w:val="uk-UA"/>
        </w:rPr>
        <w:t>2.1.</w:t>
      </w:r>
      <w:r w:rsidRPr="0015668A">
        <w:rPr>
          <w:rFonts w:ascii="Times New Roman" w:hAnsi="Times New Roman" w:cs="Times New Roman"/>
          <w:sz w:val="28"/>
          <w:szCs w:val="28"/>
          <w:lang w:val="uk-UA"/>
        </w:rPr>
        <w:t>Аналіз структури майна Ніжинської територіальної програми------------</w:t>
      </w:r>
      <w:r w:rsidR="00C97AD8">
        <w:rPr>
          <w:rFonts w:ascii="Times New Roman" w:hAnsi="Times New Roman" w:cs="Times New Roman"/>
          <w:sz w:val="28"/>
          <w:szCs w:val="28"/>
          <w:lang w:val="uk-UA"/>
        </w:rPr>
        <w:t>-----</w:t>
      </w:r>
      <w:r w:rsidRPr="0015668A">
        <w:rPr>
          <w:rFonts w:ascii="Times New Roman" w:hAnsi="Times New Roman" w:cs="Times New Roman"/>
          <w:sz w:val="28"/>
          <w:szCs w:val="28"/>
          <w:lang w:val="uk-UA"/>
        </w:rPr>
        <w:t>---3</w:t>
      </w:r>
    </w:p>
    <w:p w14:paraId="615D6EC3" w14:textId="0DFEE523" w:rsidR="0015668A" w:rsidRPr="0015668A" w:rsidRDefault="0015668A" w:rsidP="0015668A">
      <w:pPr>
        <w:spacing w:after="0" w:line="240" w:lineRule="auto"/>
        <w:contextualSpacing/>
        <w:jc w:val="both"/>
        <w:outlineLvl w:val="1"/>
        <w:rPr>
          <w:rFonts w:ascii="Times New Roman" w:hAnsi="Times New Roman" w:cs="Times New Roman"/>
          <w:sz w:val="28"/>
          <w:szCs w:val="28"/>
          <w:lang w:val="uk-UA"/>
        </w:rPr>
      </w:pPr>
      <w:r w:rsidRPr="0015668A">
        <w:rPr>
          <w:rFonts w:ascii="Times New Roman" w:hAnsi="Times New Roman" w:cs="Times New Roman"/>
          <w:sz w:val="28"/>
          <w:szCs w:val="28"/>
          <w:lang w:val="uk-UA"/>
        </w:rPr>
        <w:t xml:space="preserve">2.2. </w:t>
      </w:r>
      <w:r w:rsidRPr="0015668A">
        <w:rPr>
          <w:rFonts w:ascii="Times New Roman" w:hAnsi="Times New Roman" w:cs="Times New Roman"/>
          <w:bCs/>
          <w:color w:val="000000" w:themeColor="text1"/>
          <w:sz w:val="28"/>
          <w:szCs w:val="28"/>
          <w:lang w:val="uk-UA"/>
        </w:rPr>
        <w:t>Інформація про земельні ділянки об’єднаної територіальної громади---</w:t>
      </w:r>
      <w:r w:rsidR="00C97AD8">
        <w:rPr>
          <w:rFonts w:ascii="Times New Roman" w:hAnsi="Times New Roman" w:cs="Times New Roman"/>
          <w:bCs/>
          <w:color w:val="000000" w:themeColor="text1"/>
          <w:sz w:val="28"/>
          <w:szCs w:val="28"/>
          <w:lang w:val="uk-UA"/>
        </w:rPr>
        <w:t>-----</w:t>
      </w:r>
      <w:r w:rsidRPr="0015668A">
        <w:rPr>
          <w:rFonts w:ascii="Times New Roman" w:hAnsi="Times New Roman" w:cs="Times New Roman"/>
          <w:bCs/>
          <w:color w:val="000000" w:themeColor="text1"/>
          <w:sz w:val="28"/>
          <w:szCs w:val="28"/>
          <w:lang w:val="uk-UA"/>
        </w:rPr>
        <w:t>-</w:t>
      </w:r>
      <w:r w:rsidRPr="0015668A">
        <w:rPr>
          <w:rFonts w:ascii="Times New Roman" w:hAnsi="Times New Roman" w:cs="Times New Roman"/>
          <w:b/>
          <w:sz w:val="28"/>
          <w:szCs w:val="28"/>
          <w:lang w:val="uk-UA"/>
        </w:rPr>
        <w:t>-</w:t>
      </w:r>
      <w:r w:rsidRPr="0015668A">
        <w:rPr>
          <w:rFonts w:ascii="Times New Roman" w:hAnsi="Times New Roman" w:cs="Times New Roman"/>
          <w:sz w:val="28"/>
          <w:szCs w:val="28"/>
          <w:lang w:val="uk-UA"/>
        </w:rPr>
        <w:t>6</w:t>
      </w:r>
    </w:p>
    <w:p w14:paraId="586F2214" w14:textId="5F232E95" w:rsidR="0015668A" w:rsidRPr="0015668A" w:rsidRDefault="0015668A" w:rsidP="0015668A">
      <w:pPr>
        <w:spacing w:after="0" w:line="240" w:lineRule="auto"/>
        <w:contextualSpacing/>
        <w:jc w:val="both"/>
        <w:outlineLvl w:val="1"/>
        <w:rPr>
          <w:rFonts w:ascii="Times New Roman" w:hAnsi="Times New Roman" w:cs="Times New Roman"/>
          <w:sz w:val="28"/>
          <w:szCs w:val="28"/>
          <w:lang w:val="uk-UA"/>
        </w:rPr>
      </w:pPr>
      <w:r w:rsidRPr="0015668A">
        <w:rPr>
          <w:rFonts w:ascii="Times New Roman" w:hAnsi="Times New Roman" w:cs="Times New Roman"/>
          <w:sz w:val="28"/>
          <w:szCs w:val="28"/>
          <w:lang w:val="uk-UA"/>
        </w:rPr>
        <w:t>2.2.</w:t>
      </w:r>
      <w:r w:rsidRPr="0015668A">
        <w:rPr>
          <w:rFonts w:ascii="Times New Roman" w:eastAsia="Times New Roman" w:hAnsi="Times New Roman" w:cs="Times New Roman"/>
          <w:color w:val="000000"/>
          <w:sz w:val="28"/>
          <w:szCs w:val="24"/>
          <w:lang w:val="uk-UA" w:eastAsia="uk-UA"/>
        </w:rPr>
        <w:t xml:space="preserve"> Структура майна. Земля------------------------------------------------------------</w:t>
      </w:r>
      <w:r w:rsidR="00C97AD8">
        <w:rPr>
          <w:rFonts w:ascii="Times New Roman" w:eastAsia="Times New Roman" w:hAnsi="Times New Roman" w:cs="Times New Roman"/>
          <w:color w:val="000000"/>
          <w:sz w:val="28"/>
          <w:szCs w:val="24"/>
          <w:lang w:val="uk-UA" w:eastAsia="uk-UA"/>
        </w:rPr>
        <w:t>-----</w:t>
      </w:r>
      <w:r w:rsidRPr="0015668A">
        <w:rPr>
          <w:rFonts w:ascii="Times New Roman" w:eastAsia="Times New Roman" w:hAnsi="Times New Roman" w:cs="Times New Roman"/>
          <w:color w:val="000000"/>
          <w:sz w:val="28"/>
          <w:szCs w:val="24"/>
          <w:lang w:val="uk-UA" w:eastAsia="uk-UA"/>
        </w:rPr>
        <w:t>--</w:t>
      </w:r>
      <w:r w:rsidRPr="0015668A">
        <w:rPr>
          <w:rFonts w:ascii="Times New Roman" w:hAnsi="Times New Roman" w:cs="Times New Roman"/>
          <w:sz w:val="28"/>
          <w:szCs w:val="28"/>
          <w:lang w:val="uk-UA"/>
        </w:rPr>
        <w:t>6</w:t>
      </w:r>
    </w:p>
    <w:p w14:paraId="3A7B410B" w14:textId="1783D874"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hAnsi="Times New Roman" w:cs="Times New Roman"/>
          <w:sz w:val="28"/>
          <w:szCs w:val="28"/>
          <w:lang w:val="uk-UA"/>
        </w:rPr>
        <w:t>3.Оформлення прав власності на нерухоме майно Ніжинської територіальної громади, відмінне від земельних ділянок--------------------------------------------</w:t>
      </w:r>
      <w:r w:rsidR="00C97AD8">
        <w:rPr>
          <w:rFonts w:ascii="Times New Roman" w:hAnsi="Times New Roman" w:cs="Times New Roman"/>
          <w:sz w:val="28"/>
          <w:szCs w:val="28"/>
          <w:lang w:val="uk-UA"/>
        </w:rPr>
        <w:t>-----</w:t>
      </w:r>
      <w:r w:rsidRPr="0015668A">
        <w:rPr>
          <w:rFonts w:ascii="Times New Roman" w:hAnsi="Times New Roman" w:cs="Times New Roman"/>
          <w:sz w:val="28"/>
          <w:szCs w:val="28"/>
          <w:lang w:val="uk-UA"/>
        </w:rPr>
        <w:t>--6</w:t>
      </w:r>
    </w:p>
    <w:p w14:paraId="257B0C6E" w14:textId="1E5E17BE" w:rsidR="0015668A" w:rsidRPr="0015668A" w:rsidRDefault="0015668A" w:rsidP="0015668A">
      <w:pPr>
        <w:spacing w:after="0" w:line="240" w:lineRule="auto"/>
        <w:jc w:val="both"/>
        <w:rPr>
          <w:rFonts w:ascii="Times New Roman" w:hAnsi="Times New Roman" w:cs="Times New Roman"/>
          <w:color w:val="000000" w:themeColor="text1"/>
          <w:sz w:val="28"/>
          <w:szCs w:val="28"/>
          <w:lang w:val="uk-UA"/>
        </w:rPr>
      </w:pPr>
      <w:r w:rsidRPr="0015668A">
        <w:rPr>
          <w:rFonts w:ascii="Times New Roman" w:hAnsi="Times New Roman" w:cs="Times New Roman"/>
          <w:sz w:val="28"/>
          <w:szCs w:val="28"/>
          <w:lang w:val="uk-UA"/>
        </w:rPr>
        <w:t>4.</w:t>
      </w:r>
      <w:r w:rsidRPr="0015668A">
        <w:rPr>
          <w:rFonts w:ascii="Times New Roman" w:hAnsi="Times New Roman" w:cs="Times New Roman"/>
          <w:color w:val="000000" w:themeColor="text1"/>
          <w:sz w:val="28"/>
          <w:szCs w:val="28"/>
          <w:lang w:val="uk-UA" w:eastAsia="ru-RU"/>
        </w:rPr>
        <w:t>Внесення до Державного реєстру речових прав на нерухоме майно інформації про право власності Ніжинської територіальної громади на нерухоме майно, право на яке зареєстроване до 01.01.2013 року</w:t>
      </w:r>
      <w:r w:rsidRPr="0015668A">
        <w:rPr>
          <w:rFonts w:ascii="Times New Roman" w:hAnsi="Times New Roman" w:cs="Times New Roman"/>
          <w:color w:val="000000" w:themeColor="text1"/>
          <w:sz w:val="28"/>
          <w:szCs w:val="28"/>
          <w:lang w:val="uk-UA"/>
        </w:rPr>
        <w:t xml:space="preserve"> ------------</w:t>
      </w:r>
      <w:r w:rsidR="00C97AD8">
        <w:rPr>
          <w:rFonts w:ascii="Times New Roman" w:hAnsi="Times New Roman" w:cs="Times New Roman"/>
          <w:color w:val="000000" w:themeColor="text1"/>
          <w:sz w:val="28"/>
          <w:szCs w:val="28"/>
          <w:lang w:val="uk-UA"/>
        </w:rPr>
        <w:t>------------------------------------</w:t>
      </w:r>
      <w:r w:rsidRPr="0015668A">
        <w:rPr>
          <w:rFonts w:ascii="Times New Roman" w:hAnsi="Times New Roman" w:cs="Times New Roman"/>
          <w:color w:val="000000" w:themeColor="text1"/>
          <w:sz w:val="28"/>
          <w:szCs w:val="28"/>
          <w:lang w:val="uk-UA"/>
        </w:rPr>
        <w:t>---8</w:t>
      </w:r>
    </w:p>
    <w:p w14:paraId="7C988BBC" w14:textId="487487CD" w:rsidR="0015668A" w:rsidRPr="0015668A" w:rsidRDefault="0015668A" w:rsidP="0015668A">
      <w:pPr>
        <w:spacing w:after="0" w:line="240" w:lineRule="auto"/>
        <w:jc w:val="both"/>
        <w:rPr>
          <w:rFonts w:ascii="Times New Roman" w:eastAsia="Calibri" w:hAnsi="Times New Roman" w:cs="Times New Roman"/>
          <w:sz w:val="28"/>
          <w:szCs w:val="28"/>
          <w:lang w:val="uk-UA"/>
        </w:rPr>
      </w:pPr>
      <w:r w:rsidRPr="0015668A">
        <w:rPr>
          <w:rFonts w:ascii="Times New Roman" w:hAnsi="Times New Roman" w:cs="Times New Roman"/>
          <w:color w:val="000000" w:themeColor="text1"/>
          <w:sz w:val="28"/>
          <w:szCs w:val="28"/>
          <w:lang w:val="uk-UA"/>
        </w:rPr>
        <w:t xml:space="preserve">5. </w:t>
      </w:r>
      <w:r w:rsidRPr="0015668A">
        <w:rPr>
          <w:rFonts w:ascii="Times New Roman" w:eastAsia="Calibri" w:hAnsi="Times New Roman" w:cs="Times New Roman"/>
          <w:sz w:val="28"/>
          <w:szCs w:val="28"/>
          <w:lang w:val="uk-UA"/>
        </w:rPr>
        <w:t>Реєстрація прав на нерухоме майно Ніжинської територіальної громади, право власності на яке зареєстроване до 01.01.2012 року, якщо правовстановлюючий документ втрачено-----------------------------------------</w:t>
      </w:r>
      <w:r w:rsidR="00C97AD8">
        <w:rPr>
          <w:rFonts w:ascii="Times New Roman" w:eastAsia="Calibri" w:hAnsi="Times New Roman" w:cs="Times New Roman"/>
          <w:sz w:val="28"/>
          <w:szCs w:val="28"/>
          <w:lang w:val="uk-UA"/>
        </w:rPr>
        <w:t>----------------------------------</w:t>
      </w:r>
      <w:r w:rsidRPr="0015668A">
        <w:rPr>
          <w:rFonts w:ascii="Times New Roman" w:eastAsia="Calibri" w:hAnsi="Times New Roman" w:cs="Times New Roman"/>
          <w:sz w:val="28"/>
          <w:szCs w:val="28"/>
          <w:lang w:val="uk-UA"/>
        </w:rPr>
        <w:t>----9</w:t>
      </w:r>
    </w:p>
    <w:p w14:paraId="033598D9" w14:textId="5B77FC76" w:rsidR="0015668A" w:rsidRPr="0015668A" w:rsidRDefault="0015668A" w:rsidP="0015668A">
      <w:pPr>
        <w:spacing w:after="0" w:line="240" w:lineRule="auto"/>
        <w:jc w:val="both"/>
        <w:rPr>
          <w:rFonts w:ascii="Times New Roman" w:hAnsi="Times New Roman" w:cs="Times New Roman"/>
          <w:color w:val="000000" w:themeColor="text1"/>
          <w:sz w:val="28"/>
          <w:szCs w:val="28"/>
          <w:lang w:val="uk-UA" w:eastAsia="ru-RU"/>
        </w:rPr>
      </w:pPr>
      <w:r w:rsidRPr="0015668A">
        <w:rPr>
          <w:rFonts w:ascii="Times New Roman" w:eastAsia="Calibri" w:hAnsi="Times New Roman" w:cs="Times New Roman"/>
          <w:sz w:val="28"/>
          <w:szCs w:val="28"/>
          <w:lang w:val="uk-UA"/>
        </w:rPr>
        <w:t>6.</w:t>
      </w:r>
      <w:r w:rsidRPr="0015668A">
        <w:rPr>
          <w:rFonts w:cs="Calibri"/>
          <w:b/>
          <w:color w:val="333333"/>
          <w:sz w:val="28"/>
          <w:szCs w:val="28"/>
          <w:lang w:val="uk-UA" w:eastAsia="ru-RU"/>
        </w:rPr>
        <w:t xml:space="preserve"> </w:t>
      </w:r>
      <w:r w:rsidRPr="0015668A">
        <w:rPr>
          <w:rFonts w:ascii="Times New Roman" w:hAnsi="Times New Roman" w:cs="Times New Roman"/>
          <w:color w:val="000000" w:themeColor="text1"/>
          <w:sz w:val="28"/>
          <w:szCs w:val="28"/>
          <w:lang w:val="uk-UA" w:eastAsia="ru-RU"/>
        </w:rPr>
        <w:t>Реєстрація прав на нерухоме майно Ніжинської територіальної громади, яке знаходиться на обліку ради, її виконавчих органів або комунальних підприємств, установ, закладів, організацій, які утворені за рішенням ради, але право власності на яке не було зареєстроване до 01.01.2013 року------------</w:t>
      </w:r>
      <w:r w:rsidR="00C97AD8">
        <w:rPr>
          <w:rFonts w:ascii="Times New Roman" w:hAnsi="Times New Roman" w:cs="Times New Roman"/>
          <w:color w:val="000000" w:themeColor="text1"/>
          <w:sz w:val="28"/>
          <w:szCs w:val="28"/>
          <w:lang w:val="uk-UA" w:eastAsia="ru-RU"/>
        </w:rPr>
        <w:t>--------------------------</w:t>
      </w:r>
      <w:r w:rsidRPr="0015668A">
        <w:rPr>
          <w:rFonts w:ascii="Times New Roman" w:hAnsi="Times New Roman" w:cs="Times New Roman"/>
          <w:color w:val="000000" w:themeColor="text1"/>
          <w:sz w:val="28"/>
          <w:szCs w:val="28"/>
          <w:lang w:val="uk-UA" w:eastAsia="ru-RU"/>
        </w:rPr>
        <w:t>--10</w:t>
      </w:r>
    </w:p>
    <w:p w14:paraId="3A355F86" w14:textId="5E0402DE" w:rsidR="0015668A" w:rsidRPr="0015668A" w:rsidRDefault="0015668A" w:rsidP="0015668A">
      <w:pPr>
        <w:spacing w:after="0" w:line="240" w:lineRule="auto"/>
        <w:jc w:val="both"/>
        <w:rPr>
          <w:rFonts w:ascii="Times New Roman" w:eastAsia="Calibri" w:hAnsi="Times New Roman" w:cs="Times New Roman"/>
          <w:sz w:val="28"/>
          <w:szCs w:val="28"/>
          <w:lang w:val="uk-UA"/>
        </w:rPr>
      </w:pPr>
      <w:r w:rsidRPr="0015668A">
        <w:rPr>
          <w:rFonts w:ascii="Times New Roman" w:hAnsi="Times New Roman" w:cs="Times New Roman"/>
          <w:color w:val="000000" w:themeColor="text1"/>
          <w:sz w:val="28"/>
          <w:szCs w:val="28"/>
          <w:lang w:val="uk-UA" w:eastAsia="ru-RU"/>
        </w:rPr>
        <w:t xml:space="preserve">7. </w:t>
      </w:r>
      <w:r w:rsidRPr="0015668A">
        <w:rPr>
          <w:rFonts w:ascii="Times New Roman" w:eastAsia="Calibri" w:hAnsi="Times New Roman" w:cs="Times New Roman"/>
          <w:sz w:val="28"/>
          <w:szCs w:val="28"/>
          <w:lang w:val="uk-UA"/>
        </w:rPr>
        <w:t>Виявлення, оформлення прав та постановка на облік безхазяйного майна та майна відумерлої спадщини, вулиць і доріг населеного пункту---------------</w:t>
      </w:r>
      <w:r w:rsidR="00C97AD8">
        <w:rPr>
          <w:rFonts w:ascii="Times New Roman" w:eastAsia="Calibri" w:hAnsi="Times New Roman" w:cs="Times New Roman"/>
          <w:sz w:val="28"/>
          <w:szCs w:val="28"/>
          <w:lang w:val="uk-UA"/>
        </w:rPr>
        <w:t>----</w:t>
      </w:r>
      <w:r w:rsidRPr="0015668A">
        <w:rPr>
          <w:rFonts w:ascii="Times New Roman" w:eastAsia="Calibri" w:hAnsi="Times New Roman" w:cs="Times New Roman"/>
          <w:sz w:val="28"/>
          <w:szCs w:val="28"/>
          <w:lang w:val="uk-UA"/>
        </w:rPr>
        <w:t>--11</w:t>
      </w:r>
    </w:p>
    <w:p w14:paraId="2C9E7558" w14:textId="6B6D07E0" w:rsidR="0015668A" w:rsidRPr="0015668A" w:rsidRDefault="0015668A" w:rsidP="0015668A">
      <w:pPr>
        <w:spacing w:after="0" w:line="240" w:lineRule="auto"/>
        <w:jc w:val="both"/>
        <w:rPr>
          <w:rFonts w:ascii="Times New Roman" w:hAnsi="Times New Roman" w:cs="Times New Roman"/>
          <w:color w:val="000000" w:themeColor="text1"/>
          <w:sz w:val="28"/>
          <w:szCs w:val="28"/>
          <w:lang w:val="uk-UA"/>
        </w:rPr>
      </w:pPr>
      <w:r w:rsidRPr="0015668A">
        <w:rPr>
          <w:rFonts w:ascii="Times New Roman" w:eastAsia="Calibri" w:hAnsi="Times New Roman" w:cs="Times New Roman"/>
          <w:sz w:val="28"/>
          <w:szCs w:val="28"/>
          <w:lang w:val="uk-UA"/>
        </w:rPr>
        <w:t>8.</w:t>
      </w:r>
      <w:r w:rsidRPr="0015668A">
        <w:rPr>
          <w:b/>
          <w:color w:val="000000" w:themeColor="text1"/>
          <w:sz w:val="28"/>
          <w:szCs w:val="28"/>
          <w:lang w:val="uk-UA"/>
        </w:rPr>
        <w:t xml:space="preserve"> </w:t>
      </w:r>
      <w:r w:rsidRPr="0015668A">
        <w:rPr>
          <w:rFonts w:ascii="Times New Roman" w:hAnsi="Times New Roman" w:cs="Times New Roman"/>
          <w:color w:val="000000" w:themeColor="text1"/>
          <w:sz w:val="28"/>
          <w:szCs w:val="28"/>
          <w:lang w:val="uk-UA"/>
        </w:rPr>
        <w:t>Заходи з оформлення прав власності на нерухоме майно Ніжинської територіальної громади, відмінне від земельних ділянок-----------------------</w:t>
      </w:r>
      <w:r w:rsidR="00C97AD8">
        <w:rPr>
          <w:rFonts w:ascii="Times New Roman" w:hAnsi="Times New Roman" w:cs="Times New Roman"/>
          <w:color w:val="000000" w:themeColor="text1"/>
          <w:sz w:val="28"/>
          <w:szCs w:val="28"/>
          <w:lang w:val="uk-UA"/>
        </w:rPr>
        <w:t>----</w:t>
      </w:r>
      <w:r w:rsidRPr="0015668A">
        <w:rPr>
          <w:rFonts w:ascii="Times New Roman" w:hAnsi="Times New Roman" w:cs="Times New Roman"/>
          <w:color w:val="000000" w:themeColor="text1"/>
          <w:sz w:val="28"/>
          <w:szCs w:val="28"/>
          <w:lang w:val="uk-UA"/>
        </w:rPr>
        <w:t>--13</w:t>
      </w:r>
    </w:p>
    <w:p w14:paraId="56087D65" w14:textId="6239B94D" w:rsidR="0015668A" w:rsidRPr="0015668A" w:rsidRDefault="0015668A" w:rsidP="0015668A">
      <w:pPr>
        <w:spacing w:after="0" w:line="240" w:lineRule="auto"/>
        <w:jc w:val="both"/>
        <w:rPr>
          <w:rFonts w:ascii="Times New Roman" w:eastAsia="Arial" w:hAnsi="Times New Roman" w:cs="Times New Roman"/>
          <w:sz w:val="28"/>
          <w:szCs w:val="28"/>
          <w:lang w:val="uk-UA"/>
        </w:rPr>
      </w:pPr>
      <w:r w:rsidRPr="0015668A">
        <w:rPr>
          <w:rFonts w:ascii="Times New Roman" w:hAnsi="Times New Roman" w:cs="Times New Roman"/>
          <w:color w:val="000000" w:themeColor="text1"/>
          <w:sz w:val="28"/>
          <w:szCs w:val="28"/>
          <w:lang w:val="uk-UA"/>
        </w:rPr>
        <w:t>8.1.</w:t>
      </w:r>
      <w:r w:rsidRPr="0015668A">
        <w:rPr>
          <w:rFonts w:ascii="Times New Roman" w:eastAsia="Arial" w:hAnsi="Times New Roman" w:cs="Times New Roman"/>
          <w:sz w:val="28"/>
          <w:szCs w:val="28"/>
          <w:lang w:val="uk-UA"/>
        </w:rPr>
        <w:t>Виявлення, облік та збереження безхазяйного майна, визнання спадщини відумерлою та прийняття такого майна у комунальну власність Ніжинської територіальної громади в особі Ніжинської міської ради----------------------</w:t>
      </w:r>
      <w:r w:rsidR="00C97AD8">
        <w:rPr>
          <w:rFonts w:ascii="Times New Roman" w:eastAsia="Arial" w:hAnsi="Times New Roman" w:cs="Times New Roman"/>
          <w:sz w:val="28"/>
          <w:szCs w:val="28"/>
          <w:lang w:val="uk-UA"/>
        </w:rPr>
        <w:t>-----</w:t>
      </w:r>
      <w:r w:rsidRPr="0015668A">
        <w:rPr>
          <w:rFonts w:ascii="Times New Roman" w:eastAsia="Arial" w:hAnsi="Times New Roman" w:cs="Times New Roman"/>
          <w:sz w:val="28"/>
          <w:szCs w:val="28"/>
          <w:lang w:val="uk-UA"/>
        </w:rPr>
        <w:t>--13</w:t>
      </w:r>
    </w:p>
    <w:p w14:paraId="1EBF7006" w14:textId="12914B96"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eastAsia="Arial" w:hAnsi="Times New Roman" w:cs="Times New Roman"/>
          <w:sz w:val="28"/>
          <w:szCs w:val="28"/>
          <w:lang w:val="uk-UA"/>
        </w:rPr>
        <w:t xml:space="preserve">9. </w:t>
      </w:r>
      <w:r w:rsidRPr="0015668A">
        <w:rPr>
          <w:rFonts w:ascii="Times New Roman" w:hAnsi="Times New Roman" w:cs="Times New Roman"/>
          <w:sz w:val="28"/>
          <w:szCs w:val="28"/>
          <w:lang w:val="uk-UA"/>
        </w:rPr>
        <w:t>Заходи щодо підвищення ефективності управління комунальним майном Ніжинської територіальної громади-------------------------------------------------</w:t>
      </w:r>
      <w:r w:rsidR="00C97AD8">
        <w:rPr>
          <w:rFonts w:ascii="Times New Roman" w:hAnsi="Times New Roman" w:cs="Times New Roman"/>
          <w:sz w:val="28"/>
          <w:szCs w:val="28"/>
          <w:lang w:val="uk-UA"/>
        </w:rPr>
        <w:t>-----</w:t>
      </w:r>
      <w:r w:rsidRPr="0015668A">
        <w:rPr>
          <w:rFonts w:ascii="Times New Roman" w:hAnsi="Times New Roman" w:cs="Times New Roman"/>
          <w:sz w:val="28"/>
          <w:szCs w:val="28"/>
          <w:lang w:val="uk-UA"/>
        </w:rPr>
        <w:t>-16</w:t>
      </w:r>
    </w:p>
    <w:p w14:paraId="313951F9" w14:textId="3FCD9A2E"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hAnsi="Times New Roman" w:cs="Times New Roman"/>
          <w:sz w:val="28"/>
          <w:szCs w:val="28"/>
          <w:lang w:val="uk-UA"/>
        </w:rPr>
        <w:t>9.1. Передача в оренду нерухомого майна Ніжинської територіальної громади, відмінного від земельних ділянок--------------------------------------------------</w:t>
      </w:r>
      <w:r w:rsidR="00C97AD8">
        <w:rPr>
          <w:rFonts w:ascii="Times New Roman" w:hAnsi="Times New Roman" w:cs="Times New Roman"/>
          <w:sz w:val="28"/>
          <w:szCs w:val="28"/>
          <w:lang w:val="uk-UA"/>
        </w:rPr>
        <w:t>------</w:t>
      </w:r>
      <w:r w:rsidRPr="0015668A">
        <w:rPr>
          <w:rFonts w:ascii="Times New Roman" w:hAnsi="Times New Roman" w:cs="Times New Roman"/>
          <w:sz w:val="28"/>
          <w:szCs w:val="28"/>
          <w:lang w:val="uk-UA"/>
        </w:rPr>
        <w:t>--16</w:t>
      </w:r>
    </w:p>
    <w:p w14:paraId="7F0A9558" w14:textId="0E7C3AFB"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hAnsi="Times New Roman" w:cs="Times New Roman"/>
          <w:sz w:val="28"/>
          <w:szCs w:val="28"/>
          <w:lang w:val="uk-UA"/>
        </w:rPr>
        <w:t>10.Заходи щодо приватизації майна  Ніжинської територіальної громади-</w:t>
      </w:r>
      <w:r w:rsidR="00C97AD8">
        <w:rPr>
          <w:rFonts w:ascii="Times New Roman" w:hAnsi="Times New Roman" w:cs="Times New Roman"/>
          <w:sz w:val="28"/>
          <w:szCs w:val="28"/>
          <w:lang w:val="uk-UA"/>
        </w:rPr>
        <w:t>-----</w:t>
      </w:r>
      <w:r w:rsidRPr="0015668A">
        <w:rPr>
          <w:rFonts w:ascii="Times New Roman" w:hAnsi="Times New Roman" w:cs="Times New Roman"/>
          <w:sz w:val="28"/>
          <w:szCs w:val="28"/>
          <w:lang w:val="uk-UA"/>
        </w:rPr>
        <w:t>--25</w:t>
      </w:r>
    </w:p>
    <w:p w14:paraId="541053A5" w14:textId="2C69AF22"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hAnsi="Times New Roman" w:cs="Times New Roman"/>
          <w:sz w:val="28"/>
          <w:szCs w:val="28"/>
          <w:lang w:val="uk-UA"/>
        </w:rPr>
        <w:t>11.</w:t>
      </w:r>
      <w:r w:rsidRPr="0015668A">
        <w:rPr>
          <w:b/>
          <w:sz w:val="28"/>
          <w:szCs w:val="28"/>
          <w:lang w:val="uk-UA"/>
        </w:rPr>
        <w:t xml:space="preserve"> </w:t>
      </w:r>
      <w:r w:rsidRPr="0015668A">
        <w:rPr>
          <w:rFonts w:ascii="Times New Roman" w:hAnsi="Times New Roman" w:cs="Times New Roman"/>
          <w:sz w:val="28"/>
          <w:szCs w:val="28"/>
          <w:lang w:val="uk-UA"/>
        </w:rPr>
        <w:t>Заходи щодо списання майна Ніжинської територіальної громади-----</w:t>
      </w:r>
      <w:r w:rsidR="00C97AD8">
        <w:rPr>
          <w:rFonts w:ascii="Times New Roman" w:hAnsi="Times New Roman" w:cs="Times New Roman"/>
          <w:sz w:val="28"/>
          <w:szCs w:val="28"/>
          <w:lang w:val="uk-UA"/>
        </w:rPr>
        <w:t>------</w:t>
      </w:r>
      <w:r w:rsidRPr="0015668A">
        <w:rPr>
          <w:rFonts w:ascii="Times New Roman" w:hAnsi="Times New Roman" w:cs="Times New Roman"/>
          <w:sz w:val="28"/>
          <w:szCs w:val="28"/>
          <w:lang w:val="uk-UA"/>
        </w:rPr>
        <w:t>--27</w:t>
      </w:r>
    </w:p>
    <w:p w14:paraId="1165B264" w14:textId="7E15AE42"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hAnsi="Times New Roman" w:cs="Times New Roman"/>
          <w:sz w:val="28"/>
          <w:szCs w:val="28"/>
          <w:lang w:val="uk-UA"/>
        </w:rPr>
        <w:t>12.</w:t>
      </w:r>
      <w:r w:rsidRPr="0015668A">
        <w:rPr>
          <w:b/>
          <w:sz w:val="28"/>
          <w:szCs w:val="28"/>
          <w:lang w:val="uk-UA"/>
        </w:rPr>
        <w:t xml:space="preserve"> </w:t>
      </w:r>
      <w:r w:rsidRPr="0015668A">
        <w:rPr>
          <w:rFonts w:ascii="Times New Roman" w:hAnsi="Times New Roman" w:cs="Times New Roman"/>
          <w:sz w:val="28"/>
          <w:szCs w:val="28"/>
          <w:lang w:val="uk-UA"/>
        </w:rPr>
        <w:t>Заходи щодо відчуження майна Ніжинської територіальної громади---</w:t>
      </w:r>
      <w:r w:rsidR="00C97AD8">
        <w:rPr>
          <w:rFonts w:ascii="Times New Roman" w:hAnsi="Times New Roman" w:cs="Times New Roman"/>
          <w:sz w:val="28"/>
          <w:szCs w:val="28"/>
          <w:lang w:val="uk-UA"/>
        </w:rPr>
        <w:t>------</w:t>
      </w:r>
      <w:r w:rsidRPr="0015668A">
        <w:rPr>
          <w:rFonts w:ascii="Times New Roman" w:hAnsi="Times New Roman" w:cs="Times New Roman"/>
          <w:sz w:val="28"/>
          <w:szCs w:val="28"/>
          <w:lang w:val="uk-UA"/>
        </w:rPr>
        <w:t>-29</w:t>
      </w:r>
    </w:p>
    <w:p w14:paraId="05796AD1" w14:textId="0E5C4948"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hAnsi="Times New Roman" w:cs="Times New Roman"/>
          <w:sz w:val="28"/>
          <w:szCs w:val="28"/>
          <w:lang w:val="uk-UA"/>
        </w:rPr>
        <w:t>13.</w:t>
      </w:r>
      <w:r w:rsidRPr="0015668A">
        <w:rPr>
          <w:rFonts w:cs="Times New Roman"/>
          <w:b/>
          <w:sz w:val="28"/>
          <w:szCs w:val="28"/>
          <w:lang w:val="uk-UA"/>
        </w:rPr>
        <w:t xml:space="preserve"> </w:t>
      </w:r>
      <w:r w:rsidRPr="0015668A">
        <w:rPr>
          <w:rFonts w:ascii="Times New Roman" w:hAnsi="Times New Roman" w:cs="Times New Roman"/>
          <w:sz w:val="28"/>
          <w:szCs w:val="28"/>
          <w:lang w:val="uk-UA"/>
        </w:rPr>
        <w:t>Заходи щодо підвищення ефективності управління  майном Ніжинської територіальної громади--------------------------------------------------------------</w:t>
      </w:r>
      <w:r w:rsidR="00C97AD8">
        <w:rPr>
          <w:rFonts w:ascii="Times New Roman" w:hAnsi="Times New Roman" w:cs="Times New Roman"/>
          <w:sz w:val="28"/>
          <w:szCs w:val="28"/>
          <w:lang w:val="uk-UA"/>
        </w:rPr>
        <w:t>------</w:t>
      </w:r>
      <w:r w:rsidRPr="0015668A">
        <w:rPr>
          <w:rFonts w:ascii="Times New Roman" w:hAnsi="Times New Roman" w:cs="Times New Roman"/>
          <w:sz w:val="28"/>
          <w:szCs w:val="28"/>
          <w:lang w:val="uk-UA"/>
        </w:rPr>
        <w:t>---31</w:t>
      </w:r>
    </w:p>
    <w:p w14:paraId="1E038827" w14:textId="0669DAC8"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hAnsi="Times New Roman" w:cs="Times New Roman"/>
          <w:sz w:val="28"/>
          <w:szCs w:val="28"/>
          <w:lang w:val="uk-UA"/>
        </w:rPr>
        <w:t>13.1.</w:t>
      </w:r>
      <w:r w:rsidRPr="0015668A">
        <w:rPr>
          <w:rFonts w:cs="Times New Roman"/>
          <w:b/>
          <w:sz w:val="28"/>
          <w:szCs w:val="28"/>
          <w:lang w:val="uk-UA"/>
        </w:rPr>
        <w:t xml:space="preserve"> </w:t>
      </w:r>
      <w:r w:rsidRPr="0015668A">
        <w:rPr>
          <w:rFonts w:ascii="Times New Roman" w:hAnsi="Times New Roman" w:cs="Times New Roman"/>
          <w:sz w:val="28"/>
          <w:szCs w:val="28"/>
          <w:lang w:val="uk-UA"/>
        </w:rPr>
        <w:t>Робота зі стягнення заборгованості за користування майном Ніжинської територіальної громади--------------------------------------------------------------</w:t>
      </w:r>
      <w:r w:rsidR="00C97AD8">
        <w:rPr>
          <w:rFonts w:ascii="Times New Roman" w:hAnsi="Times New Roman" w:cs="Times New Roman"/>
          <w:sz w:val="28"/>
          <w:szCs w:val="28"/>
          <w:lang w:val="uk-UA"/>
        </w:rPr>
        <w:t>------</w:t>
      </w:r>
      <w:r w:rsidRPr="0015668A">
        <w:rPr>
          <w:rFonts w:ascii="Times New Roman" w:hAnsi="Times New Roman" w:cs="Times New Roman"/>
          <w:sz w:val="28"/>
          <w:szCs w:val="28"/>
          <w:lang w:val="uk-UA"/>
        </w:rPr>
        <w:t>---31</w:t>
      </w:r>
    </w:p>
    <w:p w14:paraId="088B0ACD" w14:textId="6929DBE3" w:rsidR="0015668A" w:rsidRPr="0015668A" w:rsidRDefault="0015668A" w:rsidP="0015668A">
      <w:pPr>
        <w:spacing w:after="0" w:line="240" w:lineRule="auto"/>
        <w:jc w:val="both"/>
        <w:rPr>
          <w:rFonts w:ascii="Times New Roman" w:eastAsia="Times New Roman" w:hAnsi="Times New Roman" w:cs="Times New Roman"/>
          <w:sz w:val="28"/>
          <w:szCs w:val="28"/>
          <w:lang w:val="uk-UA" w:eastAsia="uk-UA"/>
        </w:rPr>
      </w:pPr>
      <w:r w:rsidRPr="0015668A">
        <w:rPr>
          <w:rFonts w:ascii="Times New Roman" w:hAnsi="Times New Roman" w:cs="Times New Roman"/>
          <w:sz w:val="28"/>
          <w:szCs w:val="28"/>
          <w:lang w:val="uk-UA"/>
        </w:rPr>
        <w:t>13.2.</w:t>
      </w:r>
      <w:r w:rsidRPr="0015668A">
        <w:rPr>
          <w:rFonts w:ascii="Times New Roman" w:eastAsia="Times New Roman" w:hAnsi="Times New Roman" w:cs="Times New Roman"/>
          <w:sz w:val="28"/>
          <w:szCs w:val="28"/>
          <w:lang w:val="uk-UA" w:eastAsia="uk-UA"/>
        </w:rPr>
        <w:t>Робота по організації співробітництва Ніжинської територіальної громади з іншими громадами---------------------------------------------------------</w:t>
      </w:r>
      <w:r w:rsidR="00C97AD8">
        <w:rPr>
          <w:rFonts w:ascii="Times New Roman" w:eastAsia="Times New Roman" w:hAnsi="Times New Roman" w:cs="Times New Roman"/>
          <w:sz w:val="28"/>
          <w:szCs w:val="28"/>
          <w:lang w:val="uk-UA" w:eastAsia="uk-UA"/>
        </w:rPr>
        <w:t>------------------</w:t>
      </w:r>
      <w:r w:rsidRPr="0015668A">
        <w:rPr>
          <w:rFonts w:ascii="Times New Roman" w:eastAsia="Times New Roman" w:hAnsi="Times New Roman" w:cs="Times New Roman"/>
          <w:sz w:val="28"/>
          <w:szCs w:val="28"/>
          <w:lang w:val="uk-UA" w:eastAsia="uk-UA"/>
        </w:rPr>
        <w:t>--32</w:t>
      </w:r>
    </w:p>
    <w:p w14:paraId="592A0AA6" w14:textId="48CE6ED3" w:rsidR="0015668A" w:rsidRPr="0015668A" w:rsidRDefault="0015668A" w:rsidP="0015668A">
      <w:pPr>
        <w:spacing w:after="0" w:line="240" w:lineRule="auto"/>
        <w:jc w:val="both"/>
        <w:rPr>
          <w:rFonts w:ascii="Times New Roman" w:hAnsi="Times New Roman" w:cs="Times New Roman"/>
          <w:sz w:val="28"/>
          <w:szCs w:val="28"/>
          <w:lang w:val="uk-UA"/>
        </w:rPr>
      </w:pPr>
      <w:r w:rsidRPr="0015668A">
        <w:rPr>
          <w:rFonts w:ascii="Times New Roman" w:eastAsia="Times New Roman" w:hAnsi="Times New Roman" w:cs="Times New Roman"/>
          <w:sz w:val="28"/>
          <w:szCs w:val="28"/>
          <w:lang w:val="uk-UA" w:eastAsia="uk-UA"/>
        </w:rPr>
        <w:t>13.3.</w:t>
      </w:r>
      <w:r w:rsidRPr="0015668A">
        <w:rPr>
          <w:rFonts w:ascii="Times New Roman" w:eastAsia="Calibri" w:hAnsi="Times New Roman" w:cs="Times New Roman"/>
          <w:color w:val="000000" w:themeColor="text1"/>
          <w:sz w:val="28"/>
          <w:szCs w:val="28"/>
          <w:lang w:val="uk-UA"/>
        </w:rPr>
        <w:t>Заходи з підвищення ефективності управління земельними ресурсами-</w:t>
      </w:r>
      <w:r w:rsidR="00C97AD8">
        <w:rPr>
          <w:rFonts w:ascii="Times New Roman" w:eastAsia="Calibri" w:hAnsi="Times New Roman" w:cs="Times New Roman"/>
          <w:color w:val="000000" w:themeColor="text1"/>
          <w:sz w:val="28"/>
          <w:szCs w:val="28"/>
          <w:lang w:val="uk-UA"/>
        </w:rPr>
        <w:t>-----</w:t>
      </w:r>
      <w:r w:rsidRPr="0015668A">
        <w:rPr>
          <w:rFonts w:ascii="Times New Roman" w:eastAsia="Calibri" w:hAnsi="Times New Roman" w:cs="Times New Roman"/>
          <w:color w:val="000000" w:themeColor="text1"/>
          <w:sz w:val="28"/>
          <w:szCs w:val="28"/>
          <w:lang w:val="uk-UA"/>
        </w:rPr>
        <w:t>33</w:t>
      </w:r>
    </w:p>
    <w:sectPr w:rsidR="0015668A" w:rsidRPr="0015668A" w:rsidSect="00EB6BA1">
      <w:headerReference w:type="even" r:id="rId9"/>
      <w:headerReference w:type="default" r:id="rId10"/>
      <w:footerReference w:type="even" r:id="rId11"/>
      <w:footerReference w:type="default" r:id="rId12"/>
      <w:headerReference w:type="first" r:id="rId13"/>
      <w:footerReference w:type="first" r:id="rId14"/>
      <w:pgSz w:w="11906" w:h="16838"/>
      <w:pgMar w:top="964" w:right="849" w:bottom="992"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55C41" w14:textId="77777777" w:rsidR="0095043C" w:rsidRDefault="0095043C" w:rsidP="005550A8">
      <w:pPr>
        <w:spacing w:after="0" w:line="240" w:lineRule="auto"/>
      </w:pPr>
      <w:r>
        <w:separator/>
      </w:r>
    </w:p>
  </w:endnote>
  <w:endnote w:type="continuationSeparator" w:id="0">
    <w:p w14:paraId="10A71C17" w14:textId="77777777" w:rsidR="0095043C" w:rsidRDefault="0095043C" w:rsidP="00555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5DE92" w14:textId="77777777" w:rsidR="00935653" w:rsidRDefault="00935653">
    <w:pPr>
      <w:pStyle w:val="a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3817817"/>
      <w:docPartObj>
        <w:docPartGallery w:val="Page Numbers (Bottom of Page)"/>
        <w:docPartUnique/>
      </w:docPartObj>
    </w:sdtPr>
    <w:sdtEndPr/>
    <w:sdtContent>
      <w:p w14:paraId="2E727B00" w14:textId="059DD087" w:rsidR="00935653" w:rsidRDefault="00935653">
        <w:pPr>
          <w:pStyle w:val="af1"/>
          <w:jc w:val="right"/>
        </w:pPr>
        <w:r>
          <w:fldChar w:fldCharType="begin"/>
        </w:r>
        <w:r>
          <w:instrText>PAGE   \* MERGEFORMAT</w:instrText>
        </w:r>
        <w:r>
          <w:fldChar w:fldCharType="separate"/>
        </w:r>
        <w:r w:rsidR="00787EF3">
          <w:rPr>
            <w:noProof/>
          </w:rPr>
          <w:t>34</w:t>
        </w:r>
        <w:r>
          <w:fldChar w:fldCharType="end"/>
        </w:r>
      </w:p>
    </w:sdtContent>
  </w:sdt>
  <w:p w14:paraId="78E57967" w14:textId="77777777" w:rsidR="00935653" w:rsidRDefault="00935653">
    <w:pPr>
      <w:pStyle w:val="af1"/>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A3937" w14:textId="77777777" w:rsidR="00935653" w:rsidRDefault="00935653">
    <w:pPr>
      <w:pStyle w:val="af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04411A" w14:textId="77777777" w:rsidR="0095043C" w:rsidRDefault="0095043C" w:rsidP="005550A8">
      <w:pPr>
        <w:spacing w:after="0" w:line="240" w:lineRule="auto"/>
      </w:pPr>
      <w:r>
        <w:separator/>
      </w:r>
    </w:p>
  </w:footnote>
  <w:footnote w:type="continuationSeparator" w:id="0">
    <w:p w14:paraId="2D468E78" w14:textId="77777777" w:rsidR="0095043C" w:rsidRDefault="0095043C" w:rsidP="005550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94769" w14:textId="77777777" w:rsidR="00935653" w:rsidRDefault="00935653">
    <w:pPr>
      <w:pStyle w:val="af"/>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9B682" w14:textId="77777777" w:rsidR="00935653" w:rsidRDefault="00935653">
    <w:pPr>
      <w:pStyle w:val="af"/>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38335" w14:textId="77777777" w:rsidR="00935653" w:rsidRDefault="00935653">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A6152"/>
    <w:multiLevelType w:val="hybridMultilevel"/>
    <w:tmpl w:val="9544FEE8"/>
    <w:lvl w:ilvl="0" w:tplc="4612858A">
      <w:start w:val="1"/>
      <w:numFmt w:val="bullet"/>
      <w:lvlText w:val="-"/>
      <w:lvlJc w:val="left"/>
      <w:pPr>
        <w:ind w:left="927" w:hanging="360"/>
      </w:pPr>
      <w:rPr>
        <w:rFonts w:ascii="Times New Roman" w:eastAsia="Calibr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 w15:restartNumberingAfterBreak="0">
    <w:nsid w:val="013A47AA"/>
    <w:multiLevelType w:val="hybridMultilevel"/>
    <w:tmpl w:val="2DD23D32"/>
    <w:lvl w:ilvl="0" w:tplc="0590E96C">
      <w:numFmt w:val="bullet"/>
      <w:lvlText w:val="•"/>
      <w:lvlJc w:val="left"/>
      <w:pPr>
        <w:ind w:left="1287" w:hanging="360"/>
      </w:pPr>
      <w:rPr>
        <w:rFonts w:ascii="Times New Roman" w:eastAsia="Times New Roman" w:hAnsi="Times New Roman" w:cs="Times New Roman"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E23198B"/>
    <w:multiLevelType w:val="hybridMultilevel"/>
    <w:tmpl w:val="46B030B6"/>
    <w:lvl w:ilvl="0" w:tplc="0590E96C">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4C44EB8"/>
    <w:multiLevelType w:val="hybridMultilevel"/>
    <w:tmpl w:val="2222DEF2"/>
    <w:lvl w:ilvl="0" w:tplc="E8385270">
      <w:start w:val="1"/>
      <w:numFmt w:val="decimal"/>
      <w:lvlText w:val="%1."/>
      <w:lvlJc w:val="left"/>
      <w:pPr>
        <w:ind w:left="1287" w:hanging="360"/>
      </w:pPr>
      <w:rPr>
        <w:rFonts w:hint="default"/>
      </w:rPr>
    </w:lvl>
    <w:lvl w:ilvl="1" w:tplc="04220019">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232E5B19"/>
    <w:multiLevelType w:val="hybridMultilevel"/>
    <w:tmpl w:val="8182D71E"/>
    <w:lvl w:ilvl="0" w:tplc="628AADD6">
      <w:numFmt w:val="bullet"/>
      <w:lvlText w:val="-"/>
      <w:lvlJc w:val="left"/>
      <w:pPr>
        <w:ind w:left="927" w:hanging="360"/>
      </w:pPr>
      <w:rPr>
        <w:rFonts w:ascii="Calibri" w:eastAsia="Times New Roman" w:hAnsi="Calibri" w:cs="Calibri"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235F2787"/>
    <w:multiLevelType w:val="hybridMultilevel"/>
    <w:tmpl w:val="EE5E40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7756499"/>
    <w:multiLevelType w:val="hybridMultilevel"/>
    <w:tmpl w:val="394EED34"/>
    <w:lvl w:ilvl="0" w:tplc="0590E96C">
      <w:numFmt w:val="bullet"/>
      <w:lvlText w:val="•"/>
      <w:lvlJc w:val="left"/>
      <w:pPr>
        <w:ind w:left="1785" w:hanging="360"/>
      </w:pPr>
      <w:rPr>
        <w:rFonts w:ascii="Times New Roman" w:eastAsia="Times New Roman" w:hAnsi="Times New Roman" w:cs="Times New Roman" w:hint="default"/>
        <w:color w:val="auto"/>
      </w:rPr>
    </w:lvl>
    <w:lvl w:ilvl="1" w:tplc="04090003" w:tentative="1">
      <w:start w:val="1"/>
      <w:numFmt w:val="bullet"/>
      <w:lvlText w:val="o"/>
      <w:lvlJc w:val="left"/>
      <w:pPr>
        <w:ind w:left="2055" w:hanging="360"/>
      </w:pPr>
      <w:rPr>
        <w:rFonts w:ascii="Courier New" w:hAnsi="Courier New" w:cs="Courier New" w:hint="default"/>
      </w:rPr>
    </w:lvl>
    <w:lvl w:ilvl="2" w:tplc="04090005" w:tentative="1">
      <w:start w:val="1"/>
      <w:numFmt w:val="bullet"/>
      <w:lvlText w:val=""/>
      <w:lvlJc w:val="left"/>
      <w:pPr>
        <w:ind w:left="2775" w:hanging="360"/>
      </w:pPr>
      <w:rPr>
        <w:rFonts w:ascii="Wingdings" w:hAnsi="Wingdings" w:hint="default"/>
      </w:rPr>
    </w:lvl>
    <w:lvl w:ilvl="3" w:tplc="04090001" w:tentative="1">
      <w:start w:val="1"/>
      <w:numFmt w:val="bullet"/>
      <w:lvlText w:val=""/>
      <w:lvlJc w:val="left"/>
      <w:pPr>
        <w:ind w:left="3495" w:hanging="360"/>
      </w:pPr>
      <w:rPr>
        <w:rFonts w:ascii="Symbol" w:hAnsi="Symbol" w:hint="default"/>
      </w:rPr>
    </w:lvl>
    <w:lvl w:ilvl="4" w:tplc="04090003" w:tentative="1">
      <w:start w:val="1"/>
      <w:numFmt w:val="bullet"/>
      <w:lvlText w:val="o"/>
      <w:lvlJc w:val="left"/>
      <w:pPr>
        <w:ind w:left="4215" w:hanging="360"/>
      </w:pPr>
      <w:rPr>
        <w:rFonts w:ascii="Courier New" w:hAnsi="Courier New" w:cs="Courier New" w:hint="default"/>
      </w:rPr>
    </w:lvl>
    <w:lvl w:ilvl="5" w:tplc="04090005" w:tentative="1">
      <w:start w:val="1"/>
      <w:numFmt w:val="bullet"/>
      <w:lvlText w:val=""/>
      <w:lvlJc w:val="left"/>
      <w:pPr>
        <w:ind w:left="4935" w:hanging="360"/>
      </w:pPr>
      <w:rPr>
        <w:rFonts w:ascii="Wingdings" w:hAnsi="Wingdings" w:hint="default"/>
      </w:rPr>
    </w:lvl>
    <w:lvl w:ilvl="6" w:tplc="04090001" w:tentative="1">
      <w:start w:val="1"/>
      <w:numFmt w:val="bullet"/>
      <w:lvlText w:val=""/>
      <w:lvlJc w:val="left"/>
      <w:pPr>
        <w:ind w:left="5655" w:hanging="360"/>
      </w:pPr>
      <w:rPr>
        <w:rFonts w:ascii="Symbol" w:hAnsi="Symbol" w:hint="default"/>
      </w:rPr>
    </w:lvl>
    <w:lvl w:ilvl="7" w:tplc="04090003" w:tentative="1">
      <w:start w:val="1"/>
      <w:numFmt w:val="bullet"/>
      <w:lvlText w:val="o"/>
      <w:lvlJc w:val="left"/>
      <w:pPr>
        <w:ind w:left="6375" w:hanging="360"/>
      </w:pPr>
      <w:rPr>
        <w:rFonts w:ascii="Courier New" w:hAnsi="Courier New" w:cs="Courier New" w:hint="default"/>
      </w:rPr>
    </w:lvl>
    <w:lvl w:ilvl="8" w:tplc="04090005" w:tentative="1">
      <w:start w:val="1"/>
      <w:numFmt w:val="bullet"/>
      <w:lvlText w:val=""/>
      <w:lvlJc w:val="left"/>
      <w:pPr>
        <w:ind w:left="7095" w:hanging="360"/>
      </w:pPr>
      <w:rPr>
        <w:rFonts w:ascii="Wingdings" w:hAnsi="Wingdings" w:hint="default"/>
      </w:rPr>
    </w:lvl>
  </w:abstractNum>
  <w:abstractNum w:abstractNumId="7" w15:restartNumberingAfterBreak="0">
    <w:nsid w:val="2CDC36BD"/>
    <w:multiLevelType w:val="hybridMultilevel"/>
    <w:tmpl w:val="3C227308"/>
    <w:lvl w:ilvl="0" w:tplc="0590E96C">
      <w:numFmt w:val="bullet"/>
      <w:lvlText w:val="•"/>
      <w:lvlJc w:val="left"/>
      <w:pPr>
        <w:ind w:left="720" w:hanging="360"/>
      </w:pPr>
      <w:rPr>
        <w:rFonts w:ascii="Times New Roman" w:eastAsia="Times New Roman" w:hAnsi="Times New Roman" w:cs="Times New Roman"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7282558"/>
    <w:multiLevelType w:val="hybridMultilevel"/>
    <w:tmpl w:val="C7A6E3E6"/>
    <w:lvl w:ilvl="0" w:tplc="0590E96C">
      <w:numFmt w:val="bullet"/>
      <w:lvlText w:val="•"/>
      <w:lvlJc w:val="left"/>
      <w:pPr>
        <w:ind w:left="1287" w:hanging="360"/>
      </w:pPr>
      <w:rPr>
        <w:rFonts w:ascii="Times New Roman" w:eastAsia="Times New Roman" w:hAnsi="Times New Roman" w:cs="Times New Roman" w:hint="default"/>
        <w:color w:val="auto"/>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9" w15:restartNumberingAfterBreak="0">
    <w:nsid w:val="374A4BB0"/>
    <w:multiLevelType w:val="multilevel"/>
    <w:tmpl w:val="5DB0B3E6"/>
    <w:lvl w:ilvl="0">
      <w:start w:val="1"/>
      <w:numFmt w:val="decimal"/>
      <w:lvlText w:val="%1."/>
      <w:lvlJc w:val="left"/>
      <w:pPr>
        <w:ind w:left="720" w:hanging="360"/>
      </w:pPr>
      <w:rPr>
        <w:rFonts w:ascii="Calibri Light" w:hAnsi="Calibri Light" w:hint="default"/>
        <w:b/>
        <w:color w:val="2E74B5" w:themeColor="accent1" w:themeShade="BF"/>
        <w:sz w:val="24"/>
        <w:szCs w:val="24"/>
      </w:rPr>
    </w:lvl>
    <w:lvl w:ilvl="1">
      <w:start w:val="1"/>
      <w:numFmt w:val="decimal"/>
      <w:lvlText w:val="%1.%2."/>
      <w:lvlJc w:val="left"/>
      <w:pPr>
        <w:ind w:left="1080" w:hanging="720"/>
      </w:pPr>
      <w:rPr>
        <w:b/>
        <w:color w:val="2E74B5" w:themeColor="accent1" w:themeShade="BF"/>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0" w15:restartNumberingAfterBreak="0">
    <w:nsid w:val="3FF26114"/>
    <w:multiLevelType w:val="hybridMultilevel"/>
    <w:tmpl w:val="1C9E5CA8"/>
    <w:lvl w:ilvl="0" w:tplc="0590E96C">
      <w:numFmt w:val="bullet"/>
      <w:lvlText w:val="•"/>
      <w:lvlJc w:val="left"/>
      <w:pPr>
        <w:ind w:left="1496" w:hanging="360"/>
      </w:pPr>
      <w:rPr>
        <w:rFonts w:ascii="Times New Roman" w:eastAsia="Times New Roman" w:hAnsi="Times New Roman" w:cs="Times New Roman" w:hint="default"/>
        <w:color w:val="auto"/>
      </w:rPr>
    </w:lvl>
    <w:lvl w:ilvl="1" w:tplc="04220003" w:tentative="1">
      <w:start w:val="1"/>
      <w:numFmt w:val="bullet"/>
      <w:lvlText w:val="o"/>
      <w:lvlJc w:val="left"/>
      <w:pPr>
        <w:ind w:left="2216" w:hanging="360"/>
      </w:pPr>
      <w:rPr>
        <w:rFonts w:ascii="Courier New" w:hAnsi="Courier New" w:cs="Courier New" w:hint="default"/>
      </w:rPr>
    </w:lvl>
    <w:lvl w:ilvl="2" w:tplc="04220005" w:tentative="1">
      <w:start w:val="1"/>
      <w:numFmt w:val="bullet"/>
      <w:lvlText w:val=""/>
      <w:lvlJc w:val="left"/>
      <w:pPr>
        <w:ind w:left="2936" w:hanging="360"/>
      </w:pPr>
      <w:rPr>
        <w:rFonts w:ascii="Wingdings" w:hAnsi="Wingdings" w:hint="default"/>
      </w:rPr>
    </w:lvl>
    <w:lvl w:ilvl="3" w:tplc="04220001" w:tentative="1">
      <w:start w:val="1"/>
      <w:numFmt w:val="bullet"/>
      <w:lvlText w:val=""/>
      <w:lvlJc w:val="left"/>
      <w:pPr>
        <w:ind w:left="3656" w:hanging="360"/>
      </w:pPr>
      <w:rPr>
        <w:rFonts w:ascii="Symbol" w:hAnsi="Symbol" w:hint="default"/>
      </w:rPr>
    </w:lvl>
    <w:lvl w:ilvl="4" w:tplc="04220003" w:tentative="1">
      <w:start w:val="1"/>
      <w:numFmt w:val="bullet"/>
      <w:lvlText w:val="o"/>
      <w:lvlJc w:val="left"/>
      <w:pPr>
        <w:ind w:left="4376" w:hanging="360"/>
      </w:pPr>
      <w:rPr>
        <w:rFonts w:ascii="Courier New" w:hAnsi="Courier New" w:cs="Courier New" w:hint="default"/>
      </w:rPr>
    </w:lvl>
    <w:lvl w:ilvl="5" w:tplc="04220005" w:tentative="1">
      <w:start w:val="1"/>
      <w:numFmt w:val="bullet"/>
      <w:lvlText w:val=""/>
      <w:lvlJc w:val="left"/>
      <w:pPr>
        <w:ind w:left="5096" w:hanging="360"/>
      </w:pPr>
      <w:rPr>
        <w:rFonts w:ascii="Wingdings" w:hAnsi="Wingdings" w:hint="default"/>
      </w:rPr>
    </w:lvl>
    <w:lvl w:ilvl="6" w:tplc="04220001" w:tentative="1">
      <w:start w:val="1"/>
      <w:numFmt w:val="bullet"/>
      <w:lvlText w:val=""/>
      <w:lvlJc w:val="left"/>
      <w:pPr>
        <w:ind w:left="5816" w:hanging="360"/>
      </w:pPr>
      <w:rPr>
        <w:rFonts w:ascii="Symbol" w:hAnsi="Symbol" w:hint="default"/>
      </w:rPr>
    </w:lvl>
    <w:lvl w:ilvl="7" w:tplc="04220003" w:tentative="1">
      <w:start w:val="1"/>
      <w:numFmt w:val="bullet"/>
      <w:lvlText w:val="o"/>
      <w:lvlJc w:val="left"/>
      <w:pPr>
        <w:ind w:left="6536" w:hanging="360"/>
      </w:pPr>
      <w:rPr>
        <w:rFonts w:ascii="Courier New" w:hAnsi="Courier New" w:cs="Courier New" w:hint="default"/>
      </w:rPr>
    </w:lvl>
    <w:lvl w:ilvl="8" w:tplc="04220005" w:tentative="1">
      <w:start w:val="1"/>
      <w:numFmt w:val="bullet"/>
      <w:lvlText w:val=""/>
      <w:lvlJc w:val="left"/>
      <w:pPr>
        <w:ind w:left="7256" w:hanging="360"/>
      </w:pPr>
      <w:rPr>
        <w:rFonts w:ascii="Wingdings" w:hAnsi="Wingdings" w:hint="default"/>
      </w:rPr>
    </w:lvl>
  </w:abstractNum>
  <w:abstractNum w:abstractNumId="11" w15:restartNumberingAfterBreak="0">
    <w:nsid w:val="45E10D1D"/>
    <w:multiLevelType w:val="hybridMultilevel"/>
    <w:tmpl w:val="A0D0E70E"/>
    <w:lvl w:ilvl="0" w:tplc="BCFA4BA8">
      <w:start w:val="1"/>
      <w:numFmt w:val="bullet"/>
      <w:lvlText w:val="-"/>
      <w:lvlJc w:val="left"/>
      <w:pPr>
        <w:ind w:left="14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BE14BD4C">
      <w:start w:val="1"/>
      <w:numFmt w:val="bullet"/>
      <w:lvlText w:val="o"/>
      <w:lvlJc w:val="left"/>
      <w:pPr>
        <w:ind w:left="21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B06464F8">
      <w:start w:val="1"/>
      <w:numFmt w:val="bullet"/>
      <w:lvlText w:val="▪"/>
      <w:lvlJc w:val="left"/>
      <w:pPr>
        <w:ind w:left="28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1388B19A">
      <w:start w:val="1"/>
      <w:numFmt w:val="bullet"/>
      <w:lvlText w:val="•"/>
      <w:lvlJc w:val="left"/>
      <w:pPr>
        <w:ind w:left="35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F8489812">
      <w:start w:val="1"/>
      <w:numFmt w:val="bullet"/>
      <w:lvlText w:val="o"/>
      <w:lvlJc w:val="left"/>
      <w:pPr>
        <w:ind w:left="43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63C27E7A">
      <w:start w:val="1"/>
      <w:numFmt w:val="bullet"/>
      <w:lvlText w:val="▪"/>
      <w:lvlJc w:val="left"/>
      <w:pPr>
        <w:ind w:left="50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77FC61E0">
      <w:start w:val="1"/>
      <w:numFmt w:val="bullet"/>
      <w:lvlText w:val="•"/>
      <w:lvlJc w:val="left"/>
      <w:pPr>
        <w:ind w:left="57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666466A8">
      <w:start w:val="1"/>
      <w:numFmt w:val="bullet"/>
      <w:lvlText w:val="o"/>
      <w:lvlJc w:val="left"/>
      <w:pPr>
        <w:ind w:left="64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B29CB186">
      <w:start w:val="1"/>
      <w:numFmt w:val="bullet"/>
      <w:lvlText w:val="▪"/>
      <w:lvlJc w:val="left"/>
      <w:pPr>
        <w:ind w:left="71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4B9312BD"/>
    <w:multiLevelType w:val="multilevel"/>
    <w:tmpl w:val="394EB3D2"/>
    <w:lvl w:ilvl="0">
      <w:start w:val="3"/>
      <w:numFmt w:val="decimal"/>
      <w:lvlText w:val="%1."/>
      <w:lvlJc w:val="left"/>
      <w:pPr>
        <w:ind w:left="450" w:hanging="450"/>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4BFB19B2"/>
    <w:multiLevelType w:val="hybridMultilevel"/>
    <w:tmpl w:val="D404493C"/>
    <w:lvl w:ilvl="0" w:tplc="0590E96C">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E20AE6"/>
    <w:multiLevelType w:val="hybridMultilevel"/>
    <w:tmpl w:val="95E60B9E"/>
    <w:lvl w:ilvl="0" w:tplc="0590E96C">
      <w:numFmt w:val="bullet"/>
      <w:lvlText w:val="•"/>
      <w:lvlJc w:val="left"/>
      <w:pPr>
        <w:ind w:left="1440" w:hanging="360"/>
      </w:pPr>
      <w:rPr>
        <w:rFonts w:ascii="Times New Roman" w:eastAsia="Times New Roman" w:hAnsi="Times New Roman" w:cs="Times New Roman" w:hint="default"/>
        <w:color w:val="auto"/>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15:restartNumberingAfterBreak="0">
    <w:nsid w:val="62D70BB2"/>
    <w:multiLevelType w:val="hybridMultilevel"/>
    <w:tmpl w:val="CD222EE4"/>
    <w:lvl w:ilvl="0" w:tplc="0422000F">
      <w:start w:val="1"/>
      <w:numFmt w:val="decimal"/>
      <w:lvlText w:val="%1."/>
      <w:lvlJc w:val="left"/>
      <w:pPr>
        <w:ind w:left="502"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6" w15:restartNumberingAfterBreak="0">
    <w:nsid w:val="6C36135C"/>
    <w:multiLevelType w:val="multilevel"/>
    <w:tmpl w:val="B9D6CA86"/>
    <w:lvl w:ilvl="0">
      <w:start w:val="1"/>
      <w:numFmt w:val="decimal"/>
      <w:lvlText w:val="%1."/>
      <w:lvlJc w:val="left"/>
      <w:pPr>
        <w:ind w:left="720" w:hanging="360"/>
      </w:pPr>
      <w:rPr>
        <w:rFonts w:hint="default"/>
      </w:rPr>
    </w:lvl>
    <w:lvl w:ilvl="1">
      <w:start w:val="1"/>
      <w:numFmt w:val="decimal"/>
      <w:isLgl/>
      <w:lvlText w:val="%1.%2"/>
      <w:lvlJc w:val="left"/>
      <w:pPr>
        <w:ind w:left="4912" w:hanging="375"/>
      </w:pPr>
      <w:rPr>
        <w:rFonts w:hint="default"/>
      </w:rPr>
    </w:lvl>
    <w:lvl w:ilvl="2">
      <w:start w:val="1"/>
      <w:numFmt w:val="decimal"/>
      <w:isLgl/>
      <w:lvlText w:val="%1.%2.%3"/>
      <w:lvlJc w:val="left"/>
      <w:pPr>
        <w:ind w:left="9434" w:hanging="720"/>
      </w:pPr>
      <w:rPr>
        <w:rFonts w:hint="default"/>
      </w:rPr>
    </w:lvl>
    <w:lvl w:ilvl="3">
      <w:start w:val="1"/>
      <w:numFmt w:val="decimal"/>
      <w:isLgl/>
      <w:lvlText w:val="%1.%2.%3.%4"/>
      <w:lvlJc w:val="left"/>
      <w:pPr>
        <w:ind w:left="13971" w:hanging="1080"/>
      </w:pPr>
      <w:rPr>
        <w:rFonts w:hint="default"/>
      </w:rPr>
    </w:lvl>
    <w:lvl w:ilvl="4">
      <w:start w:val="1"/>
      <w:numFmt w:val="decimal"/>
      <w:isLgl/>
      <w:lvlText w:val="%1.%2.%3.%4.%5"/>
      <w:lvlJc w:val="left"/>
      <w:pPr>
        <w:ind w:left="18148" w:hanging="1080"/>
      </w:pPr>
      <w:rPr>
        <w:rFonts w:hint="default"/>
      </w:rPr>
    </w:lvl>
    <w:lvl w:ilvl="5">
      <w:start w:val="1"/>
      <w:numFmt w:val="decimal"/>
      <w:isLgl/>
      <w:lvlText w:val="%1.%2.%3.%4.%5.%6"/>
      <w:lvlJc w:val="left"/>
      <w:pPr>
        <w:ind w:left="22685" w:hanging="1440"/>
      </w:pPr>
      <w:rPr>
        <w:rFonts w:hint="default"/>
      </w:rPr>
    </w:lvl>
    <w:lvl w:ilvl="6">
      <w:start w:val="1"/>
      <w:numFmt w:val="decimal"/>
      <w:isLgl/>
      <w:lvlText w:val="%1.%2.%3.%4.%5.%6.%7"/>
      <w:lvlJc w:val="left"/>
      <w:pPr>
        <w:ind w:left="26862" w:hanging="1440"/>
      </w:pPr>
      <w:rPr>
        <w:rFonts w:hint="default"/>
      </w:rPr>
    </w:lvl>
    <w:lvl w:ilvl="7">
      <w:start w:val="1"/>
      <w:numFmt w:val="decimal"/>
      <w:isLgl/>
      <w:lvlText w:val="%1.%2.%3.%4.%5.%6.%7.%8"/>
      <w:lvlJc w:val="left"/>
      <w:pPr>
        <w:ind w:left="31399" w:hanging="1800"/>
      </w:pPr>
      <w:rPr>
        <w:rFonts w:hint="default"/>
      </w:rPr>
    </w:lvl>
    <w:lvl w:ilvl="8">
      <w:start w:val="1"/>
      <w:numFmt w:val="decimal"/>
      <w:isLgl/>
      <w:lvlText w:val="%1.%2.%3.%4.%5.%6.%7.%8.%9"/>
      <w:lvlJc w:val="left"/>
      <w:pPr>
        <w:ind w:left="-29600" w:hanging="2160"/>
      </w:pPr>
      <w:rPr>
        <w:rFonts w:hint="default"/>
      </w:rPr>
    </w:lvl>
  </w:abstractNum>
  <w:abstractNum w:abstractNumId="17" w15:restartNumberingAfterBreak="0">
    <w:nsid w:val="75423FFA"/>
    <w:multiLevelType w:val="hybridMultilevel"/>
    <w:tmpl w:val="1E585862"/>
    <w:lvl w:ilvl="0" w:tplc="0590E96C">
      <w:numFmt w:val="bullet"/>
      <w:lvlText w:val="•"/>
      <w:lvlJc w:val="left"/>
      <w:pPr>
        <w:ind w:left="1004" w:hanging="360"/>
      </w:pPr>
      <w:rPr>
        <w:rFonts w:ascii="Times New Roman" w:eastAsia="Times New Roman" w:hAnsi="Times New Roman" w:cs="Times New Roman" w:hint="default"/>
        <w:color w:val="auto"/>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8" w15:restartNumberingAfterBreak="0">
    <w:nsid w:val="7719429E"/>
    <w:multiLevelType w:val="hybridMultilevel"/>
    <w:tmpl w:val="C2E09FCA"/>
    <w:lvl w:ilvl="0" w:tplc="0590E96C">
      <w:numFmt w:val="bullet"/>
      <w:lvlText w:val="•"/>
      <w:lvlJc w:val="left"/>
      <w:pPr>
        <w:ind w:left="1429" w:hanging="360"/>
      </w:pPr>
      <w:rPr>
        <w:rFonts w:ascii="Times New Roman" w:eastAsia="Times New Roman" w:hAnsi="Times New Roman" w:cs="Times New Roman" w:hint="default"/>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15:restartNumberingAfterBreak="0">
    <w:nsid w:val="7AD1774C"/>
    <w:multiLevelType w:val="multilevel"/>
    <w:tmpl w:val="903CBC38"/>
    <w:lvl w:ilvl="0">
      <w:start w:val="1"/>
      <w:numFmt w:val="decimal"/>
      <w:lvlText w:val="%1."/>
      <w:lvlJc w:val="left"/>
      <w:pPr>
        <w:ind w:left="360" w:hanging="360"/>
      </w:pPr>
      <w:rPr>
        <w:rFonts w:hint="default"/>
        <w:b/>
        <w:bCs w:val="0"/>
        <w:i w:val="0"/>
        <w:color w:val="000000" w:themeColor="text1"/>
        <w:sz w:val="28"/>
        <w:szCs w:val="28"/>
      </w:rPr>
    </w:lvl>
    <w:lvl w:ilvl="1">
      <w:start w:val="1"/>
      <w:numFmt w:val="decimal"/>
      <w:lvlText w:val="%1.%2."/>
      <w:lvlJc w:val="left"/>
      <w:pPr>
        <w:ind w:left="786"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C0632C1"/>
    <w:multiLevelType w:val="hybridMultilevel"/>
    <w:tmpl w:val="AC7CC66E"/>
    <w:lvl w:ilvl="0" w:tplc="0590E96C">
      <w:numFmt w:val="bullet"/>
      <w:lvlText w:val="•"/>
      <w:lvlJc w:val="left"/>
      <w:pPr>
        <w:ind w:left="1429" w:hanging="360"/>
      </w:pPr>
      <w:rPr>
        <w:rFonts w:ascii="Times New Roman" w:eastAsia="Times New Roman" w:hAnsi="Times New Roman" w:cs="Times New Roman" w:hint="default"/>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15:restartNumberingAfterBreak="0">
    <w:nsid w:val="7D796B0B"/>
    <w:multiLevelType w:val="hybridMultilevel"/>
    <w:tmpl w:val="8654ABF6"/>
    <w:lvl w:ilvl="0" w:tplc="0590E96C">
      <w:numFmt w:val="bullet"/>
      <w:lvlText w:val="•"/>
      <w:lvlJc w:val="left"/>
      <w:pPr>
        <w:ind w:left="1287" w:hanging="360"/>
      </w:pPr>
      <w:rPr>
        <w:rFonts w:ascii="Times New Roman" w:eastAsia="Times New Roman" w:hAnsi="Times New Roman" w:cs="Times New Roman" w:hint="default"/>
        <w:color w:val="auto"/>
      </w:rPr>
    </w:lvl>
    <w:lvl w:ilvl="1" w:tplc="04220019">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num w:numId="1">
    <w:abstractNumId w:val="16"/>
  </w:num>
  <w:num w:numId="2">
    <w:abstractNumId w:val="19"/>
  </w:num>
  <w:num w:numId="3">
    <w:abstractNumId w:val="0"/>
  </w:num>
  <w:num w:numId="4">
    <w:abstractNumId w:val="6"/>
  </w:num>
  <w:num w:numId="5">
    <w:abstractNumId w:val="1"/>
  </w:num>
  <w:num w:numId="6">
    <w:abstractNumId w:val="9"/>
  </w:num>
  <w:num w:numId="7">
    <w:abstractNumId w:val="14"/>
  </w:num>
  <w:num w:numId="8">
    <w:abstractNumId w:val="10"/>
  </w:num>
  <w:num w:numId="9">
    <w:abstractNumId w:val="20"/>
  </w:num>
  <w:num w:numId="10">
    <w:abstractNumId w:val="13"/>
  </w:num>
  <w:num w:numId="11">
    <w:abstractNumId w:val="18"/>
  </w:num>
  <w:num w:numId="12">
    <w:abstractNumId w:val="4"/>
  </w:num>
  <w:num w:numId="13">
    <w:abstractNumId w:val="21"/>
  </w:num>
  <w:num w:numId="14">
    <w:abstractNumId w:val="2"/>
  </w:num>
  <w:num w:numId="15">
    <w:abstractNumId w:val="8"/>
  </w:num>
  <w:num w:numId="16">
    <w:abstractNumId w:val="7"/>
  </w:num>
  <w:num w:numId="17">
    <w:abstractNumId w:val="15"/>
  </w:num>
  <w:num w:numId="18">
    <w:abstractNumId w:val="12"/>
  </w:num>
  <w:num w:numId="19">
    <w:abstractNumId w:val="17"/>
  </w:num>
  <w:num w:numId="20">
    <w:abstractNumId w:val="11"/>
  </w:num>
  <w:num w:numId="21">
    <w:abstractNumId w:val="3"/>
  </w:num>
  <w:num w:numId="22">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lga Shubina">
    <w15:presenceInfo w15:providerId="AD" w15:userId="S-1-5-21-3366472490-707558996-3559777402-269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0A8"/>
    <w:rsid w:val="00001DE2"/>
    <w:rsid w:val="000068AF"/>
    <w:rsid w:val="00012030"/>
    <w:rsid w:val="00015E57"/>
    <w:rsid w:val="00024A76"/>
    <w:rsid w:val="00032D31"/>
    <w:rsid w:val="00037CBD"/>
    <w:rsid w:val="00047B99"/>
    <w:rsid w:val="00053819"/>
    <w:rsid w:val="000667CB"/>
    <w:rsid w:val="00070156"/>
    <w:rsid w:val="00076A6F"/>
    <w:rsid w:val="00076D8E"/>
    <w:rsid w:val="00081C9F"/>
    <w:rsid w:val="0008467B"/>
    <w:rsid w:val="000865A9"/>
    <w:rsid w:val="00086BA6"/>
    <w:rsid w:val="00090CC4"/>
    <w:rsid w:val="000947D6"/>
    <w:rsid w:val="000B5C24"/>
    <w:rsid w:val="000D6A2A"/>
    <w:rsid w:val="000F1B79"/>
    <w:rsid w:val="00111C3F"/>
    <w:rsid w:val="0012110A"/>
    <w:rsid w:val="001226DB"/>
    <w:rsid w:val="00133052"/>
    <w:rsid w:val="00135965"/>
    <w:rsid w:val="0015445D"/>
    <w:rsid w:val="0015668A"/>
    <w:rsid w:val="00174BBA"/>
    <w:rsid w:val="00187E98"/>
    <w:rsid w:val="00193CC3"/>
    <w:rsid w:val="001A20AD"/>
    <w:rsid w:val="001A680C"/>
    <w:rsid w:val="001B24C7"/>
    <w:rsid w:val="001E353F"/>
    <w:rsid w:val="001F1D77"/>
    <w:rsid w:val="00205204"/>
    <w:rsid w:val="00205965"/>
    <w:rsid w:val="00211186"/>
    <w:rsid w:val="00226AC7"/>
    <w:rsid w:val="002375FE"/>
    <w:rsid w:val="00242C8D"/>
    <w:rsid w:val="00251053"/>
    <w:rsid w:val="00253DBD"/>
    <w:rsid w:val="00254E93"/>
    <w:rsid w:val="00277A03"/>
    <w:rsid w:val="002844E2"/>
    <w:rsid w:val="002935CE"/>
    <w:rsid w:val="002A7EA9"/>
    <w:rsid w:val="002B0A5F"/>
    <w:rsid w:val="002B5234"/>
    <w:rsid w:val="00320522"/>
    <w:rsid w:val="00322304"/>
    <w:rsid w:val="00326BB9"/>
    <w:rsid w:val="00347B1B"/>
    <w:rsid w:val="00355115"/>
    <w:rsid w:val="00366223"/>
    <w:rsid w:val="003662F3"/>
    <w:rsid w:val="00380651"/>
    <w:rsid w:val="00391E62"/>
    <w:rsid w:val="003A4AC7"/>
    <w:rsid w:val="003B635A"/>
    <w:rsid w:val="003B7316"/>
    <w:rsid w:val="003C18E1"/>
    <w:rsid w:val="003C1FC8"/>
    <w:rsid w:val="003E25E3"/>
    <w:rsid w:val="003E3939"/>
    <w:rsid w:val="003E6220"/>
    <w:rsid w:val="003F1FEA"/>
    <w:rsid w:val="004009C3"/>
    <w:rsid w:val="0040691C"/>
    <w:rsid w:val="00415847"/>
    <w:rsid w:val="00420780"/>
    <w:rsid w:val="00445EB2"/>
    <w:rsid w:val="0045007E"/>
    <w:rsid w:val="00451793"/>
    <w:rsid w:val="0046456F"/>
    <w:rsid w:val="00474262"/>
    <w:rsid w:val="00481F62"/>
    <w:rsid w:val="00486EF5"/>
    <w:rsid w:val="004923DE"/>
    <w:rsid w:val="004B725F"/>
    <w:rsid w:val="004C4B40"/>
    <w:rsid w:val="004C7606"/>
    <w:rsid w:val="004E526C"/>
    <w:rsid w:val="004E7220"/>
    <w:rsid w:val="004F2169"/>
    <w:rsid w:val="004F74CE"/>
    <w:rsid w:val="0052426E"/>
    <w:rsid w:val="00524396"/>
    <w:rsid w:val="005367E5"/>
    <w:rsid w:val="00546D3A"/>
    <w:rsid w:val="005550A8"/>
    <w:rsid w:val="00567718"/>
    <w:rsid w:val="00580420"/>
    <w:rsid w:val="005824FA"/>
    <w:rsid w:val="005846FB"/>
    <w:rsid w:val="0059384C"/>
    <w:rsid w:val="00596F9B"/>
    <w:rsid w:val="005B1482"/>
    <w:rsid w:val="005B162C"/>
    <w:rsid w:val="005B3E13"/>
    <w:rsid w:val="005C2113"/>
    <w:rsid w:val="005C45AF"/>
    <w:rsid w:val="005F07DC"/>
    <w:rsid w:val="00601F4C"/>
    <w:rsid w:val="00611436"/>
    <w:rsid w:val="00646D3F"/>
    <w:rsid w:val="00650B5B"/>
    <w:rsid w:val="00652411"/>
    <w:rsid w:val="00677FD7"/>
    <w:rsid w:val="00683D08"/>
    <w:rsid w:val="00694EB9"/>
    <w:rsid w:val="00697843"/>
    <w:rsid w:val="006A6BD3"/>
    <w:rsid w:val="006B59B7"/>
    <w:rsid w:val="00704C17"/>
    <w:rsid w:val="00723160"/>
    <w:rsid w:val="00750BF6"/>
    <w:rsid w:val="0075417E"/>
    <w:rsid w:val="00757117"/>
    <w:rsid w:val="00765B9C"/>
    <w:rsid w:val="0077672D"/>
    <w:rsid w:val="00787EF3"/>
    <w:rsid w:val="00790F08"/>
    <w:rsid w:val="007928B3"/>
    <w:rsid w:val="00797FD5"/>
    <w:rsid w:val="007A0085"/>
    <w:rsid w:val="007A5170"/>
    <w:rsid w:val="007A57BB"/>
    <w:rsid w:val="007A5D56"/>
    <w:rsid w:val="007A60DF"/>
    <w:rsid w:val="007B6F8F"/>
    <w:rsid w:val="007C384C"/>
    <w:rsid w:val="007E4E87"/>
    <w:rsid w:val="007F3AE6"/>
    <w:rsid w:val="008056CC"/>
    <w:rsid w:val="008154F3"/>
    <w:rsid w:val="00815B77"/>
    <w:rsid w:val="008167AC"/>
    <w:rsid w:val="008363CB"/>
    <w:rsid w:val="0084664F"/>
    <w:rsid w:val="00856897"/>
    <w:rsid w:val="00856CE6"/>
    <w:rsid w:val="00861601"/>
    <w:rsid w:val="00884426"/>
    <w:rsid w:val="00890205"/>
    <w:rsid w:val="008920D3"/>
    <w:rsid w:val="00897538"/>
    <w:rsid w:val="008A7CCB"/>
    <w:rsid w:val="008B1466"/>
    <w:rsid w:val="008C6310"/>
    <w:rsid w:val="008D0A27"/>
    <w:rsid w:val="008F2BD4"/>
    <w:rsid w:val="0091186B"/>
    <w:rsid w:val="00915DE8"/>
    <w:rsid w:val="0092100A"/>
    <w:rsid w:val="00935653"/>
    <w:rsid w:val="0095043C"/>
    <w:rsid w:val="00956459"/>
    <w:rsid w:val="00973901"/>
    <w:rsid w:val="00983795"/>
    <w:rsid w:val="0098775C"/>
    <w:rsid w:val="00990D5E"/>
    <w:rsid w:val="009A6AB7"/>
    <w:rsid w:val="009B0458"/>
    <w:rsid w:val="009B0528"/>
    <w:rsid w:val="009C1106"/>
    <w:rsid w:val="009C6DF2"/>
    <w:rsid w:val="009D32D3"/>
    <w:rsid w:val="009D35A8"/>
    <w:rsid w:val="00A06847"/>
    <w:rsid w:val="00A11650"/>
    <w:rsid w:val="00A12630"/>
    <w:rsid w:val="00A3176C"/>
    <w:rsid w:val="00A32790"/>
    <w:rsid w:val="00A43637"/>
    <w:rsid w:val="00A441E5"/>
    <w:rsid w:val="00A5111E"/>
    <w:rsid w:val="00AA121D"/>
    <w:rsid w:val="00AD7579"/>
    <w:rsid w:val="00AE1C02"/>
    <w:rsid w:val="00AE6C6F"/>
    <w:rsid w:val="00B00026"/>
    <w:rsid w:val="00B01CCC"/>
    <w:rsid w:val="00B04DB7"/>
    <w:rsid w:val="00B07B0B"/>
    <w:rsid w:val="00B131B0"/>
    <w:rsid w:val="00B13DE8"/>
    <w:rsid w:val="00B16D67"/>
    <w:rsid w:val="00B33C4A"/>
    <w:rsid w:val="00B343D6"/>
    <w:rsid w:val="00B506F3"/>
    <w:rsid w:val="00B60A7C"/>
    <w:rsid w:val="00B66CC3"/>
    <w:rsid w:val="00B71392"/>
    <w:rsid w:val="00B76650"/>
    <w:rsid w:val="00B80E22"/>
    <w:rsid w:val="00B86010"/>
    <w:rsid w:val="00B86CFC"/>
    <w:rsid w:val="00B91221"/>
    <w:rsid w:val="00BA7F25"/>
    <w:rsid w:val="00BB406A"/>
    <w:rsid w:val="00BB5D3B"/>
    <w:rsid w:val="00BC68CD"/>
    <w:rsid w:val="00BE3281"/>
    <w:rsid w:val="00BE7D0F"/>
    <w:rsid w:val="00BF1175"/>
    <w:rsid w:val="00BF6D0A"/>
    <w:rsid w:val="00C016A0"/>
    <w:rsid w:val="00C01E13"/>
    <w:rsid w:val="00C07DA2"/>
    <w:rsid w:val="00C304F4"/>
    <w:rsid w:val="00C400E4"/>
    <w:rsid w:val="00C40908"/>
    <w:rsid w:val="00C470EC"/>
    <w:rsid w:val="00C544DB"/>
    <w:rsid w:val="00C5587E"/>
    <w:rsid w:val="00C602D8"/>
    <w:rsid w:val="00C62D18"/>
    <w:rsid w:val="00C72432"/>
    <w:rsid w:val="00C73660"/>
    <w:rsid w:val="00C73CCA"/>
    <w:rsid w:val="00C903C8"/>
    <w:rsid w:val="00C97AD8"/>
    <w:rsid w:val="00CA4DF8"/>
    <w:rsid w:val="00CC70A6"/>
    <w:rsid w:val="00D02709"/>
    <w:rsid w:val="00D27968"/>
    <w:rsid w:val="00D36163"/>
    <w:rsid w:val="00D429C2"/>
    <w:rsid w:val="00D50B7F"/>
    <w:rsid w:val="00D84EE0"/>
    <w:rsid w:val="00D86A29"/>
    <w:rsid w:val="00DA3354"/>
    <w:rsid w:val="00DD1A5A"/>
    <w:rsid w:val="00DE0D04"/>
    <w:rsid w:val="00DE5F57"/>
    <w:rsid w:val="00E1320F"/>
    <w:rsid w:val="00E158F2"/>
    <w:rsid w:val="00E30987"/>
    <w:rsid w:val="00E32561"/>
    <w:rsid w:val="00E44C9B"/>
    <w:rsid w:val="00E54D52"/>
    <w:rsid w:val="00E6536A"/>
    <w:rsid w:val="00E66016"/>
    <w:rsid w:val="00E729B0"/>
    <w:rsid w:val="00E8585C"/>
    <w:rsid w:val="00E864E2"/>
    <w:rsid w:val="00E92E0F"/>
    <w:rsid w:val="00E93344"/>
    <w:rsid w:val="00E93AEE"/>
    <w:rsid w:val="00E97660"/>
    <w:rsid w:val="00EA18C2"/>
    <w:rsid w:val="00EB6BA1"/>
    <w:rsid w:val="00EC7789"/>
    <w:rsid w:val="00ED10D3"/>
    <w:rsid w:val="00EE56D0"/>
    <w:rsid w:val="00F007F2"/>
    <w:rsid w:val="00F02CF9"/>
    <w:rsid w:val="00F05115"/>
    <w:rsid w:val="00F10F54"/>
    <w:rsid w:val="00F12DA1"/>
    <w:rsid w:val="00F15A12"/>
    <w:rsid w:val="00F24E62"/>
    <w:rsid w:val="00F3056D"/>
    <w:rsid w:val="00F4096E"/>
    <w:rsid w:val="00F43B2A"/>
    <w:rsid w:val="00F5041E"/>
    <w:rsid w:val="00F50FFB"/>
    <w:rsid w:val="00F705B1"/>
    <w:rsid w:val="00F73BC8"/>
    <w:rsid w:val="00F74708"/>
    <w:rsid w:val="00F77054"/>
    <w:rsid w:val="00FA0C84"/>
    <w:rsid w:val="00FA5BB1"/>
    <w:rsid w:val="00FD2B08"/>
    <w:rsid w:val="00FE4A8F"/>
    <w:rsid w:val="00FE6032"/>
    <w:rsid w:val="00FE6C64"/>
    <w:rsid w:val="00FF2AC3"/>
    <w:rsid w:val="00FF65CD"/>
    <w:rsid w:val="00FF7994"/>
    <w:rsid w:val="00FF7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D9514A"/>
  <w15:chartTrackingRefBased/>
  <w15:docId w15:val="{FC482982-FFA1-445E-B39E-D956059E7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550A8"/>
    <w:pPr>
      <w:keepNext/>
      <w:keepLines/>
      <w:spacing w:after="0" w:line="240" w:lineRule="auto"/>
      <w:jc w:val="center"/>
      <w:outlineLvl w:val="0"/>
    </w:pPr>
    <w:rPr>
      <w:rFonts w:ascii="Times New Roman" w:hAnsi="Times New Roman" w:cstheme="minorHAnsi"/>
      <w:b/>
      <w:bCs/>
      <w:color w:val="000000" w:themeColor="text1"/>
      <w:sz w:val="24"/>
      <w:szCs w:val="28"/>
      <w:lang w:val="x-none"/>
    </w:rPr>
  </w:style>
  <w:style w:type="paragraph" w:styleId="2">
    <w:name w:val="heading 2"/>
    <w:basedOn w:val="a"/>
    <w:next w:val="a"/>
    <w:link w:val="20"/>
    <w:uiPriority w:val="9"/>
    <w:semiHidden/>
    <w:unhideWhenUsed/>
    <w:qFormat/>
    <w:rsid w:val="005550A8"/>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50A8"/>
    <w:rPr>
      <w:rFonts w:ascii="Times New Roman" w:hAnsi="Times New Roman" w:cstheme="minorHAnsi"/>
      <w:b/>
      <w:bCs/>
      <w:color w:val="000000" w:themeColor="text1"/>
      <w:sz w:val="24"/>
      <w:szCs w:val="28"/>
      <w:lang w:val="x-none"/>
    </w:rPr>
  </w:style>
  <w:style w:type="character" w:customStyle="1" w:styleId="20">
    <w:name w:val="Заголовок 2 Знак"/>
    <w:basedOn w:val="a0"/>
    <w:link w:val="2"/>
    <w:uiPriority w:val="9"/>
    <w:semiHidden/>
    <w:rsid w:val="005550A8"/>
    <w:rPr>
      <w:rFonts w:asciiTheme="majorHAnsi" w:eastAsiaTheme="majorEastAsia" w:hAnsiTheme="majorHAnsi" w:cstheme="majorBidi"/>
      <w:color w:val="2E74B5" w:themeColor="accent1" w:themeShade="BF"/>
      <w:sz w:val="26"/>
      <w:szCs w:val="26"/>
      <w:lang w:eastAsia="ru-RU"/>
    </w:rPr>
  </w:style>
  <w:style w:type="numbering" w:customStyle="1" w:styleId="11">
    <w:name w:val="Нет списка1"/>
    <w:next w:val="a2"/>
    <w:uiPriority w:val="99"/>
    <w:semiHidden/>
    <w:unhideWhenUsed/>
    <w:rsid w:val="005550A8"/>
  </w:style>
  <w:style w:type="paragraph" w:styleId="a3">
    <w:name w:val="List Paragraph"/>
    <w:basedOn w:val="a"/>
    <w:link w:val="a4"/>
    <w:uiPriority w:val="34"/>
    <w:qFormat/>
    <w:rsid w:val="005550A8"/>
    <w:pPr>
      <w:spacing w:after="0" w:line="240" w:lineRule="auto"/>
      <w:ind w:left="720" w:firstLine="709"/>
      <w:contextualSpacing/>
      <w:jc w:val="both"/>
    </w:pPr>
    <w:rPr>
      <w:rFonts w:ascii="Times New Roman" w:hAnsi="Times New Roman" w:cstheme="minorHAnsi"/>
      <w:sz w:val="24"/>
      <w:szCs w:val="24"/>
      <w:lang w:val="uk-UA"/>
    </w:rPr>
  </w:style>
  <w:style w:type="paragraph" w:styleId="a5">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6"/>
    <w:uiPriority w:val="99"/>
    <w:unhideWhenUsed/>
    <w:rsid w:val="005550A8"/>
    <w:pPr>
      <w:spacing w:after="0" w:line="240" w:lineRule="auto"/>
      <w:ind w:firstLine="709"/>
      <w:jc w:val="both"/>
    </w:pPr>
    <w:rPr>
      <w:rFonts w:ascii="Times New Roman" w:eastAsia="Calibri" w:hAnsi="Times New Roman" w:cstheme="minorHAnsi"/>
      <w:sz w:val="20"/>
      <w:szCs w:val="20"/>
      <w:lang w:val="uk-UA"/>
    </w:rPr>
  </w:style>
  <w:style w:type="character" w:customStyle="1" w:styleId="a6">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5"/>
    <w:uiPriority w:val="99"/>
    <w:rsid w:val="005550A8"/>
    <w:rPr>
      <w:rFonts w:ascii="Times New Roman" w:eastAsia="Calibri" w:hAnsi="Times New Roman" w:cstheme="minorHAnsi"/>
      <w:sz w:val="20"/>
      <w:szCs w:val="20"/>
      <w:lang w:val="uk-UA"/>
    </w:rPr>
  </w:style>
  <w:style w:type="character" w:styleId="a7">
    <w:name w:val="footnote reference"/>
    <w:aliases w:val="сноска,Знак сноски-FN,Footnote Reference Number"/>
    <w:unhideWhenUsed/>
    <w:rsid w:val="005550A8"/>
    <w:rPr>
      <w:vertAlign w:val="superscript"/>
    </w:rPr>
  </w:style>
  <w:style w:type="paragraph" w:customStyle="1" w:styleId="Default">
    <w:name w:val="Default"/>
    <w:rsid w:val="005550A8"/>
    <w:pPr>
      <w:autoSpaceDE w:val="0"/>
      <w:autoSpaceDN w:val="0"/>
      <w:adjustRightInd w:val="0"/>
      <w:spacing w:after="0" w:line="240" w:lineRule="auto"/>
    </w:pPr>
    <w:rPr>
      <w:rFonts w:ascii="Times New Roman" w:eastAsia="Calibri" w:hAnsi="Times New Roman" w:cs="Times New Roman"/>
      <w:color w:val="000000"/>
      <w:sz w:val="24"/>
      <w:szCs w:val="24"/>
      <w:lang w:val="uk-UA" w:eastAsia="ru-RU"/>
    </w:rPr>
  </w:style>
  <w:style w:type="paragraph" w:styleId="a8">
    <w:name w:val="Normal (Web)"/>
    <w:basedOn w:val="a"/>
    <w:uiPriority w:val="99"/>
    <w:unhideWhenUsed/>
    <w:rsid w:val="005550A8"/>
    <w:pPr>
      <w:spacing w:after="0" w:line="240" w:lineRule="auto"/>
      <w:ind w:firstLine="709"/>
      <w:jc w:val="both"/>
    </w:pPr>
    <w:rPr>
      <w:rFonts w:ascii="Times New Roman" w:hAnsi="Times New Roman" w:cs="Times New Roman"/>
      <w:sz w:val="24"/>
      <w:szCs w:val="24"/>
      <w:lang w:val="uk-UA"/>
    </w:rPr>
  </w:style>
  <w:style w:type="character" w:customStyle="1" w:styleId="a4">
    <w:name w:val="Абзац списка Знак"/>
    <w:basedOn w:val="a0"/>
    <w:link w:val="a3"/>
    <w:uiPriority w:val="34"/>
    <w:locked/>
    <w:rsid w:val="005550A8"/>
    <w:rPr>
      <w:rFonts w:ascii="Times New Roman" w:hAnsi="Times New Roman" w:cstheme="minorHAnsi"/>
      <w:sz w:val="24"/>
      <w:szCs w:val="24"/>
      <w:lang w:val="uk-UA"/>
    </w:rPr>
  </w:style>
  <w:style w:type="character" w:styleId="a9">
    <w:name w:val="annotation reference"/>
    <w:uiPriority w:val="99"/>
    <w:semiHidden/>
    <w:unhideWhenUsed/>
    <w:rsid w:val="005550A8"/>
    <w:rPr>
      <w:sz w:val="16"/>
      <w:szCs w:val="16"/>
    </w:rPr>
  </w:style>
  <w:style w:type="paragraph" w:styleId="aa">
    <w:name w:val="annotation text"/>
    <w:basedOn w:val="a"/>
    <w:link w:val="ab"/>
    <w:uiPriority w:val="99"/>
    <w:unhideWhenUsed/>
    <w:rsid w:val="005550A8"/>
    <w:pPr>
      <w:spacing w:line="240" w:lineRule="auto"/>
    </w:pPr>
    <w:rPr>
      <w:rFonts w:ascii="Calibri" w:eastAsia="Calibri" w:hAnsi="Calibri" w:cs="Arial"/>
      <w:sz w:val="20"/>
      <w:szCs w:val="20"/>
      <w:lang w:val="uk-UA"/>
    </w:rPr>
  </w:style>
  <w:style w:type="character" w:customStyle="1" w:styleId="ab">
    <w:name w:val="Текст примечания Знак"/>
    <w:basedOn w:val="a0"/>
    <w:link w:val="aa"/>
    <w:uiPriority w:val="99"/>
    <w:rsid w:val="005550A8"/>
    <w:rPr>
      <w:rFonts w:ascii="Calibri" w:eastAsia="Calibri" w:hAnsi="Calibri" w:cs="Arial"/>
      <w:sz w:val="20"/>
      <w:szCs w:val="20"/>
      <w:lang w:val="uk-UA"/>
    </w:rPr>
  </w:style>
  <w:style w:type="paragraph" w:styleId="ac">
    <w:name w:val="Balloon Text"/>
    <w:basedOn w:val="a"/>
    <w:link w:val="ad"/>
    <w:uiPriority w:val="99"/>
    <w:semiHidden/>
    <w:unhideWhenUsed/>
    <w:rsid w:val="005550A8"/>
    <w:pPr>
      <w:spacing w:after="0" w:line="240" w:lineRule="auto"/>
      <w:ind w:firstLine="709"/>
      <w:jc w:val="both"/>
    </w:pPr>
    <w:rPr>
      <w:rFonts w:ascii="Segoe UI" w:hAnsi="Segoe UI" w:cs="Segoe UI"/>
      <w:sz w:val="18"/>
      <w:szCs w:val="18"/>
      <w:lang w:val="uk-UA"/>
    </w:rPr>
  </w:style>
  <w:style w:type="character" w:customStyle="1" w:styleId="ad">
    <w:name w:val="Текст выноски Знак"/>
    <w:basedOn w:val="a0"/>
    <w:link w:val="ac"/>
    <w:uiPriority w:val="99"/>
    <w:semiHidden/>
    <w:rsid w:val="005550A8"/>
    <w:rPr>
      <w:rFonts w:ascii="Segoe UI" w:hAnsi="Segoe UI" w:cs="Segoe UI"/>
      <w:sz w:val="18"/>
      <w:szCs w:val="18"/>
      <w:lang w:val="uk-UA"/>
    </w:rPr>
  </w:style>
  <w:style w:type="table" w:styleId="ae">
    <w:name w:val="Table Grid"/>
    <w:basedOn w:val="a1"/>
    <w:uiPriority w:val="39"/>
    <w:rsid w:val="005550A8"/>
    <w:pPr>
      <w:spacing w:after="0" w:line="240" w:lineRule="auto"/>
    </w:pPr>
    <w:rPr>
      <w:rFonts w:ascii="Calibri" w:eastAsia="Times New Roman"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e"/>
    <w:uiPriority w:val="39"/>
    <w:rsid w:val="005550A8"/>
    <w:pPr>
      <w:spacing w:after="0" w:line="240" w:lineRule="auto"/>
    </w:pPr>
    <w:rPr>
      <w:rFonts w:ascii="Calibri" w:eastAsia="Times New Roman" w:hAnsi="Calibri"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e"/>
    <w:uiPriority w:val="39"/>
    <w:rsid w:val="005550A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at0">
    <w:name w:val="dat0"/>
    <w:basedOn w:val="a0"/>
    <w:rsid w:val="005550A8"/>
  </w:style>
  <w:style w:type="paragraph" w:styleId="22">
    <w:name w:val="Body Text Indent 2"/>
    <w:basedOn w:val="a"/>
    <w:link w:val="23"/>
    <w:unhideWhenUsed/>
    <w:rsid w:val="005550A8"/>
    <w:pPr>
      <w:spacing w:after="120" w:line="480" w:lineRule="auto"/>
      <w:ind w:left="283" w:firstLine="709"/>
      <w:jc w:val="both"/>
    </w:pPr>
    <w:rPr>
      <w:rFonts w:ascii="Times New Roman" w:hAnsi="Times New Roman" w:cstheme="minorHAnsi"/>
      <w:sz w:val="20"/>
      <w:szCs w:val="20"/>
      <w:lang w:val="uk-UA" w:eastAsia="x-none"/>
    </w:rPr>
  </w:style>
  <w:style w:type="character" w:customStyle="1" w:styleId="23">
    <w:name w:val="Основной текст с отступом 2 Знак"/>
    <w:basedOn w:val="a0"/>
    <w:link w:val="22"/>
    <w:rsid w:val="005550A8"/>
    <w:rPr>
      <w:rFonts w:ascii="Times New Roman" w:hAnsi="Times New Roman" w:cstheme="minorHAnsi"/>
      <w:sz w:val="20"/>
      <w:szCs w:val="20"/>
      <w:lang w:val="uk-UA" w:eastAsia="x-none"/>
    </w:rPr>
  </w:style>
  <w:style w:type="table" w:customStyle="1" w:styleId="5">
    <w:name w:val="Сетка таблицы5"/>
    <w:basedOn w:val="a1"/>
    <w:next w:val="ae"/>
    <w:uiPriority w:val="39"/>
    <w:rsid w:val="005550A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5550A8"/>
    <w:pPr>
      <w:spacing w:after="0" w:line="240" w:lineRule="auto"/>
    </w:pPr>
    <w:rPr>
      <w:rFonts w:eastAsiaTheme="minorEastAsia"/>
      <w:lang w:val="uk-UA" w:eastAsia="uk-UA"/>
    </w:rPr>
    <w:tblPr>
      <w:tblCellMar>
        <w:top w:w="0" w:type="dxa"/>
        <w:left w:w="0" w:type="dxa"/>
        <w:bottom w:w="0" w:type="dxa"/>
        <w:right w:w="0" w:type="dxa"/>
      </w:tblCellMar>
    </w:tblPr>
  </w:style>
  <w:style w:type="paragraph" w:customStyle="1" w:styleId="footnotedescription">
    <w:name w:val="footnote description"/>
    <w:next w:val="a"/>
    <w:link w:val="footnotedescriptionChar"/>
    <w:hidden/>
    <w:rsid w:val="005550A8"/>
    <w:pPr>
      <w:spacing w:after="0" w:line="260" w:lineRule="auto"/>
      <w:ind w:firstLine="567"/>
      <w:jc w:val="both"/>
    </w:pPr>
    <w:rPr>
      <w:rFonts w:ascii="Times New Roman" w:eastAsia="Times New Roman" w:hAnsi="Times New Roman" w:cs="Times New Roman"/>
      <w:color w:val="000000"/>
      <w:sz w:val="20"/>
      <w:lang w:val="uk-UA" w:eastAsia="uk-UA"/>
    </w:rPr>
  </w:style>
  <w:style w:type="character" w:customStyle="1" w:styleId="footnotedescriptionChar">
    <w:name w:val="footnote description Char"/>
    <w:link w:val="footnotedescription"/>
    <w:rsid w:val="005550A8"/>
    <w:rPr>
      <w:rFonts w:ascii="Times New Roman" w:eastAsia="Times New Roman" w:hAnsi="Times New Roman" w:cs="Times New Roman"/>
      <w:color w:val="000000"/>
      <w:sz w:val="20"/>
      <w:lang w:val="uk-UA" w:eastAsia="uk-UA"/>
    </w:rPr>
  </w:style>
  <w:style w:type="paragraph" w:styleId="af">
    <w:name w:val="header"/>
    <w:basedOn w:val="a"/>
    <w:link w:val="af0"/>
    <w:uiPriority w:val="99"/>
    <w:unhideWhenUsed/>
    <w:rsid w:val="00F3056D"/>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F3056D"/>
  </w:style>
  <w:style w:type="paragraph" w:styleId="af1">
    <w:name w:val="footer"/>
    <w:basedOn w:val="a"/>
    <w:link w:val="af2"/>
    <w:uiPriority w:val="99"/>
    <w:unhideWhenUsed/>
    <w:rsid w:val="00F3056D"/>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F305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04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862-15"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zakon3.rada.gov.ua/laws/show/1306-2001-%D0%BF"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35</Pages>
  <Words>10197</Words>
  <Characters>58124</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2021-11-23T14:23:00Z</cp:lastPrinted>
  <dcterms:created xsi:type="dcterms:W3CDTF">2021-11-23T14:25:00Z</dcterms:created>
  <dcterms:modified xsi:type="dcterms:W3CDTF">2021-11-23T14:25:00Z</dcterms:modified>
</cp:coreProperties>
</file>